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US" w:eastAsia="zh-CN"/>
              </w:rPr>
              <w:drawing>
                <wp:inline distT="0" distB="0" distL="0" distR="0" wp14:anchorId="5B67FF81" wp14:editId="3FC1D6F3">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D2EEFA"/>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shd w:val="clear" w:color="auto" w:fill="D2EEFA"/>
          </w:tcPr>
          <w:p w:rsidR="00A066F1" w:rsidRPr="00841216" w:rsidRDefault="00E55816" w:rsidP="00AA666F">
            <w:pPr>
              <w:tabs>
                <w:tab w:val="left" w:pos="851"/>
              </w:tabs>
              <w:spacing w:before="0" w:line="240" w:lineRule="atLeast"/>
              <w:rPr>
                <w:rFonts w:ascii="Verdana" w:hAnsi="Verdana"/>
                <w:sz w:val="20"/>
              </w:rPr>
            </w:pPr>
            <w:r>
              <w:rPr>
                <w:rFonts w:ascii="Verdana" w:eastAsia="SimSun" w:hAnsi="Verdana" w:cs="Traditional Arabic"/>
                <w:b/>
                <w:sz w:val="20"/>
              </w:rPr>
              <w:t>Document 347</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D2EEFA"/>
          </w:tcPr>
          <w:p w:rsidR="00A066F1" w:rsidRPr="00841216" w:rsidRDefault="0009706C"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r w:rsidRPr="00841216">
              <w:rPr>
                <w:rFonts w:ascii="Verdana" w:hAnsi="Verdana"/>
                <w:b/>
                <w:sz w:val="20"/>
              </w:rPr>
              <w:t>B9</w:t>
            </w:r>
          </w:p>
        </w:tc>
        <w:tc>
          <w:tcPr>
            <w:tcW w:w="3120" w:type="dxa"/>
            <w:shd w:val="clear" w:color="auto" w:fill="D2EEFA"/>
          </w:tcPr>
          <w:p w:rsidR="00A066F1" w:rsidRPr="00841216" w:rsidRDefault="00420873" w:rsidP="00A066F1">
            <w:pPr>
              <w:tabs>
                <w:tab w:val="left" w:pos="993"/>
              </w:tabs>
              <w:spacing w:before="0"/>
              <w:rPr>
                <w:rFonts w:ascii="Verdana" w:hAnsi="Verdana"/>
                <w:sz w:val="20"/>
              </w:rPr>
            </w:pPr>
            <w:r w:rsidRPr="00841216">
              <w:rPr>
                <w:rFonts w:ascii="Verdana" w:hAnsi="Verdana"/>
                <w:b/>
                <w:sz w:val="20"/>
              </w:rPr>
              <w:t>19 November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orlang" w:colFirst="1" w:colLast="1"/>
            <w:bookmarkStart w:id="7" w:name="dbluepink" w:colFirst="0" w:colLast="0"/>
            <w:bookmarkEnd w:id="4"/>
            <w:bookmarkEnd w:id="5"/>
          </w:p>
        </w:tc>
        <w:tc>
          <w:tcPr>
            <w:tcW w:w="3120" w:type="dxa"/>
          </w:tcPr>
          <w:p w:rsidR="00A066F1" w:rsidRPr="00841216" w:rsidRDefault="00A066F1" w:rsidP="00A066F1">
            <w:pPr>
              <w:tabs>
                <w:tab w:val="left" w:pos="993"/>
              </w:tabs>
              <w:spacing w:before="0"/>
              <w:rPr>
                <w:rFonts w:ascii="Verdana" w:hAnsi="Verdana"/>
                <w:b/>
                <w:sz w:val="20"/>
              </w:rPr>
            </w:pPr>
          </w:p>
        </w:tc>
      </w:tr>
      <w:tr w:rsidR="00A066F1" w:rsidRPr="00C324A8" w:rsidTr="00515D89">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bookmarkEnd w:id="6"/>
      <w:tr w:rsidR="00E55816" w:rsidRPr="00C324A8" w:rsidTr="00515D89">
        <w:trPr>
          <w:cantSplit/>
          <w:trHeight w:val="23"/>
        </w:trPr>
        <w:tc>
          <w:tcPr>
            <w:tcW w:w="10031" w:type="dxa"/>
            <w:gridSpan w:val="2"/>
            <w:shd w:val="clear" w:color="auto" w:fill="auto"/>
          </w:tcPr>
          <w:p w:rsidR="00E55816" w:rsidRDefault="007D5320" w:rsidP="00E55816">
            <w:pPr>
              <w:pStyle w:val="Title1"/>
            </w:pPr>
            <w:r>
              <w:t xml:space="preserve">Ninth SERIES OF TEXTS SUBMITTED BY </w:t>
            </w:r>
            <w:r>
              <w:br/>
              <w:t>EDITORIAL COMMITTEE TO THE PLENARY MEETING</w:t>
            </w:r>
            <w:r>
              <w:br/>
            </w:r>
          </w:p>
        </w:tc>
      </w:tr>
      <w:tr w:rsidR="00E55816" w:rsidRPr="00C324A8" w:rsidTr="00515D89">
        <w:trPr>
          <w:cantSplit/>
          <w:trHeight w:val="23"/>
        </w:trPr>
        <w:tc>
          <w:tcPr>
            <w:tcW w:w="10031" w:type="dxa"/>
            <w:gridSpan w:val="2"/>
            <w:shd w:val="clear" w:color="auto" w:fill="auto"/>
          </w:tcPr>
          <w:p w:rsidR="00E55816" w:rsidRDefault="007D5320" w:rsidP="00E55816">
            <w:r>
              <w:t xml:space="preserve">The following texts are submitted to the Plenary Meeting for </w:t>
            </w:r>
            <w:r>
              <w:rPr>
                <w:b/>
                <w:bCs/>
              </w:rPr>
              <w:t>first reading:</w:t>
            </w:r>
            <w:r>
              <w:br/>
            </w:r>
          </w:p>
        </w:tc>
      </w:tr>
      <w:bookmarkEnd w:id="7"/>
    </w:tbl>
    <w:p w:rsidR="00E440F6" w:rsidRDefault="00E440F6"/>
    <w:tbl>
      <w:tblPr>
        <w:tblW w:w="10031" w:type="dxa"/>
        <w:tblLayout w:type="fixed"/>
        <w:tblLook w:val="0000" w:firstRow="0" w:lastRow="0" w:firstColumn="0" w:lastColumn="0" w:noHBand="0" w:noVBand="0"/>
      </w:tblPr>
      <w:tblGrid>
        <w:gridCol w:w="1454"/>
        <w:gridCol w:w="1454"/>
        <w:gridCol w:w="5418"/>
        <w:gridCol w:w="1705"/>
      </w:tblGrid>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rPr>
                <w:b/>
              </w:rPr>
            </w:pPr>
            <w:r>
              <w:rPr>
                <w:rFonts w:eastAsia="SimSun" w:cs="Traditional Arabic"/>
                <w:b/>
              </w:rPr>
              <w:t>Source</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rPr>
                <w:b/>
              </w:rPr>
            </w:pPr>
            <w:r>
              <w:rPr>
                <w:rFonts w:eastAsia="SimSun" w:cs="Traditional Arabic"/>
                <w:b/>
              </w:rPr>
              <w:t>Document</w:t>
            </w:r>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rPr>
                <w:b/>
              </w:rPr>
            </w:pPr>
            <w:r>
              <w:rPr>
                <w:rFonts w:eastAsia="SimSun" w:cs="Traditional Arabic"/>
                <w:b/>
              </w:rPr>
              <w:t>Title</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rPr>
                <w:b/>
              </w:rPr>
            </w:pPr>
            <w:r>
              <w:rPr>
                <w:rFonts w:eastAsia="SimSun" w:cs="Traditional Arabic"/>
                <w:b/>
              </w:rPr>
              <w:t>Agenda item</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3" w:tgtFrame="_blank" w:history="1">
              <w:r w:rsidR="00515D89">
                <w:rPr>
                  <w:color w:val="0000FF"/>
                  <w:sz w:val="20"/>
                  <w:u w:val="single"/>
                </w:rPr>
                <w:t>320</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b/>
              </w:rPr>
              <w:t>ARTICLE 5</w:t>
            </w:r>
            <w:r>
              <w:rPr>
                <w:rFonts w:eastAsia="SimSun" w:cs="Traditional Arabic"/>
                <w:b/>
              </w:rPr>
              <w:br/>
            </w:r>
            <w:r>
              <w:rPr>
                <w:rFonts w:eastAsia="SimSun" w:cs="Traditional Arabic"/>
              </w:rPr>
              <w:t>148-223 MHz</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COM4</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4" w:tgtFrame="_blank" w:history="1">
              <w:r w:rsidR="00515D89">
                <w:rPr>
                  <w:color w:val="0000FF"/>
                  <w:sz w:val="20"/>
                  <w:u w:val="single"/>
                </w:rPr>
                <w:t>315</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148-223 MHz</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1.16</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5"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5.A116</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6" w:tgtFrame="_blank" w:history="1">
              <w:r w:rsidR="00515D89">
                <w:rPr>
                  <w:color w:val="0000FF"/>
                  <w:sz w:val="20"/>
                  <w:u w:val="single"/>
                </w:rPr>
                <w:t>320</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5.220</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7"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5.222</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8"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5.223</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19"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5.224A</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0"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5.224B</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1"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335.4-410 MHz</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2"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5.260</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3"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5.279A</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COM4</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4" w:tgtFrame="_blank" w:history="1">
              <w:r w:rsidR="00515D89">
                <w:rPr>
                  <w:color w:val="0000FF"/>
                  <w:sz w:val="20"/>
                  <w:u w:val="single"/>
                </w:rPr>
                <w:t>326</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5.296</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1.2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5" w:tgtFrame="_blank" w:history="1">
              <w:r w:rsidR="00515D89">
                <w:rPr>
                  <w:color w:val="0000FF"/>
                  <w:sz w:val="20"/>
                  <w:u w:val="single"/>
                </w:rPr>
                <w:t>320</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5.316A</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COM4</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6" w:tgtFrame="_blank" w:history="1">
              <w:r w:rsidR="00515D89">
                <w:rPr>
                  <w:color w:val="0000FF"/>
                  <w:sz w:val="20"/>
                  <w:u w:val="single"/>
                </w:rPr>
                <w:t>326</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5.325A</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1.1</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7" w:tgtFrame="_blank" w:history="1">
              <w:r w:rsidR="00515D89">
                <w:rPr>
                  <w:color w:val="0000FF"/>
                  <w:sz w:val="20"/>
                  <w:u w:val="single"/>
                </w:rPr>
                <w:t>320</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5.362C</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8"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5 570-7 250 MHz</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29"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5.458C</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0"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5.562D</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COM4</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1" w:tgtFrame="_blank" w:history="1">
              <w:r w:rsidR="00515D89">
                <w:rPr>
                  <w:color w:val="0000FF"/>
                  <w:sz w:val="20"/>
                  <w:u w:val="single"/>
                </w:rPr>
                <w:t>314</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b/>
              </w:rPr>
              <w:t>ARTICLE 52</w:t>
            </w:r>
            <w:r>
              <w:rPr>
                <w:rFonts w:eastAsia="SimSun" w:cs="Traditional Arabic"/>
                <w:b/>
              </w:rPr>
              <w:br/>
            </w:r>
            <w:r>
              <w:rPr>
                <w:rFonts w:eastAsia="SimSun" w:cs="Traditional Arabic"/>
              </w:rPr>
              <w:t>52.221</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2"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52.221A</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3" w:tgtFrame="_blank" w:history="1">
              <w:r w:rsidR="00515D89">
                <w:rPr>
                  <w:color w:val="0000FF"/>
                  <w:sz w:val="20"/>
                  <w:u w:val="single"/>
                </w:rPr>
                <w:t>326</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b/>
              </w:rPr>
              <w:t>APPENDIX 4</w:t>
            </w:r>
            <w:r>
              <w:rPr>
                <w:rFonts w:eastAsia="SimSun" w:cs="Traditional Arabic"/>
                <w:b/>
              </w:rPr>
              <w:br/>
            </w:r>
            <w:r>
              <w:rPr>
                <w:rFonts w:eastAsia="SimSun" w:cs="Traditional Arabic"/>
              </w:rPr>
              <w:t>TABLE 1</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4" w:tgtFrame="_blank" w:history="1">
              <w:r w:rsidR="00515D89">
                <w:rPr>
                  <w:color w:val="0000FF"/>
                  <w:sz w:val="20"/>
                  <w:u w:val="single"/>
                </w:rPr>
                <w:t>315</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APPENDIX 18</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1.16</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5" w:tgtFrame="_blank" w:history="1">
              <w:r w:rsidR="00515D89">
                <w:rPr>
                  <w:color w:val="0000FF"/>
                  <w:sz w:val="20"/>
                  <w:u w:val="single"/>
                </w:rPr>
                <w:t>320</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APPENDIX 26</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9.2</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6"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APPENDIX 42</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7" w:tgtFrame="_blank" w:history="1">
              <w:r w:rsidR="00515D89">
                <w:rPr>
                  <w:color w:val="0000FF"/>
                  <w:sz w:val="20"/>
                  <w:u w:val="single"/>
                </w:rPr>
                <w:t>329</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76</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4</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8"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140</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COM5</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39" w:tgtFrame="_blank" w:history="1">
              <w:r w:rsidR="00515D89">
                <w:rPr>
                  <w:color w:val="0000FF"/>
                  <w:sz w:val="20"/>
                  <w:u w:val="single"/>
                </w:rPr>
                <w:t>336</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154</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9.1(9.1.5)</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COM6</w:t>
            </w: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40" w:tgtFrame="_blank" w:history="1">
              <w:r w:rsidR="00515D89">
                <w:rPr>
                  <w:color w:val="0000FF"/>
                  <w:sz w:val="20"/>
                  <w:u w:val="single"/>
                </w:rPr>
                <w:t>329</w:t>
              </w:r>
            </w:hyperlink>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418</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jc w:val="center"/>
            </w:pPr>
            <w:r>
              <w:rPr>
                <w:rFonts w:eastAsia="SimSun" w:cs="Traditional Arabic"/>
              </w:rPr>
              <w:t>4</w:t>
            </w: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41"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553</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r w:rsidR="00E440F6">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pPr>
          </w:p>
        </w:tc>
        <w:tc>
          <w:tcPr>
            <w:tcW w:w="145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7703F0">
            <w:pPr>
              <w:tabs>
                <w:tab w:val="left" w:pos="426"/>
              </w:tabs>
            </w:pPr>
            <w:hyperlink r:id="rId42" w:tgtFrame="_blank" w:history="1"/>
          </w:p>
        </w:tc>
        <w:tc>
          <w:tcPr>
            <w:tcW w:w="5418"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515D89">
            <w:pPr>
              <w:tabs>
                <w:tab w:val="left" w:pos="426"/>
              </w:tabs>
            </w:pPr>
            <w:r>
              <w:rPr>
                <w:rFonts w:eastAsia="SimSun" w:cs="Traditional Arabic"/>
              </w:rPr>
              <w:t>RESOLUTION 555</w:t>
            </w:r>
          </w:p>
        </w:tc>
        <w:tc>
          <w:tcPr>
            <w:tcW w:w="170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E440F6" w:rsidRDefault="00E440F6">
            <w:pPr>
              <w:tabs>
                <w:tab w:val="left" w:pos="426"/>
              </w:tabs>
              <w:jc w:val="center"/>
            </w:pPr>
          </w:p>
        </w:tc>
      </w:tr>
    </w:tbl>
    <w:p w:rsidR="00E440F6" w:rsidRDefault="00E440F6"/>
    <w:tbl>
      <w:tblPr>
        <w:tblW w:w="10031" w:type="dxa"/>
        <w:tblLayout w:type="fixed"/>
        <w:tblLook w:val="04A0" w:firstRow="1" w:lastRow="0" w:firstColumn="1" w:lastColumn="0" w:noHBand="0" w:noVBand="1"/>
      </w:tblPr>
      <w:tblGrid>
        <w:gridCol w:w="6204"/>
        <w:gridCol w:w="3827"/>
      </w:tblGrid>
      <w:tr w:rsidR="00E440F6">
        <w:trPr>
          <w:cantSplit/>
        </w:trPr>
        <w:tc>
          <w:tcPr>
            <w:tcW w:w="6204" w:type="dxa"/>
          </w:tcPr>
          <w:p w:rsidR="00E440F6" w:rsidRDefault="00E440F6"/>
        </w:tc>
        <w:tc>
          <w:tcPr>
            <w:tcW w:w="3827" w:type="dxa"/>
          </w:tcPr>
          <w:p w:rsidR="00E440F6" w:rsidRDefault="00515D89">
            <w:pPr>
              <w:jc w:val="center"/>
            </w:pPr>
            <w:r>
              <w:rPr>
                <w:rFonts w:eastAsia="SimSun" w:cs="Traditional Arabic"/>
              </w:rPr>
              <w:t>C. RISSONE</w:t>
            </w:r>
            <w:r>
              <w:rPr>
                <w:rFonts w:eastAsia="SimSun" w:cs="Traditional Arabic"/>
              </w:rPr>
              <w:br/>
              <w:t>Chairman, Committee 7</w:t>
            </w:r>
            <w:r>
              <w:rPr>
                <w:rFonts w:eastAsia="SimSun" w:cs="Traditional Arabic"/>
              </w:rPr>
              <w:br/>
              <w:t>Espace Motta (CICG)</w:t>
            </w:r>
            <w:r>
              <w:rPr>
                <w:rFonts w:eastAsia="SimSun" w:cs="Traditional Arabic"/>
              </w:rPr>
              <w:br/>
            </w:r>
            <w:hyperlink r:id="rId43" w:tgtFrame="_blank" w:history="1">
              <w:r>
                <w:rPr>
                  <w:color w:val="0000FF"/>
                  <w:sz w:val="20"/>
                  <w:u w:val="single"/>
                </w:rPr>
                <w:t>wrc15com7@itu.int</w:t>
              </w:r>
            </w:hyperlink>
          </w:p>
        </w:tc>
      </w:tr>
    </w:tbl>
    <w:p w:rsidR="00E440F6" w:rsidRDefault="00515D89">
      <w:r>
        <w:rPr>
          <w:b/>
          <w:bCs/>
        </w:rPr>
        <w:t>Annex:</w:t>
      </w:r>
      <w:r>
        <w:t xml:space="preserve"> </w:t>
      </w:r>
      <w:r>
        <w:fldChar w:fldCharType="begin"/>
      </w:r>
      <w:r>
        <w:instrText xml:space="preserve"> =</w:instrText>
      </w:r>
      <w:r>
        <w:fldChar w:fldCharType="begin"/>
      </w:r>
      <w:r>
        <w:instrText xml:space="preserve"> NUMPAGES </w:instrText>
      </w:r>
      <w:r>
        <w:fldChar w:fldCharType="separate"/>
      </w:r>
      <w:r w:rsidR="007703F0">
        <w:rPr>
          <w:noProof/>
        </w:rPr>
        <w:instrText>44</w:instrText>
      </w:r>
      <w:r>
        <w:fldChar w:fldCharType="end"/>
      </w:r>
      <w:r>
        <w:instrText>-</w:instrText>
      </w:r>
      <w:r>
        <w:fldChar w:fldCharType="begin"/>
      </w:r>
      <w:r>
        <w:instrText xml:space="preserve"> SECTIONPAGES </w:instrText>
      </w:r>
      <w:r>
        <w:fldChar w:fldCharType="separate"/>
      </w:r>
      <w:r w:rsidR="007703F0">
        <w:rPr>
          <w:noProof/>
        </w:rPr>
        <w:instrText>2</w:instrText>
      </w:r>
      <w:r>
        <w:fldChar w:fldCharType="end"/>
      </w:r>
      <w:r>
        <w:instrText xml:space="preserve"> </w:instrText>
      </w:r>
      <w:r>
        <w:fldChar w:fldCharType="separate"/>
      </w:r>
      <w:r w:rsidR="007703F0">
        <w:rPr>
          <w:noProof/>
        </w:rPr>
        <w:t>42</w:t>
      </w:r>
      <w:r>
        <w:fldChar w:fldCharType="end"/>
      </w:r>
      <w:r>
        <w:t xml:space="preserve"> pages</w:t>
      </w:r>
    </w:p>
    <w:p w:rsidR="00E440F6" w:rsidRDefault="00E440F6">
      <w:pPr>
        <w:sectPr w:rsidR="00E440F6">
          <w:footerReference w:type="even" r:id="rId44"/>
          <w:footerReference w:type="default" r:id="rId45"/>
          <w:footerReference w:type="first" r:id="rId46"/>
          <w:type w:val="oddPage"/>
          <w:pgSz w:w="11907" w:h="16840" w:code="9"/>
          <w:pgMar w:top="1418" w:right="1134" w:bottom="1134" w:left="1134" w:header="720" w:footer="720" w:gutter="0"/>
          <w:pgNumType w:start="1"/>
          <w:cols w:space="720"/>
          <w:titlePg/>
          <w:docGrid w:linePitch="326"/>
        </w:sectPr>
      </w:pPr>
    </w:p>
    <w:p w:rsidR="00E440F6" w:rsidRDefault="00730732">
      <w:pPr>
        <w:jc w:val="center"/>
      </w:pPr>
      <w:r>
        <w:rPr>
          <w:sz w:val="28"/>
        </w:rPr>
        <w:lastRenderedPageBreak/>
        <w:t>ANNEX</w:t>
      </w:r>
    </w:p>
    <w:p w:rsidR="00515D89" w:rsidRDefault="00515D89" w:rsidP="00515D89">
      <w:pPr>
        <w:pStyle w:val="ArtNo"/>
        <w:rPr>
          <w:lang w:val="en-AU"/>
        </w:rPr>
      </w:pPr>
      <w:bookmarkStart w:id="8" w:name="_Toc327956582"/>
      <w:r w:rsidRPr="006D07BF">
        <w:t>ARTICLE</w:t>
      </w:r>
      <w:r>
        <w:rPr>
          <w:lang w:val="en-AU"/>
        </w:rPr>
        <w:t xml:space="preserve"> </w:t>
      </w:r>
      <w:r>
        <w:rPr>
          <w:rStyle w:val="href"/>
          <w:rFonts w:eastAsiaTheme="majorEastAsia"/>
          <w:color w:val="000000"/>
          <w:lang w:val="en-AU"/>
        </w:rPr>
        <w:t>5</w:t>
      </w:r>
      <w:bookmarkEnd w:id="8"/>
    </w:p>
    <w:p w:rsidR="00515D89" w:rsidRDefault="00515D89" w:rsidP="00515D89">
      <w:pPr>
        <w:pStyle w:val="Arttitle"/>
        <w:rPr>
          <w:lang w:val="en-US"/>
        </w:rPr>
      </w:pPr>
      <w:bookmarkStart w:id="9" w:name="_Toc327956583"/>
      <w:r w:rsidRPr="006D07BF">
        <w:t>Frequency</w:t>
      </w:r>
      <w:r>
        <w:t xml:space="preserve"> allocations</w:t>
      </w:r>
      <w:bookmarkEnd w:id="9"/>
    </w:p>
    <w:p w:rsidR="00515D89" w:rsidRPr="00B25B23" w:rsidRDefault="00515D89" w:rsidP="00515D89">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E440F6" w:rsidRDefault="00515D89">
      <w:pPr>
        <w:pStyle w:val="Proposal"/>
      </w:pPr>
      <w:r>
        <w:t>MOD</w:t>
      </w:r>
      <w:r>
        <w:tab/>
        <w:t>B9/347/1</w:t>
      </w:r>
      <w:r>
        <w:rPr>
          <w:vanish/>
          <w:color w:val="7F7F7F" w:themeColor="text1" w:themeTint="80"/>
          <w:vertAlign w:val="superscript"/>
        </w:rPr>
        <w:t>#32550</w:t>
      </w:r>
    </w:p>
    <w:p w:rsidR="00515D89" w:rsidRPr="00BB0E7D" w:rsidRDefault="00515D89" w:rsidP="00515D89">
      <w:pPr>
        <w:pStyle w:val="Tabletitle"/>
      </w:pPr>
      <w:r w:rsidRPr="00BB0E7D">
        <w:t>148-223 MHz</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1"/>
        <w:gridCol w:w="3104"/>
      </w:tblGrid>
      <w:tr w:rsidR="00515D89" w:rsidRPr="00BB0E7D" w:rsidTr="00515D89">
        <w:trPr>
          <w:cantSplit/>
        </w:trPr>
        <w:tc>
          <w:tcPr>
            <w:tcW w:w="9306" w:type="dxa"/>
            <w:gridSpan w:val="3"/>
            <w:tcBorders>
              <w:top w:val="single" w:sz="4" w:space="0" w:color="auto"/>
              <w:left w:val="single" w:sz="4" w:space="0" w:color="auto"/>
              <w:bottom w:val="single" w:sz="4" w:space="0" w:color="auto"/>
              <w:right w:val="single" w:sz="4" w:space="0" w:color="auto"/>
            </w:tcBorders>
            <w:hideMark/>
          </w:tcPr>
          <w:p w:rsidR="00515D89" w:rsidRPr="00BB0E7D" w:rsidRDefault="00515D89" w:rsidP="00515D89">
            <w:pPr>
              <w:pStyle w:val="Tablehead"/>
            </w:pPr>
            <w:r w:rsidRPr="00BB0E7D">
              <w:t>Allocation to services</w:t>
            </w:r>
          </w:p>
        </w:tc>
      </w:tr>
      <w:tr w:rsidR="00515D89" w:rsidRPr="00BB0E7D" w:rsidTr="00515D89">
        <w:trPr>
          <w:cantSplit/>
        </w:trPr>
        <w:tc>
          <w:tcPr>
            <w:tcW w:w="3101" w:type="dxa"/>
            <w:tcBorders>
              <w:top w:val="single" w:sz="4" w:space="0" w:color="auto"/>
              <w:left w:val="single" w:sz="4" w:space="0" w:color="auto"/>
              <w:bottom w:val="single" w:sz="4" w:space="0" w:color="auto"/>
              <w:right w:val="single" w:sz="6" w:space="0" w:color="auto"/>
            </w:tcBorders>
            <w:hideMark/>
          </w:tcPr>
          <w:p w:rsidR="00515D89" w:rsidRPr="00BB0E7D" w:rsidRDefault="00515D89" w:rsidP="00515D89">
            <w:pPr>
              <w:pStyle w:val="Tablehead"/>
            </w:pPr>
            <w:r w:rsidRPr="00BB0E7D">
              <w:t>Region 1</w:t>
            </w:r>
          </w:p>
        </w:tc>
        <w:tc>
          <w:tcPr>
            <w:tcW w:w="3101" w:type="dxa"/>
            <w:tcBorders>
              <w:top w:val="single" w:sz="4" w:space="0" w:color="auto"/>
              <w:left w:val="single" w:sz="6" w:space="0" w:color="auto"/>
              <w:bottom w:val="single" w:sz="4" w:space="0" w:color="auto"/>
              <w:right w:val="single" w:sz="6" w:space="0" w:color="auto"/>
            </w:tcBorders>
            <w:hideMark/>
          </w:tcPr>
          <w:p w:rsidR="00515D89" w:rsidRPr="00BB0E7D" w:rsidRDefault="00515D89" w:rsidP="00515D89">
            <w:pPr>
              <w:pStyle w:val="Tablehead"/>
            </w:pPr>
            <w:r w:rsidRPr="00BB0E7D">
              <w:t>Region 2</w:t>
            </w:r>
          </w:p>
        </w:tc>
        <w:tc>
          <w:tcPr>
            <w:tcW w:w="3104" w:type="dxa"/>
            <w:tcBorders>
              <w:top w:val="single" w:sz="4" w:space="0" w:color="auto"/>
              <w:left w:val="single" w:sz="6" w:space="0" w:color="auto"/>
              <w:bottom w:val="single" w:sz="4" w:space="0" w:color="auto"/>
              <w:right w:val="single" w:sz="4" w:space="0" w:color="auto"/>
            </w:tcBorders>
            <w:hideMark/>
          </w:tcPr>
          <w:p w:rsidR="00515D89" w:rsidRPr="00BB0E7D" w:rsidRDefault="00515D89" w:rsidP="00515D89">
            <w:pPr>
              <w:pStyle w:val="Tablehead"/>
            </w:pPr>
            <w:r w:rsidRPr="00BB0E7D">
              <w:t>Region 3</w:t>
            </w:r>
          </w:p>
        </w:tc>
      </w:tr>
      <w:tr w:rsidR="00515D89" w:rsidRPr="00BB0E7D" w:rsidTr="00515D89">
        <w:trPr>
          <w:cantSplit/>
        </w:trPr>
        <w:tc>
          <w:tcPr>
            <w:tcW w:w="9306" w:type="dxa"/>
            <w:gridSpan w:val="3"/>
            <w:tcBorders>
              <w:top w:val="single" w:sz="4" w:space="0" w:color="auto"/>
              <w:left w:val="single" w:sz="4" w:space="0" w:color="auto"/>
              <w:bottom w:val="single" w:sz="4" w:space="0" w:color="auto"/>
              <w:right w:val="single" w:sz="4" w:space="0" w:color="auto"/>
            </w:tcBorders>
            <w:hideMark/>
          </w:tcPr>
          <w:p w:rsidR="00515D89" w:rsidRPr="00BB0E7D" w:rsidRDefault="00515D89" w:rsidP="00515D89">
            <w:pPr>
              <w:pStyle w:val="TableTextS5"/>
              <w:spacing w:before="12" w:after="12"/>
              <w:rPr>
                <w:color w:val="000000"/>
              </w:rPr>
            </w:pPr>
            <w:r w:rsidRPr="00BB0E7D">
              <w:rPr>
                <w:rStyle w:val="Tablefreq"/>
              </w:rPr>
              <w:t>149.9-150.05</w:t>
            </w:r>
            <w:r w:rsidRPr="00BB0E7D">
              <w:rPr>
                <w:color w:val="000000"/>
              </w:rPr>
              <w:tab/>
              <w:t xml:space="preserve">MOBILE-SATELLITE (Earth-to-space)  </w:t>
            </w:r>
            <w:r w:rsidRPr="00BB0E7D">
              <w:rPr>
                <w:rStyle w:val="Artref"/>
                <w:color w:val="000000"/>
              </w:rPr>
              <w:t>5.209</w:t>
            </w:r>
            <w:del w:id="10" w:author="Rosa, Patricia" w:date="2015-11-12T12:01:00Z">
              <w:r w:rsidRPr="00BB0E7D" w:rsidDel="00C130B9">
                <w:rPr>
                  <w:color w:val="000000"/>
                </w:rPr>
                <w:delText xml:space="preserve">  </w:delText>
              </w:r>
            </w:del>
            <w:del w:id="11" w:author="Rosa, Patricia" w:date="2015-11-12T12:00:00Z">
              <w:r w:rsidRPr="00BB0E7D" w:rsidDel="00C130B9">
                <w:rPr>
                  <w:rStyle w:val="Artref"/>
                  <w:color w:val="000000"/>
                </w:rPr>
                <w:delText>5.224A</w:delText>
              </w:r>
            </w:del>
          </w:p>
          <w:p w:rsidR="00515D89" w:rsidRPr="00BB0E7D" w:rsidDel="00AA3E7F" w:rsidRDefault="00515D89" w:rsidP="00515D89">
            <w:pPr>
              <w:pStyle w:val="TableTextS5"/>
              <w:spacing w:before="12" w:after="12"/>
              <w:rPr>
                <w:del w:id="12" w:author="Azelart, Yolanda" w:date="2015-11-10T18:08:00Z"/>
                <w:color w:val="000000"/>
                <w:rPrChange w:id="13" w:author="Azelart, Yolanda" w:date="2015-11-10T15:29:00Z">
                  <w:rPr>
                    <w:del w:id="14" w:author="Azelart, Yolanda" w:date="2015-11-10T18:08:00Z"/>
                    <w:color w:val="000000"/>
                    <w:lang w:val="fr-FR"/>
                  </w:rPr>
                </w:rPrChange>
              </w:rPr>
            </w:pPr>
            <w:r w:rsidRPr="00BB0E7D">
              <w:rPr>
                <w:color w:val="000000"/>
              </w:rPr>
              <w:tab/>
            </w:r>
            <w:r w:rsidRPr="00BB0E7D">
              <w:rPr>
                <w:color w:val="000000"/>
              </w:rPr>
              <w:tab/>
            </w:r>
            <w:r w:rsidRPr="00BB0E7D">
              <w:rPr>
                <w:color w:val="000000"/>
              </w:rPr>
              <w:tab/>
            </w:r>
            <w:r w:rsidRPr="00BB0E7D">
              <w:rPr>
                <w:color w:val="000000"/>
              </w:rPr>
              <w:tab/>
            </w:r>
            <w:del w:id="15" w:author="Azelart, Yolanda" w:date="2015-11-10T18:08:00Z">
              <w:r w:rsidRPr="00BB0E7D" w:rsidDel="00AA3E7F">
                <w:rPr>
                  <w:color w:val="000000"/>
                </w:rPr>
                <w:delText xml:space="preserve">RADIONAVIGATION-SATELLITE  </w:delText>
              </w:r>
              <w:r w:rsidRPr="00BB0E7D" w:rsidDel="00AA3E7F">
                <w:rPr>
                  <w:rStyle w:val="Artref"/>
                  <w:color w:val="000000"/>
                </w:rPr>
                <w:delText>5.224B</w:delText>
              </w:r>
            </w:del>
          </w:p>
          <w:p w:rsidR="00515D89" w:rsidRPr="00BB0E7D" w:rsidRDefault="00515D89" w:rsidP="00515D89">
            <w:pPr>
              <w:pStyle w:val="TableTextS5"/>
              <w:spacing w:before="12" w:after="12"/>
              <w:rPr>
                <w:color w:val="000000"/>
                <w:rPrChange w:id="16" w:author="Azelart, Yolanda" w:date="2015-11-10T13:21:00Z">
                  <w:rPr>
                    <w:color w:val="000000"/>
                    <w:lang w:val="fr-FR"/>
                  </w:rPr>
                </w:rPrChange>
              </w:rPr>
            </w:pPr>
            <w:r w:rsidRPr="00BB0E7D">
              <w:rPr>
                <w:color w:val="000000"/>
              </w:rPr>
              <w:tab/>
            </w:r>
            <w:r w:rsidRPr="00BB0E7D">
              <w:rPr>
                <w:color w:val="000000"/>
              </w:rPr>
              <w:tab/>
            </w:r>
            <w:r w:rsidRPr="00BB0E7D">
              <w:rPr>
                <w:color w:val="000000"/>
              </w:rPr>
              <w:tab/>
            </w:r>
            <w:r w:rsidRPr="00BB0E7D">
              <w:rPr>
                <w:color w:val="000000"/>
              </w:rPr>
              <w:tab/>
            </w:r>
            <w:ins w:id="17" w:author="Murphy, Margaret" w:date="2015-11-18T17:00:00Z">
              <w:r>
                <w:rPr>
                  <w:color w:val="000000"/>
                </w:rPr>
                <w:t xml:space="preserve">MOD </w:t>
              </w:r>
            </w:ins>
            <w:r w:rsidRPr="00BB0E7D">
              <w:rPr>
                <w:rStyle w:val="Artref"/>
                <w:color w:val="000000"/>
              </w:rPr>
              <w:t>5.220</w:t>
            </w:r>
            <w:r w:rsidRPr="00BB0E7D">
              <w:rPr>
                <w:color w:val="000000"/>
              </w:rPr>
              <w:t xml:space="preserve">  </w:t>
            </w:r>
            <w:del w:id="18" w:author="Azelart, Yolanda" w:date="2015-11-10T18:08:00Z">
              <w:r w:rsidRPr="00BB0E7D" w:rsidDel="00AA3E7F">
                <w:rPr>
                  <w:rStyle w:val="Artref"/>
                  <w:color w:val="000000"/>
                </w:rPr>
                <w:delText>5.222</w:delText>
              </w:r>
              <w:r w:rsidRPr="00BB0E7D" w:rsidDel="00AA3E7F">
                <w:rPr>
                  <w:color w:val="000000"/>
                </w:rPr>
                <w:delText xml:space="preserve">  </w:delText>
              </w:r>
              <w:r w:rsidRPr="00BB0E7D" w:rsidDel="00AA3E7F">
                <w:rPr>
                  <w:rStyle w:val="Artref"/>
                  <w:color w:val="000000"/>
                </w:rPr>
                <w:delText>5.223</w:delText>
              </w:r>
            </w:del>
          </w:p>
        </w:tc>
      </w:tr>
    </w:tbl>
    <w:p w:rsidR="00E440F6" w:rsidRDefault="00E440F6">
      <w:pPr>
        <w:pStyle w:val="Reasons"/>
      </w:pPr>
    </w:p>
    <w:p w:rsidR="00E440F6" w:rsidRDefault="00515D89">
      <w:pPr>
        <w:pStyle w:val="Proposal"/>
      </w:pPr>
      <w:r>
        <w:t>MOD</w:t>
      </w:r>
      <w:r>
        <w:tab/>
        <w:t>B9/347/2</w:t>
      </w:r>
      <w:r>
        <w:rPr>
          <w:vanish/>
          <w:color w:val="7F7F7F" w:themeColor="text1" w:themeTint="80"/>
          <w:vertAlign w:val="superscript"/>
        </w:rPr>
        <w:t>#32572</w:t>
      </w:r>
    </w:p>
    <w:p w:rsidR="00515D89" w:rsidRPr="00C75358" w:rsidRDefault="00515D89" w:rsidP="00515D89">
      <w:pPr>
        <w:pStyle w:val="Tabletitle"/>
        <w:rPr>
          <w:lang w:val="en-US"/>
        </w:rPr>
      </w:pPr>
      <w:r w:rsidRPr="00C75358">
        <w:rPr>
          <w:lang w:val="en-US"/>
        </w:rPr>
        <w:t>148-223 MHz</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1"/>
        <w:gridCol w:w="3104"/>
      </w:tblGrid>
      <w:tr w:rsidR="00515D89" w:rsidRPr="00C75358" w:rsidTr="00515D89">
        <w:trPr>
          <w:cantSplit/>
        </w:trPr>
        <w:tc>
          <w:tcPr>
            <w:tcW w:w="9306" w:type="dxa"/>
            <w:gridSpan w:val="3"/>
            <w:tcBorders>
              <w:top w:val="single" w:sz="4" w:space="0" w:color="auto"/>
              <w:left w:val="single" w:sz="4" w:space="0" w:color="auto"/>
              <w:bottom w:val="single" w:sz="4" w:space="0" w:color="auto"/>
              <w:right w:val="single" w:sz="4" w:space="0" w:color="auto"/>
            </w:tcBorders>
            <w:hideMark/>
          </w:tcPr>
          <w:p w:rsidR="00515D89" w:rsidRPr="00C75358" w:rsidRDefault="00515D89" w:rsidP="00515D89">
            <w:pPr>
              <w:pStyle w:val="Tablehead"/>
              <w:rPr>
                <w:lang w:val="en-US"/>
              </w:rPr>
            </w:pPr>
            <w:r w:rsidRPr="00C75358">
              <w:rPr>
                <w:lang w:val="en-US"/>
              </w:rPr>
              <w:t>Allocation to services</w:t>
            </w:r>
          </w:p>
        </w:tc>
      </w:tr>
      <w:tr w:rsidR="00515D89" w:rsidRPr="00C75358" w:rsidTr="00515D89">
        <w:trPr>
          <w:cantSplit/>
        </w:trPr>
        <w:tc>
          <w:tcPr>
            <w:tcW w:w="3101" w:type="dxa"/>
            <w:tcBorders>
              <w:top w:val="single" w:sz="4" w:space="0" w:color="auto"/>
              <w:left w:val="single" w:sz="4" w:space="0" w:color="auto"/>
              <w:bottom w:val="single" w:sz="4" w:space="0" w:color="auto"/>
              <w:right w:val="single" w:sz="6" w:space="0" w:color="auto"/>
            </w:tcBorders>
            <w:hideMark/>
          </w:tcPr>
          <w:p w:rsidR="00515D89" w:rsidRPr="00C75358" w:rsidRDefault="00515D89" w:rsidP="00515D89">
            <w:pPr>
              <w:pStyle w:val="Tablehead"/>
              <w:rPr>
                <w:lang w:val="en-US"/>
              </w:rPr>
            </w:pPr>
            <w:r w:rsidRPr="00C75358">
              <w:rPr>
                <w:lang w:val="en-US"/>
              </w:rPr>
              <w:t>Region 1</w:t>
            </w:r>
          </w:p>
        </w:tc>
        <w:tc>
          <w:tcPr>
            <w:tcW w:w="3101" w:type="dxa"/>
            <w:tcBorders>
              <w:top w:val="single" w:sz="4" w:space="0" w:color="auto"/>
              <w:left w:val="single" w:sz="6" w:space="0" w:color="auto"/>
              <w:bottom w:val="single" w:sz="4" w:space="0" w:color="auto"/>
              <w:right w:val="single" w:sz="6" w:space="0" w:color="auto"/>
            </w:tcBorders>
            <w:hideMark/>
          </w:tcPr>
          <w:p w:rsidR="00515D89" w:rsidRPr="00C75358" w:rsidRDefault="00515D89" w:rsidP="00515D89">
            <w:pPr>
              <w:pStyle w:val="Tablehead"/>
              <w:rPr>
                <w:lang w:val="en-US"/>
              </w:rPr>
            </w:pPr>
            <w:r w:rsidRPr="00C75358">
              <w:rPr>
                <w:lang w:val="en-US"/>
              </w:rPr>
              <w:t>Region 2</w:t>
            </w:r>
          </w:p>
        </w:tc>
        <w:tc>
          <w:tcPr>
            <w:tcW w:w="3104" w:type="dxa"/>
            <w:tcBorders>
              <w:top w:val="single" w:sz="4" w:space="0" w:color="auto"/>
              <w:left w:val="single" w:sz="6" w:space="0" w:color="auto"/>
              <w:bottom w:val="single" w:sz="4" w:space="0" w:color="auto"/>
              <w:right w:val="single" w:sz="4" w:space="0" w:color="auto"/>
            </w:tcBorders>
            <w:hideMark/>
          </w:tcPr>
          <w:p w:rsidR="00515D89" w:rsidRPr="00C75358" w:rsidRDefault="00515D89" w:rsidP="00515D89">
            <w:pPr>
              <w:pStyle w:val="Tablehead"/>
              <w:rPr>
                <w:lang w:val="en-US"/>
              </w:rPr>
            </w:pPr>
            <w:r w:rsidRPr="00C75358">
              <w:rPr>
                <w:lang w:val="en-US"/>
              </w:rPr>
              <w:t>Region 3</w:t>
            </w:r>
          </w:p>
        </w:tc>
      </w:tr>
      <w:tr w:rsidR="00515D89" w:rsidRPr="00C75358" w:rsidTr="00515D89">
        <w:trPr>
          <w:cantSplit/>
        </w:trPr>
        <w:tc>
          <w:tcPr>
            <w:tcW w:w="9306" w:type="dxa"/>
            <w:gridSpan w:val="3"/>
            <w:tcBorders>
              <w:top w:val="single" w:sz="4" w:space="0" w:color="auto"/>
              <w:left w:val="single" w:sz="4" w:space="0" w:color="auto"/>
              <w:right w:val="single" w:sz="4" w:space="0" w:color="auto"/>
            </w:tcBorders>
          </w:tcPr>
          <w:p w:rsidR="00515D89" w:rsidRPr="00C75358" w:rsidRDefault="00515D89" w:rsidP="00515D89">
            <w:pPr>
              <w:pStyle w:val="TableTextS5"/>
              <w:keepNext/>
              <w:spacing w:before="12" w:after="12"/>
              <w:rPr>
                <w:rStyle w:val="Tablefreq"/>
                <w:b w:val="0"/>
                <w:bCs/>
                <w:lang w:val="en-US"/>
              </w:rPr>
            </w:pPr>
            <w:r w:rsidRPr="00C75358">
              <w:rPr>
                <w:rStyle w:val="Tablefreq"/>
                <w:b w:val="0"/>
                <w:bCs/>
                <w:lang w:val="en-US"/>
              </w:rPr>
              <w:t>…</w:t>
            </w:r>
          </w:p>
        </w:tc>
      </w:tr>
      <w:tr w:rsidR="00515D89" w:rsidRPr="00C75358" w:rsidTr="00515D89">
        <w:trPr>
          <w:cantSplit/>
        </w:trPr>
        <w:tc>
          <w:tcPr>
            <w:tcW w:w="3101" w:type="dxa"/>
            <w:tcBorders>
              <w:top w:val="single" w:sz="4" w:space="0" w:color="auto"/>
              <w:left w:val="single" w:sz="4" w:space="0" w:color="auto"/>
              <w:right w:val="single" w:sz="6" w:space="0" w:color="auto"/>
            </w:tcBorders>
          </w:tcPr>
          <w:p w:rsidR="00515D89" w:rsidRPr="003D2942" w:rsidRDefault="00515D89" w:rsidP="00515D89">
            <w:pPr>
              <w:pStyle w:val="TableTextS5"/>
              <w:keepNext/>
              <w:spacing w:before="12" w:after="12"/>
              <w:rPr>
                <w:rStyle w:val="Tablefreq"/>
                <w:lang w:val="fr-CH"/>
              </w:rPr>
            </w:pPr>
            <w:r w:rsidRPr="003D2942">
              <w:rPr>
                <w:rStyle w:val="Tablefreq"/>
                <w:lang w:val="fr-CH"/>
              </w:rPr>
              <w:t>156.8375-</w:t>
            </w:r>
            <w:del w:id="19" w:author="Bogens, Karlis" w:date="2015-11-14T19:55:00Z">
              <w:r w:rsidRPr="003D2942" w:rsidDel="00164449">
                <w:rPr>
                  <w:b/>
                  <w:color w:val="000000"/>
                  <w:lang w:val="fr-CH"/>
                </w:rPr>
                <w:delText>161.9625</w:delText>
              </w:r>
            </w:del>
            <w:ins w:id="20" w:author="Bogens, Karlis" w:date="2015-11-14T19:54:00Z">
              <w:r w:rsidRPr="003D2942">
                <w:rPr>
                  <w:rStyle w:val="Tablefreq"/>
                  <w:color w:val="000000"/>
                  <w:lang w:val="fr-CH"/>
                </w:rPr>
                <w:t>161.9375</w:t>
              </w:r>
            </w:ins>
          </w:p>
          <w:p w:rsidR="00515D89" w:rsidRPr="003D2942" w:rsidRDefault="00515D89" w:rsidP="00515D89">
            <w:pPr>
              <w:pStyle w:val="TableTextS5"/>
              <w:keepNext/>
              <w:spacing w:before="12" w:after="12"/>
              <w:rPr>
                <w:color w:val="000000"/>
                <w:lang w:val="fr-CH"/>
              </w:rPr>
            </w:pPr>
            <w:r w:rsidRPr="003D2942">
              <w:rPr>
                <w:color w:val="000000"/>
                <w:lang w:val="fr-CH"/>
              </w:rPr>
              <w:t>FIXED</w:t>
            </w:r>
          </w:p>
          <w:p w:rsidR="00515D89" w:rsidRPr="003D2942" w:rsidRDefault="00515D89" w:rsidP="00515D89">
            <w:pPr>
              <w:pStyle w:val="TableTextS5"/>
              <w:keepNext/>
              <w:spacing w:before="12" w:after="12"/>
              <w:ind w:left="170" w:hanging="170"/>
              <w:rPr>
                <w:color w:val="000000"/>
                <w:lang w:val="fr-CH"/>
              </w:rPr>
            </w:pPr>
            <w:r w:rsidRPr="003D2942">
              <w:rPr>
                <w:color w:val="000000"/>
                <w:lang w:val="fr-CH"/>
              </w:rPr>
              <w:t>MOBILE except aeronautical</w:t>
            </w:r>
            <w:r w:rsidRPr="003D2942">
              <w:rPr>
                <w:color w:val="000000"/>
                <w:lang w:val="fr-CH"/>
              </w:rPr>
              <w:br/>
              <w:t>mobile</w:t>
            </w:r>
          </w:p>
        </w:tc>
        <w:tc>
          <w:tcPr>
            <w:tcW w:w="6205" w:type="dxa"/>
            <w:gridSpan w:val="2"/>
            <w:tcBorders>
              <w:top w:val="single" w:sz="4" w:space="0" w:color="auto"/>
              <w:left w:val="single" w:sz="6" w:space="0" w:color="auto"/>
              <w:right w:val="single" w:sz="4" w:space="0" w:color="auto"/>
            </w:tcBorders>
          </w:tcPr>
          <w:p w:rsidR="00515D89" w:rsidRPr="00C75358" w:rsidRDefault="00515D89">
            <w:pPr>
              <w:pStyle w:val="TableTextS5"/>
              <w:keepNext/>
              <w:spacing w:before="12" w:after="12"/>
              <w:rPr>
                <w:rStyle w:val="Tablefreq"/>
                <w:lang w:val="en-US"/>
              </w:rPr>
              <w:pPrChange w:id="21" w:author="Bogens, Karlis" w:date="2015-11-14T19:55:00Z">
                <w:pPr>
                  <w:pStyle w:val="TableTextS5"/>
                  <w:keepNext/>
                  <w:framePr w:hSpace="180" w:wrap="around" w:vAnchor="text" w:hAnchor="text" w:xAlign="center" w:y="1"/>
                  <w:spacing w:before="12" w:after="12"/>
                  <w:suppressOverlap/>
                </w:pPr>
              </w:pPrChange>
            </w:pPr>
            <w:r w:rsidRPr="00C75358">
              <w:rPr>
                <w:rStyle w:val="Tablefreq"/>
                <w:lang w:val="en-US"/>
              </w:rPr>
              <w:t>156.8375-</w:t>
            </w:r>
            <w:del w:id="22" w:author="Bogens, Karlis" w:date="2015-11-14T19:55:00Z">
              <w:r w:rsidRPr="00C75358" w:rsidDel="00164449">
                <w:rPr>
                  <w:b/>
                  <w:color w:val="000000"/>
                  <w:lang w:val="en-US"/>
                </w:rPr>
                <w:delText>161.9625</w:delText>
              </w:r>
            </w:del>
            <w:ins w:id="23" w:author="Bogens, Karlis" w:date="2015-11-14T19:54:00Z">
              <w:r w:rsidRPr="00C75358">
                <w:rPr>
                  <w:rStyle w:val="Tablefreq"/>
                  <w:color w:val="000000"/>
                  <w:lang w:val="en-US"/>
                </w:rPr>
                <w:t>161.9375</w:t>
              </w:r>
            </w:ins>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FIXED</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MOBILE</w:t>
            </w:r>
          </w:p>
        </w:tc>
      </w:tr>
      <w:tr w:rsidR="00515D89" w:rsidRPr="00C75358" w:rsidTr="00515D89">
        <w:trPr>
          <w:cantSplit/>
        </w:trPr>
        <w:tc>
          <w:tcPr>
            <w:tcW w:w="3101" w:type="dxa"/>
            <w:tcBorders>
              <w:left w:val="single" w:sz="4" w:space="0" w:color="auto"/>
              <w:bottom w:val="single" w:sz="4" w:space="0" w:color="auto"/>
              <w:right w:val="single" w:sz="6" w:space="0" w:color="auto"/>
            </w:tcBorders>
          </w:tcPr>
          <w:p w:rsidR="00515D89" w:rsidRPr="00C75358" w:rsidRDefault="00515D89" w:rsidP="00515D89">
            <w:pPr>
              <w:pStyle w:val="TableTextS5"/>
              <w:keepNext/>
              <w:spacing w:before="12" w:after="12"/>
              <w:rPr>
                <w:rStyle w:val="Tablefreq"/>
                <w:color w:val="000000"/>
                <w:lang w:val="en-US"/>
              </w:rPr>
            </w:pPr>
            <w:r w:rsidRPr="00C75358">
              <w:rPr>
                <w:rStyle w:val="Artref"/>
                <w:color w:val="000000"/>
                <w:lang w:val="en-US"/>
              </w:rPr>
              <w:t>5.226</w:t>
            </w:r>
          </w:p>
        </w:tc>
        <w:tc>
          <w:tcPr>
            <w:tcW w:w="6205" w:type="dxa"/>
            <w:gridSpan w:val="2"/>
            <w:tcBorders>
              <w:left w:val="single" w:sz="6" w:space="0" w:color="auto"/>
              <w:bottom w:val="single" w:sz="4" w:space="0" w:color="auto"/>
              <w:right w:val="single" w:sz="4" w:space="0" w:color="auto"/>
            </w:tcBorders>
          </w:tcPr>
          <w:p w:rsidR="00515D89" w:rsidRPr="00C75358" w:rsidRDefault="00515D89" w:rsidP="00515D89">
            <w:pPr>
              <w:pStyle w:val="TableTextS5"/>
              <w:keepNext/>
              <w:tabs>
                <w:tab w:val="clear" w:pos="170"/>
                <w:tab w:val="left" w:pos="459"/>
              </w:tabs>
              <w:spacing w:before="12" w:after="12"/>
              <w:rPr>
                <w:rStyle w:val="Tablefreq"/>
                <w:color w:val="000000"/>
                <w:lang w:val="en-US"/>
              </w:rPr>
            </w:pPr>
            <w:r w:rsidRPr="00C75358">
              <w:rPr>
                <w:rStyle w:val="Artref"/>
                <w:color w:val="000000"/>
                <w:lang w:val="en-US"/>
              </w:rPr>
              <w:tab/>
              <w:t>5.226</w:t>
            </w:r>
          </w:p>
        </w:tc>
      </w:tr>
      <w:tr w:rsidR="00515D89" w:rsidRPr="00C75358" w:rsidTr="00515D89">
        <w:trPr>
          <w:cantSplit/>
        </w:trPr>
        <w:tc>
          <w:tcPr>
            <w:tcW w:w="3101" w:type="dxa"/>
            <w:tcBorders>
              <w:top w:val="single" w:sz="4" w:space="0" w:color="auto"/>
              <w:left w:val="single" w:sz="4" w:space="0" w:color="auto"/>
              <w:right w:val="single" w:sz="6" w:space="0" w:color="auto"/>
            </w:tcBorders>
          </w:tcPr>
          <w:p w:rsidR="00515D89" w:rsidRPr="00C75358" w:rsidRDefault="00515D89" w:rsidP="00515D89">
            <w:pPr>
              <w:pStyle w:val="TableTextS5"/>
              <w:keepNext/>
              <w:spacing w:before="12" w:after="12"/>
              <w:rPr>
                <w:rStyle w:val="Tablefreq"/>
                <w:lang w:val="en-US"/>
              </w:rPr>
            </w:pPr>
            <w:del w:id="24" w:author="Bogens, Karlis" w:date="2015-11-14T19:56:00Z">
              <w:r w:rsidRPr="00C75358" w:rsidDel="00164449">
                <w:rPr>
                  <w:rStyle w:val="Tablefreq"/>
                  <w:lang w:val="en-US"/>
                  <w:rPrChange w:id="25" w:author="Bogens, Karlis" w:date="2015-11-14T19:56:00Z">
                    <w:rPr>
                      <w:rStyle w:val="Tablefreq"/>
                      <w:lang w:val="fr-CH"/>
                    </w:rPr>
                  </w:rPrChange>
                </w:rPr>
                <w:delText>156.8375</w:delText>
              </w:r>
            </w:del>
            <w:ins w:id="26" w:author="Bogens, Karlis" w:date="2015-11-14T19:56:00Z">
              <w:r w:rsidRPr="00C75358">
                <w:rPr>
                  <w:rStyle w:val="Tablefreq"/>
                  <w:color w:val="000000"/>
                  <w:lang w:val="en-US"/>
                </w:rPr>
                <w:t>161.9375</w:t>
              </w:r>
            </w:ins>
            <w:r w:rsidRPr="00C75358">
              <w:rPr>
                <w:rStyle w:val="Tablefreq"/>
                <w:lang w:val="en-US"/>
              </w:rPr>
              <w:t>-</w:t>
            </w:r>
            <w:r w:rsidRPr="00C75358">
              <w:rPr>
                <w:b/>
                <w:color w:val="000000"/>
                <w:lang w:val="en-US"/>
              </w:rPr>
              <w:t>161.9625</w:t>
            </w:r>
          </w:p>
          <w:p w:rsidR="00515D89" w:rsidRPr="00C75358" w:rsidRDefault="00515D89" w:rsidP="00515D89">
            <w:pPr>
              <w:pStyle w:val="TableTextS5"/>
              <w:keepNext/>
              <w:spacing w:before="12" w:after="12"/>
              <w:rPr>
                <w:color w:val="000000"/>
                <w:lang w:val="en-US"/>
              </w:rPr>
            </w:pPr>
            <w:r w:rsidRPr="00C75358">
              <w:rPr>
                <w:color w:val="000000"/>
                <w:lang w:val="en-US"/>
              </w:rPr>
              <w:t>FIXED</w:t>
            </w:r>
          </w:p>
          <w:p w:rsidR="00515D89" w:rsidRPr="00C75358" w:rsidRDefault="00515D89" w:rsidP="00515D89">
            <w:pPr>
              <w:pStyle w:val="TableTextS5"/>
              <w:keepNext/>
              <w:spacing w:before="12" w:after="12"/>
              <w:ind w:left="170" w:hanging="170"/>
              <w:rPr>
                <w:ins w:id="27" w:author="Bogens, Karlis" w:date="2015-11-14T20:00:00Z"/>
                <w:color w:val="000000"/>
                <w:lang w:val="en-US"/>
              </w:rPr>
            </w:pPr>
            <w:r w:rsidRPr="00C75358">
              <w:rPr>
                <w:color w:val="000000"/>
                <w:lang w:val="en-US"/>
              </w:rPr>
              <w:t>MOBILE except aeronautical</w:t>
            </w:r>
            <w:r w:rsidRPr="00C75358">
              <w:rPr>
                <w:color w:val="000000"/>
                <w:lang w:val="en-US"/>
              </w:rPr>
              <w:br/>
              <w:t>mobile</w:t>
            </w:r>
          </w:p>
          <w:p w:rsidR="00515D89" w:rsidRPr="00C75358" w:rsidRDefault="00515D89">
            <w:pPr>
              <w:pStyle w:val="TableTextS5"/>
              <w:keepNext/>
              <w:spacing w:before="12" w:after="12"/>
              <w:ind w:left="170" w:hanging="170"/>
              <w:rPr>
                <w:color w:val="000000"/>
                <w:lang w:val="en-US"/>
                <w:rPrChange w:id="28" w:author="Bogens, Karlis" w:date="2015-11-14T19:57:00Z">
                  <w:rPr>
                    <w:color w:val="000000"/>
                    <w:lang w:val="fr-CH"/>
                  </w:rPr>
                </w:rPrChange>
              </w:rPr>
              <w:pPrChange w:id="29" w:author="Bogens, Karlis" w:date="2015-11-14T20:00:00Z">
                <w:pPr>
                  <w:pStyle w:val="TableTextS5"/>
                  <w:keepNext/>
                  <w:framePr w:hSpace="180" w:wrap="around" w:vAnchor="text" w:hAnchor="text" w:xAlign="center" w:y="1"/>
                  <w:spacing w:before="12" w:after="12"/>
                  <w:ind w:left="170" w:hanging="170"/>
                  <w:suppressOverlap/>
                </w:pPr>
              </w:pPrChange>
            </w:pPr>
            <w:ins w:id="30" w:author="Bogens, Karlis" w:date="2015-11-14T20:00:00Z">
              <w:r w:rsidRPr="00C75358">
                <w:rPr>
                  <w:color w:val="000000"/>
                  <w:lang w:val="en-US"/>
                </w:rPr>
                <w:t xml:space="preserve">Maritime mobile-satellite (Earth-to-space) </w:t>
              </w:r>
              <w:r w:rsidRPr="00C75358">
                <w:rPr>
                  <w:rStyle w:val="Artref"/>
                  <w:lang w:val="en-US"/>
                </w:rPr>
                <w:t>ADD 5.A116</w:t>
              </w:r>
            </w:ins>
          </w:p>
        </w:tc>
        <w:tc>
          <w:tcPr>
            <w:tcW w:w="6205" w:type="dxa"/>
            <w:gridSpan w:val="2"/>
            <w:tcBorders>
              <w:top w:val="single" w:sz="4" w:space="0" w:color="auto"/>
              <w:left w:val="single" w:sz="6" w:space="0" w:color="auto"/>
              <w:right w:val="single" w:sz="4" w:space="0" w:color="auto"/>
            </w:tcBorders>
          </w:tcPr>
          <w:p w:rsidR="00515D89" w:rsidRPr="00C75358" w:rsidRDefault="00515D89" w:rsidP="00515D89">
            <w:pPr>
              <w:pStyle w:val="TableTextS5"/>
              <w:keepNext/>
              <w:spacing w:before="12" w:after="12"/>
              <w:rPr>
                <w:rStyle w:val="Tablefreq"/>
                <w:lang w:val="en-US"/>
              </w:rPr>
            </w:pPr>
            <w:del w:id="31" w:author="Bogens, Karlis" w:date="2015-11-14T19:56:00Z">
              <w:r w:rsidRPr="00C75358" w:rsidDel="00164449">
                <w:rPr>
                  <w:rStyle w:val="Tablefreq"/>
                  <w:lang w:val="en-US"/>
                  <w:rPrChange w:id="32" w:author="Bogens, Karlis" w:date="2015-11-14T19:56:00Z">
                    <w:rPr>
                      <w:rStyle w:val="Tablefreq"/>
                      <w:lang w:val="fr-CH"/>
                    </w:rPr>
                  </w:rPrChange>
                </w:rPr>
                <w:delText>156.8375</w:delText>
              </w:r>
            </w:del>
            <w:ins w:id="33" w:author="Bogens, Karlis" w:date="2015-11-14T19:56:00Z">
              <w:r w:rsidRPr="00C75358">
                <w:rPr>
                  <w:rStyle w:val="Tablefreq"/>
                  <w:color w:val="000000"/>
                  <w:lang w:val="en-US"/>
                </w:rPr>
                <w:t>161.9375</w:t>
              </w:r>
            </w:ins>
            <w:r w:rsidRPr="00C75358">
              <w:rPr>
                <w:rStyle w:val="Tablefreq"/>
                <w:lang w:val="en-US"/>
              </w:rPr>
              <w:t>-</w:t>
            </w:r>
            <w:r w:rsidRPr="00C75358">
              <w:rPr>
                <w:b/>
                <w:color w:val="000000"/>
                <w:lang w:val="en-US"/>
              </w:rPr>
              <w:t>161.9625</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FIXED</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MOBILE</w:t>
            </w:r>
          </w:p>
          <w:p w:rsidR="00515D89" w:rsidRPr="00C75358" w:rsidRDefault="00515D89">
            <w:pPr>
              <w:pStyle w:val="TableTextS5"/>
              <w:keepNext/>
              <w:tabs>
                <w:tab w:val="clear" w:pos="170"/>
                <w:tab w:val="left" w:pos="459"/>
              </w:tabs>
              <w:spacing w:before="12" w:after="12"/>
              <w:ind w:left="-108"/>
              <w:rPr>
                <w:color w:val="000000"/>
                <w:lang w:val="en-US"/>
              </w:rPr>
              <w:pPrChange w:id="34" w:author="Bogens, Karlis" w:date="2015-11-14T19:57:00Z">
                <w:pPr>
                  <w:pStyle w:val="TableTextS5"/>
                  <w:keepNext/>
                  <w:framePr w:hSpace="180" w:wrap="around" w:vAnchor="text" w:hAnchor="text" w:xAlign="center" w:y="1"/>
                  <w:tabs>
                    <w:tab w:val="clear" w:pos="170"/>
                    <w:tab w:val="left" w:pos="459"/>
                  </w:tabs>
                  <w:spacing w:before="12" w:after="12"/>
                  <w:suppressOverlap/>
                </w:pPr>
              </w:pPrChange>
            </w:pPr>
            <w:r w:rsidRPr="00C75358">
              <w:rPr>
                <w:color w:val="000000"/>
                <w:lang w:val="en-US"/>
              </w:rPr>
              <w:tab/>
            </w:r>
            <w:ins w:id="35" w:author="Bogens, Karlis" w:date="2015-11-14T19:57:00Z">
              <w:r w:rsidRPr="00C75358">
                <w:rPr>
                  <w:color w:val="000000"/>
                  <w:lang w:val="en-US"/>
                </w:rPr>
                <w:t xml:space="preserve">Maritime mobile-satellite (Earth-to-space) </w:t>
              </w:r>
              <w:r w:rsidRPr="00C75358">
                <w:rPr>
                  <w:rStyle w:val="Artref"/>
                  <w:lang w:val="en-US"/>
                </w:rPr>
                <w:t>ADD 5.A116</w:t>
              </w:r>
            </w:ins>
          </w:p>
        </w:tc>
      </w:tr>
      <w:tr w:rsidR="00515D89" w:rsidRPr="00C75358" w:rsidTr="00515D89">
        <w:trPr>
          <w:cantSplit/>
        </w:trPr>
        <w:tc>
          <w:tcPr>
            <w:tcW w:w="3101" w:type="dxa"/>
            <w:tcBorders>
              <w:left w:val="single" w:sz="4" w:space="0" w:color="auto"/>
              <w:bottom w:val="single" w:sz="4" w:space="0" w:color="auto"/>
              <w:right w:val="single" w:sz="6" w:space="0" w:color="auto"/>
            </w:tcBorders>
          </w:tcPr>
          <w:p w:rsidR="00515D89" w:rsidRPr="00C75358" w:rsidRDefault="00515D89" w:rsidP="00515D89">
            <w:pPr>
              <w:pStyle w:val="TableTextS5"/>
              <w:keepNext/>
              <w:spacing w:before="12" w:after="12"/>
              <w:rPr>
                <w:rStyle w:val="Tablefreq"/>
                <w:color w:val="000000"/>
                <w:lang w:val="en-US"/>
              </w:rPr>
            </w:pPr>
            <w:r w:rsidRPr="00C75358">
              <w:rPr>
                <w:rStyle w:val="Artref"/>
                <w:color w:val="000000"/>
                <w:lang w:val="en-US"/>
              </w:rPr>
              <w:t>5.226</w:t>
            </w:r>
          </w:p>
        </w:tc>
        <w:tc>
          <w:tcPr>
            <w:tcW w:w="6205" w:type="dxa"/>
            <w:gridSpan w:val="2"/>
            <w:tcBorders>
              <w:left w:val="single" w:sz="6" w:space="0" w:color="auto"/>
              <w:bottom w:val="single" w:sz="4" w:space="0" w:color="auto"/>
              <w:right w:val="single" w:sz="4" w:space="0" w:color="auto"/>
            </w:tcBorders>
          </w:tcPr>
          <w:p w:rsidR="00515D89" w:rsidRPr="00C75358" w:rsidRDefault="00515D89" w:rsidP="00515D89">
            <w:pPr>
              <w:pStyle w:val="TableTextS5"/>
              <w:keepNext/>
              <w:tabs>
                <w:tab w:val="clear" w:pos="170"/>
                <w:tab w:val="left" w:pos="459"/>
              </w:tabs>
              <w:spacing w:before="12" w:after="12"/>
              <w:rPr>
                <w:rStyle w:val="Tablefreq"/>
                <w:color w:val="000000"/>
                <w:lang w:val="en-US"/>
              </w:rPr>
            </w:pPr>
            <w:r w:rsidRPr="00C75358">
              <w:rPr>
                <w:rStyle w:val="Artref"/>
                <w:color w:val="000000"/>
                <w:lang w:val="en-US"/>
              </w:rPr>
              <w:tab/>
              <w:t>5.226</w:t>
            </w:r>
          </w:p>
        </w:tc>
      </w:tr>
      <w:tr w:rsidR="00515D89" w:rsidRPr="00C75358" w:rsidTr="00515D89">
        <w:trPr>
          <w:cantSplit/>
        </w:trPr>
        <w:tc>
          <w:tcPr>
            <w:tcW w:w="9306" w:type="dxa"/>
            <w:gridSpan w:val="3"/>
            <w:tcBorders>
              <w:top w:val="single" w:sz="4" w:space="0" w:color="auto"/>
              <w:left w:val="single" w:sz="4" w:space="0" w:color="auto"/>
              <w:bottom w:val="single" w:sz="4" w:space="0" w:color="auto"/>
              <w:right w:val="single" w:sz="4" w:space="0" w:color="auto"/>
            </w:tcBorders>
          </w:tcPr>
          <w:p w:rsidR="00515D89" w:rsidRPr="00C75358" w:rsidRDefault="00515D89" w:rsidP="00515D89">
            <w:pPr>
              <w:pStyle w:val="TableTextS5"/>
              <w:keepNext/>
              <w:tabs>
                <w:tab w:val="clear" w:pos="170"/>
                <w:tab w:val="left" w:pos="459"/>
              </w:tabs>
              <w:spacing w:before="12" w:after="12"/>
              <w:rPr>
                <w:rStyle w:val="Artref"/>
                <w:color w:val="000000"/>
                <w:lang w:val="en-US"/>
              </w:rPr>
            </w:pPr>
            <w:r w:rsidRPr="00C75358">
              <w:rPr>
                <w:rStyle w:val="Artref"/>
                <w:color w:val="000000"/>
                <w:lang w:val="en-US"/>
              </w:rPr>
              <w:t>…</w:t>
            </w:r>
          </w:p>
        </w:tc>
      </w:tr>
      <w:tr w:rsidR="00515D89" w:rsidRPr="00C75358" w:rsidTr="00515D89">
        <w:trPr>
          <w:cantSplit/>
        </w:trPr>
        <w:tc>
          <w:tcPr>
            <w:tcW w:w="3101" w:type="dxa"/>
            <w:tcBorders>
              <w:top w:val="single" w:sz="4" w:space="0" w:color="auto"/>
              <w:left w:val="single" w:sz="4" w:space="0" w:color="auto"/>
              <w:right w:val="single" w:sz="6" w:space="0" w:color="auto"/>
            </w:tcBorders>
          </w:tcPr>
          <w:p w:rsidR="00515D89" w:rsidRPr="00C75358" w:rsidRDefault="00515D89" w:rsidP="00515D89">
            <w:pPr>
              <w:pStyle w:val="TableTextS5"/>
              <w:keepNext/>
              <w:spacing w:before="12" w:after="12"/>
              <w:rPr>
                <w:rStyle w:val="Tablefreq"/>
                <w:lang w:val="en-US"/>
              </w:rPr>
            </w:pPr>
            <w:r w:rsidRPr="00C75358">
              <w:rPr>
                <w:b/>
                <w:color w:val="000000"/>
                <w:lang w:val="en-US"/>
              </w:rPr>
              <w:t>161.9875-162.0125</w:t>
            </w:r>
          </w:p>
          <w:p w:rsidR="00515D89" w:rsidRPr="00C75358" w:rsidRDefault="00515D89" w:rsidP="00515D89">
            <w:pPr>
              <w:pStyle w:val="TableTextS5"/>
              <w:keepNext/>
              <w:spacing w:before="12" w:after="12"/>
              <w:rPr>
                <w:color w:val="000000"/>
                <w:lang w:val="en-US"/>
              </w:rPr>
            </w:pPr>
            <w:r w:rsidRPr="00C75358">
              <w:rPr>
                <w:color w:val="000000"/>
                <w:lang w:val="en-US"/>
              </w:rPr>
              <w:t>FIXED</w:t>
            </w:r>
          </w:p>
          <w:p w:rsidR="00515D89" w:rsidRPr="00C75358" w:rsidRDefault="00515D89" w:rsidP="00515D89">
            <w:pPr>
              <w:pStyle w:val="TableTextS5"/>
              <w:keepNext/>
              <w:spacing w:before="12" w:after="12"/>
              <w:ind w:left="170" w:hanging="170"/>
              <w:rPr>
                <w:color w:val="000000"/>
                <w:lang w:val="en-US"/>
              </w:rPr>
            </w:pPr>
            <w:r w:rsidRPr="00C75358">
              <w:rPr>
                <w:color w:val="000000"/>
                <w:lang w:val="en-US"/>
              </w:rPr>
              <w:t>MOBILE except aeronautical</w:t>
            </w:r>
            <w:r w:rsidRPr="00C75358">
              <w:rPr>
                <w:color w:val="000000"/>
                <w:lang w:val="en-US"/>
              </w:rPr>
              <w:br/>
              <w:t>mobile</w:t>
            </w:r>
          </w:p>
          <w:p w:rsidR="00515D89" w:rsidRPr="00C75358" w:rsidRDefault="00515D89" w:rsidP="00515D89">
            <w:pPr>
              <w:pStyle w:val="TableTextS5"/>
              <w:keepNext/>
              <w:spacing w:before="12" w:after="12"/>
              <w:ind w:left="170" w:hanging="170"/>
              <w:rPr>
                <w:color w:val="000000"/>
                <w:lang w:val="en-US"/>
              </w:rPr>
            </w:pPr>
            <w:ins w:id="36" w:author="Bogens, Karlis" w:date="2015-11-14T20:00:00Z">
              <w:r w:rsidRPr="00C75358">
                <w:rPr>
                  <w:color w:val="000000"/>
                  <w:lang w:val="en-US"/>
                </w:rPr>
                <w:t xml:space="preserve">Maritime mobile-satellite (Earth-to-space) </w:t>
              </w:r>
              <w:r w:rsidRPr="00C75358">
                <w:rPr>
                  <w:rStyle w:val="Artref"/>
                  <w:lang w:val="en-US"/>
                </w:rPr>
                <w:t>ADD 5.A116</w:t>
              </w:r>
            </w:ins>
          </w:p>
        </w:tc>
        <w:tc>
          <w:tcPr>
            <w:tcW w:w="6205" w:type="dxa"/>
            <w:gridSpan w:val="2"/>
            <w:tcBorders>
              <w:top w:val="single" w:sz="4" w:space="0" w:color="auto"/>
              <w:left w:val="single" w:sz="6" w:space="0" w:color="auto"/>
              <w:right w:val="single" w:sz="4" w:space="0" w:color="auto"/>
            </w:tcBorders>
          </w:tcPr>
          <w:p w:rsidR="00515D89" w:rsidRPr="00C75358" w:rsidRDefault="00515D89" w:rsidP="00515D89">
            <w:pPr>
              <w:pStyle w:val="TableTextS5"/>
              <w:keepNext/>
              <w:spacing w:before="12" w:after="12"/>
              <w:rPr>
                <w:rStyle w:val="Tablefreq"/>
                <w:lang w:val="en-US"/>
              </w:rPr>
            </w:pPr>
            <w:r w:rsidRPr="00C75358">
              <w:rPr>
                <w:b/>
                <w:color w:val="000000"/>
                <w:lang w:val="en-US"/>
              </w:rPr>
              <w:t>161.9875-162.0125</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FIXED</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t>MOBILE</w:t>
            </w:r>
          </w:p>
          <w:p w:rsidR="00515D89" w:rsidRPr="00C75358" w:rsidRDefault="00515D89" w:rsidP="00515D89">
            <w:pPr>
              <w:pStyle w:val="TableTextS5"/>
              <w:keepNext/>
              <w:tabs>
                <w:tab w:val="clear" w:pos="170"/>
                <w:tab w:val="left" w:pos="459"/>
              </w:tabs>
              <w:spacing w:before="12" w:after="12"/>
              <w:ind w:left="-108"/>
              <w:rPr>
                <w:color w:val="000000"/>
                <w:lang w:val="en-US"/>
              </w:rPr>
            </w:pPr>
            <w:r w:rsidRPr="00C75358">
              <w:rPr>
                <w:color w:val="000000"/>
                <w:lang w:val="en-US"/>
              </w:rPr>
              <w:tab/>
            </w:r>
            <w:ins w:id="37" w:author="Bogens, Karlis" w:date="2015-11-14T20:00:00Z">
              <w:r w:rsidRPr="00C75358">
                <w:rPr>
                  <w:color w:val="000000"/>
                  <w:lang w:val="en-US"/>
                </w:rPr>
                <w:t xml:space="preserve">Maritime mobile-satellite (Earth-to-space) </w:t>
              </w:r>
              <w:r w:rsidRPr="00C75358">
                <w:rPr>
                  <w:rStyle w:val="Artref"/>
                  <w:lang w:val="en-US"/>
                </w:rPr>
                <w:t>ADD 5.A116</w:t>
              </w:r>
            </w:ins>
            <w:r w:rsidRPr="00C75358">
              <w:rPr>
                <w:rStyle w:val="Artref"/>
                <w:lang w:val="en-US"/>
              </w:rPr>
              <w:t xml:space="preserve"> </w:t>
            </w:r>
          </w:p>
        </w:tc>
      </w:tr>
      <w:tr w:rsidR="00515D89" w:rsidRPr="00C75358" w:rsidTr="00515D89">
        <w:trPr>
          <w:cantSplit/>
        </w:trPr>
        <w:tc>
          <w:tcPr>
            <w:tcW w:w="3101" w:type="dxa"/>
            <w:tcBorders>
              <w:left w:val="single" w:sz="4" w:space="0" w:color="auto"/>
              <w:bottom w:val="single" w:sz="4" w:space="0" w:color="auto"/>
              <w:right w:val="single" w:sz="6" w:space="0" w:color="auto"/>
            </w:tcBorders>
          </w:tcPr>
          <w:p w:rsidR="00515D89" w:rsidRPr="00C75358" w:rsidRDefault="00515D89" w:rsidP="00515D89">
            <w:pPr>
              <w:pStyle w:val="TableTextS5"/>
              <w:keepNext/>
              <w:spacing w:before="12" w:after="12"/>
              <w:rPr>
                <w:rStyle w:val="Tablefreq"/>
                <w:color w:val="000000"/>
                <w:lang w:val="en-US"/>
              </w:rPr>
            </w:pPr>
            <w:r w:rsidRPr="00C75358">
              <w:rPr>
                <w:rStyle w:val="Artref"/>
                <w:color w:val="000000"/>
                <w:lang w:val="en-US"/>
              </w:rPr>
              <w:t>5.226</w:t>
            </w:r>
            <w:r w:rsidRPr="00C75358">
              <w:rPr>
                <w:color w:val="000000"/>
                <w:lang w:val="en-US"/>
              </w:rPr>
              <w:t xml:space="preserve">  </w:t>
            </w:r>
            <w:r w:rsidRPr="00C75358">
              <w:rPr>
                <w:rStyle w:val="Artref"/>
                <w:color w:val="000000"/>
                <w:lang w:val="en-US"/>
              </w:rPr>
              <w:t>5.229</w:t>
            </w:r>
          </w:p>
        </w:tc>
        <w:tc>
          <w:tcPr>
            <w:tcW w:w="6205" w:type="dxa"/>
            <w:gridSpan w:val="2"/>
            <w:tcBorders>
              <w:left w:val="single" w:sz="6" w:space="0" w:color="auto"/>
              <w:bottom w:val="single" w:sz="4" w:space="0" w:color="auto"/>
              <w:right w:val="single" w:sz="4" w:space="0" w:color="auto"/>
            </w:tcBorders>
          </w:tcPr>
          <w:p w:rsidR="00515D89" w:rsidRPr="00C75358" w:rsidRDefault="00515D89" w:rsidP="00515D89">
            <w:pPr>
              <w:pStyle w:val="TableTextS5"/>
              <w:keepNext/>
              <w:tabs>
                <w:tab w:val="clear" w:pos="170"/>
                <w:tab w:val="left" w:pos="459"/>
              </w:tabs>
              <w:spacing w:before="12" w:after="12"/>
              <w:rPr>
                <w:rStyle w:val="Tablefreq"/>
                <w:color w:val="000000"/>
                <w:lang w:val="en-US"/>
              </w:rPr>
            </w:pPr>
            <w:r w:rsidRPr="00C75358">
              <w:rPr>
                <w:rStyle w:val="Artref"/>
                <w:color w:val="000000"/>
                <w:lang w:val="en-US"/>
              </w:rPr>
              <w:tab/>
              <w:t>5.226</w:t>
            </w:r>
          </w:p>
        </w:tc>
      </w:tr>
      <w:tr w:rsidR="00515D89" w:rsidRPr="00C75358" w:rsidTr="00515D89">
        <w:trPr>
          <w:cantSplit/>
        </w:trPr>
        <w:tc>
          <w:tcPr>
            <w:tcW w:w="9306" w:type="dxa"/>
            <w:gridSpan w:val="3"/>
            <w:tcBorders>
              <w:top w:val="single" w:sz="4" w:space="0" w:color="auto"/>
              <w:left w:val="single" w:sz="4" w:space="0" w:color="auto"/>
              <w:bottom w:val="single" w:sz="4" w:space="0" w:color="auto"/>
              <w:right w:val="single" w:sz="4" w:space="0" w:color="auto"/>
            </w:tcBorders>
          </w:tcPr>
          <w:p w:rsidR="00515D89" w:rsidRPr="00C75358" w:rsidRDefault="00515D89" w:rsidP="00515D89">
            <w:pPr>
              <w:pStyle w:val="TableTextS5"/>
              <w:keepNext/>
              <w:spacing w:before="12" w:after="12"/>
              <w:rPr>
                <w:rStyle w:val="Artref"/>
                <w:color w:val="000000"/>
                <w:lang w:val="en-US"/>
              </w:rPr>
            </w:pPr>
            <w:r w:rsidRPr="00C75358">
              <w:rPr>
                <w:rStyle w:val="Artref"/>
                <w:color w:val="000000"/>
                <w:lang w:val="en-US"/>
              </w:rPr>
              <w:t>...</w:t>
            </w:r>
          </w:p>
        </w:tc>
      </w:tr>
    </w:tbl>
    <w:p w:rsidR="00E440F6" w:rsidRDefault="00E440F6">
      <w:pPr>
        <w:pStyle w:val="Reasons"/>
      </w:pPr>
    </w:p>
    <w:p w:rsidR="00E440F6" w:rsidRDefault="00515D89">
      <w:pPr>
        <w:pStyle w:val="Proposal"/>
      </w:pPr>
      <w:r>
        <w:lastRenderedPageBreak/>
        <w:t>ADD</w:t>
      </w:r>
      <w:r>
        <w:tab/>
        <w:t>B9/347/3</w:t>
      </w:r>
      <w:r>
        <w:rPr>
          <w:vanish/>
          <w:color w:val="7F7F7F" w:themeColor="text1" w:themeTint="80"/>
          <w:vertAlign w:val="superscript"/>
        </w:rPr>
        <w:t>#32573</w:t>
      </w:r>
    </w:p>
    <w:p w:rsidR="00515D89" w:rsidRPr="00C75358" w:rsidRDefault="00515D89" w:rsidP="00515D89">
      <w:pPr>
        <w:pStyle w:val="Note"/>
        <w:rPr>
          <w:lang w:val="en-US"/>
        </w:rPr>
      </w:pPr>
      <w:r w:rsidRPr="00C75358">
        <w:rPr>
          <w:rStyle w:val="Artdef"/>
          <w:lang w:val="en-US"/>
        </w:rPr>
        <w:t>5.A116</w:t>
      </w:r>
      <w:r w:rsidRPr="00C75358">
        <w:rPr>
          <w:lang w:val="en-US"/>
        </w:rPr>
        <w:tab/>
        <w:t>The use of the frequency bands 161.9375-161.9625 MHz and 161.9875-162.0125 MHz by the maritime mobile-satellite (Earth-to-space) service is limited to the systems which operate in accordance with Appendix </w:t>
      </w:r>
      <w:r w:rsidRPr="00C75358">
        <w:rPr>
          <w:b/>
          <w:bCs/>
          <w:lang w:val="en-US"/>
        </w:rPr>
        <w:t>18</w:t>
      </w:r>
      <w:r w:rsidRPr="00C75358">
        <w:rPr>
          <w:lang w:val="en-US"/>
        </w:rPr>
        <w:t>.</w:t>
      </w:r>
      <w:r w:rsidRPr="00C75358">
        <w:rPr>
          <w:sz w:val="16"/>
          <w:szCs w:val="16"/>
          <w:lang w:val="en-US"/>
        </w:rPr>
        <w:t>     (WRC</w:t>
      </w:r>
      <w:r>
        <w:rPr>
          <w:sz w:val="16"/>
          <w:szCs w:val="16"/>
          <w:lang w:val="en-US"/>
        </w:rPr>
        <w:noBreakHyphen/>
      </w:r>
      <w:r w:rsidRPr="00C75358">
        <w:rPr>
          <w:sz w:val="16"/>
          <w:szCs w:val="16"/>
          <w:lang w:val="en-US"/>
        </w:rPr>
        <w:t>15)</w:t>
      </w:r>
    </w:p>
    <w:p w:rsidR="00E440F6" w:rsidRDefault="00E440F6">
      <w:pPr>
        <w:pStyle w:val="Reasons"/>
      </w:pPr>
    </w:p>
    <w:p w:rsidR="00E440F6" w:rsidRDefault="00515D89">
      <w:pPr>
        <w:pStyle w:val="Proposal"/>
      </w:pPr>
      <w:r>
        <w:t>MOD</w:t>
      </w:r>
      <w:r>
        <w:tab/>
        <w:t>B9/347/4</w:t>
      </w:r>
      <w:r>
        <w:rPr>
          <w:vanish/>
          <w:color w:val="7F7F7F" w:themeColor="text1" w:themeTint="80"/>
          <w:vertAlign w:val="superscript"/>
        </w:rPr>
        <w:t>#32551</w:t>
      </w:r>
    </w:p>
    <w:p w:rsidR="00515D89" w:rsidRPr="00BB0E7D" w:rsidRDefault="00515D89">
      <w:pPr>
        <w:pStyle w:val="Note"/>
        <w:rPr>
          <w:sz w:val="16"/>
        </w:rPr>
      </w:pPr>
      <w:r w:rsidRPr="00BB0E7D">
        <w:rPr>
          <w:rStyle w:val="Artdef"/>
        </w:rPr>
        <w:t>5.220</w:t>
      </w:r>
      <w:r w:rsidRPr="00BB0E7D">
        <w:tab/>
        <w:t xml:space="preserve">The use of the </w:t>
      </w:r>
      <w:r>
        <w:t xml:space="preserve">frequency </w:t>
      </w:r>
      <w:r w:rsidRPr="00BB0E7D">
        <w:t>bands 149.9-150.05 MHz and 399.9-400.05 MHz by the mobile-satellite service is subject to coordination under No. </w:t>
      </w:r>
      <w:r w:rsidRPr="00BB0E7D">
        <w:rPr>
          <w:rStyle w:val="Artref"/>
          <w:b/>
          <w:bCs/>
        </w:rPr>
        <w:t>9.11A</w:t>
      </w:r>
      <w:r w:rsidRPr="00BB0E7D">
        <w:t>.</w:t>
      </w:r>
      <w:del w:id="38" w:author="Capdessus, Isabelle" w:date="2015-11-16T19:39:00Z">
        <w:r w:rsidRPr="00BB0E7D" w:rsidDel="00CF2775">
          <w:delText xml:space="preserve"> The mobile-satellite service shall not constrain the development and use of the radionavigation-satellite service in the bands 149.9-150.05 MHz and 399.9-400.05 MHz.</w:delText>
        </w:r>
      </w:del>
      <w:r w:rsidRPr="00BB0E7D">
        <w:rPr>
          <w:sz w:val="16"/>
        </w:rPr>
        <w:t>     (WRC-</w:t>
      </w:r>
      <w:del w:id="39" w:author="Capdessus, Isabelle" w:date="2015-11-16T19:39:00Z">
        <w:r w:rsidRPr="00BB0E7D" w:rsidDel="00CF2775">
          <w:rPr>
            <w:sz w:val="16"/>
          </w:rPr>
          <w:delText>97</w:delText>
        </w:r>
      </w:del>
      <w:ins w:id="40" w:author="Capdessus, Isabelle" w:date="2015-11-16T19:39:00Z">
        <w:r w:rsidRPr="00BB0E7D">
          <w:rPr>
            <w:sz w:val="16"/>
          </w:rPr>
          <w:t>15</w:t>
        </w:r>
      </w:ins>
      <w:r w:rsidRPr="00BB0E7D">
        <w:rPr>
          <w:sz w:val="16"/>
        </w:rPr>
        <w:t>)</w:t>
      </w:r>
    </w:p>
    <w:p w:rsidR="00E440F6" w:rsidRDefault="00E440F6">
      <w:pPr>
        <w:pStyle w:val="Reasons"/>
      </w:pPr>
    </w:p>
    <w:p w:rsidR="00E440F6" w:rsidRDefault="00515D89">
      <w:pPr>
        <w:pStyle w:val="Proposal"/>
      </w:pPr>
      <w:r>
        <w:t>SUP</w:t>
      </w:r>
      <w:r>
        <w:tab/>
        <w:t>B9/347/5</w:t>
      </w:r>
      <w:r>
        <w:rPr>
          <w:vanish/>
          <w:color w:val="7F7F7F" w:themeColor="text1" w:themeTint="80"/>
          <w:vertAlign w:val="superscript"/>
        </w:rPr>
        <w:t>#32552</w:t>
      </w:r>
    </w:p>
    <w:p w:rsidR="00515D89" w:rsidRPr="00BB0E7D" w:rsidRDefault="00515D89" w:rsidP="00515D89">
      <w:pPr>
        <w:pStyle w:val="Note"/>
      </w:pPr>
      <w:r w:rsidRPr="00BB0E7D">
        <w:rPr>
          <w:rStyle w:val="Artdef"/>
        </w:rPr>
        <w:t>5.222</w:t>
      </w:r>
      <w:r w:rsidRPr="00BB0E7D">
        <w:tab/>
      </w:r>
    </w:p>
    <w:p w:rsidR="00E440F6" w:rsidRDefault="00E440F6">
      <w:pPr>
        <w:pStyle w:val="Reasons"/>
      </w:pPr>
    </w:p>
    <w:p w:rsidR="00E440F6" w:rsidRDefault="00515D89">
      <w:pPr>
        <w:pStyle w:val="Proposal"/>
      </w:pPr>
      <w:r>
        <w:t>SUP</w:t>
      </w:r>
      <w:r>
        <w:tab/>
        <w:t>B9/347/6</w:t>
      </w:r>
      <w:r>
        <w:rPr>
          <w:vanish/>
          <w:color w:val="7F7F7F" w:themeColor="text1" w:themeTint="80"/>
          <w:vertAlign w:val="superscript"/>
        </w:rPr>
        <w:t>#32553</w:t>
      </w:r>
    </w:p>
    <w:p w:rsidR="00515D89" w:rsidRPr="00BB0E7D" w:rsidRDefault="00515D89" w:rsidP="00515D89">
      <w:pPr>
        <w:pStyle w:val="Note"/>
      </w:pPr>
      <w:r w:rsidRPr="00BB0E7D">
        <w:rPr>
          <w:rStyle w:val="Artdef"/>
        </w:rPr>
        <w:t>5.223</w:t>
      </w:r>
      <w:r w:rsidRPr="00BB0E7D">
        <w:tab/>
      </w:r>
    </w:p>
    <w:p w:rsidR="00E440F6" w:rsidRDefault="00E440F6">
      <w:pPr>
        <w:pStyle w:val="Reasons"/>
      </w:pPr>
    </w:p>
    <w:p w:rsidR="00E440F6" w:rsidRDefault="00515D89">
      <w:pPr>
        <w:pStyle w:val="Proposal"/>
      </w:pPr>
      <w:r>
        <w:t>SUP</w:t>
      </w:r>
      <w:r>
        <w:tab/>
        <w:t>B9/347/7</w:t>
      </w:r>
      <w:r>
        <w:rPr>
          <w:vanish/>
          <w:color w:val="7F7F7F" w:themeColor="text1" w:themeTint="80"/>
          <w:vertAlign w:val="superscript"/>
        </w:rPr>
        <w:t>#32554</w:t>
      </w:r>
    </w:p>
    <w:p w:rsidR="00515D89" w:rsidRPr="00BB0E7D" w:rsidRDefault="00515D89" w:rsidP="00515D89">
      <w:pPr>
        <w:pStyle w:val="Note"/>
      </w:pPr>
      <w:r w:rsidRPr="00BB0E7D">
        <w:rPr>
          <w:rStyle w:val="Artdef"/>
        </w:rPr>
        <w:t>5.224A</w:t>
      </w:r>
      <w:r w:rsidRPr="00BB0E7D">
        <w:tab/>
      </w:r>
    </w:p>
    <w:p w:rsidR="00E440F6" w:rsidRDefault="00E440F6">
      <w:pPr>
        <w:pStyle w:val="Reasons"/>
      </w:pPr>
    </w:p>
    <w:p w:rsidR="00E440F6" w:rsidRDefault="00515D89">
      <w:pPr>
        <w:pStyle w:val="Proposal"/>
      </w:pPr>
      <w:r>
        <w:t>SUP</w:t>
      </w:r>
      <w:r>
        <w:tab/>
        <w:t>B9/347/8</w:t>
      </w:r>
      <w:r>
        <w:rPr>
          <w:vanish/>
          <w:color w:val="7F7F7F" w:themeColor="text1" w:themeTint="80"/>
          <w:vertAlign w:val="superscript"/>
        </w:rPr>
        <w:t>#32555</w:t>
      </w:r>
    </w:p>
    <w:p w:rsidR="00515D89" w:rsidRPr="00BB0E7D" w:rsidRDefault="00515D89" w:rsidP="00515D89">
      <w:pPr>
        <w:pStyle w:val="Note"/>
      </w:pPr>
      <w:r w:rsidRPr="00BB0E7D">
        <w:rPr>
          <w:rStyle w:val="Artdef"/>
        </w:rPr>
        <w:t>5.224B</w:t>
      </w:r>
      <w:r w:rsidRPr="00BB0E7D">
        <w:tab/>
      </w:r>
    </w:p>
    <w:p w:rsidR="00E440F6" w:rsidRDefault="00E440F6">
      <w:pPr>
        <w:pStyle w:val="Reasons"/>
      </w:pPr>
    </w:p>
    <w:p w:rsidR="00E440F6" w:rsidRDefault="00515D89">
      <w:pPr>
        <w:pStyle w:val="Proposal"/>
      </w:pPr>
      <w:r>
        <w:t>MOD</w:t>
      </w:r>
      <w:r>
        <w:tab/>
        <w:t>B9/347/9</w:t>
      </w:r>
      <w:r>
        <w:rPr>
          <w:vanish/>
          <w:color w:val="7F7F7F" w:themeColor="text1" w:themeTint="80"/>
          <w:vertAlign w:val="superscript"/>
        </w:rPr>
        <w:t>#32556</w:t>
      </w:r>
    </w:p>
    <w:p w:rsidR="00515D89" w:rsidRPr="00BB0E7D" w:rsidRDefault="00515D89" w:rsidP="00515D89">
      <w:pPr>
        <w:pStyle w:val="Tabletitle"/>
      </w:pPr>
      <w:r w:rsidRPr="00BB0E7D">
        <w:t>335.4-410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1"/>
      </w:tblGrid>
      <w:tr w:rsidR="00515D89" w:rsidRPr="00BB0E7D" w:rsidTr="00515D89">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515D89" w:rsidRPr="00BB0E7D" w:rsidRDefault="00515D89" w:rsidP="00515D89">
            <w:pPr>
              <w:pStyle w:val="Tablehead"/>
            </w:pPr>
            <w:r w:rsidRPr="00BB0E7D">
              <w:t>Allocation to services</w:t>
            </w:r>
          </w:p>
        </w:tc>
      </w:tr>
      <w:tr w:rsidR="00515D89" w:rsidRPr="00BB0E7D" w:rsidTr="00515D89">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515D89" w:rsidRPr="00BB0E7D" w:rsidRDefault="00515D89" w:rsidP="00515D89">
            <w:pPr>
              <w:pStyle w:val="Tablehead"/>
            </w:pPr>
            <w:r w:rsidRPr="00BB0E7D">
              <w:t>Region 1</w:t>
            </w:r>
          </w:p>
        </w:tc>
        <w:tc>
          <w:tcPr>
            <w:tcW w:w="3101" w:type="dxa"/>
            <w:tcBorders>
              <w:top w:val="single" w:sz="4" w:space="0" w:color="auto"/>
              <w:left w:val="single" w:sz="6" w:space="0" w:color="auto"/>
              <w:bottom w:val="single" w:sz="6" w:space="0" w:color="auto"/>
              <w:right w:val="single" w:sz="6" w:space="0" w:color="auto"/>
            </w:tcBorders>
            <w:hideMark/>
          </w:tcPr>
          <w:p w:rsidR="00515D89" w:rsidRPr="00BB0E7D" w:rsidRDefault="00515D89" w:rsidP="00515D89">
            <w:pPr>
              <w:pStyle w:val="Tablehead"/>
            </w:pPr>
            <w:r w:rsidRPr="00BB0E7D">
              <w:t>Region 2</w:t>
            </w:r>
          </w:p>
        </w:tc>
        <w:tc>
          <w:tcPr>
            <w:tcW w:w="3101" w:type="dxa"/>
            <w:tcBorders>
              <w:top w:val="single" w:sz="4" w:space="0" w:color="auto"/>
              <w:left w:val="single" w:sz="6" w:space="0" w:color="auto"/>
              <w:bottom w:val="single" w:sz="6" w:space="0" w:color="auto"/>
              <w:right w:val="single" w:sz="6" w:space="0" w:color="auto"/>
            </w:tcBorders>
            <w:hideMark/>
          </w:tcPr>
          <w:p w:rsidR="00515D89" w:rsidRPr="00BB0E7D" w:rsidRDefault="00515D89" w:rsidP="00515D89">
            <w:pPr>
              <w:pStyle w:val="Tablehead"/>
            </w:pPr>
            <w:r w:rsidRPr="00BB0E7D">
              <w:t>Region 3</w:t>
            </w:r>
          </w:p>
        </w:tc>
      </w:tr>
      <w:tr w:rsidR="00515D89" w:rsidRPr="00BB0E7D" w:rsidTr="00515D89">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515D89" w:rsidRPr="00BB0E7D" w:rsidRDefault="00515D89">
            <w:pPr>
              <w:pStyle w:val="TableTextS5"/>
              <w:rPr>
                <w:color w:val="000000"/>
              </w:rPr>
            </w:pPr>
            <w:r w:rsidRPr="00BB0E7D">
              <w:rPr>
                <w:rStyle w:val="Tablefreq"/>
              </w:rPr>
              <w:t>399.9-400.05</w:t>
            </w:r>
            <w:r w:rsidRPr="00BB0E7D">
              <w:rPr>
                <w:color w:val="000000"/>
              </w:rPr>
              <w:tab/>
              <w:t xml:space="preserve">MOBILE-SATELLITE (Earth-to-space)  </w:t>
            </w:r>
            <w:r w:rsidRPr="00BB0E7D">
              <w:rPr>
                <w:rStyle w:val="Artref"/>
                <w:color w:val="000000"/>
              </w:rPr>
              <w:t>5.209</w:t>
            </w:r>
            <w:del w:id="41" w:author="Rosa, Patricia" w:date="2015-11-12T12:01:00Z">
              <w:r w:rsidRPr="00BB0E7D" w:rsidDel="00C130B9">
                <w:rPr>
                  <w:color w:val="000000"/>
                </w:rPr>
                <w:delText xml:space="preserve">  </w:delText>
              </w:r>
              <w:r w:rsidRPr="00BB0E7D" w:rsidDel="00C130B9">
                <w:rPr>
                  <w:rStyle w:val="Artref"/>
                  <w:color w:val="000000"/>
                </w:rPr>
                <w:delText>5.224A</w:delText>
              </w:r>
            </w:del>
          </w:p>
          <w:p w:rsidR="00515D89" w:rsidRPr="00BB0E7D" w:rsidRDefault="00515D89">
            <w:pPr>
              <w:pStyle w:val="TableTextS5"/>
              <w:rPr>
                <w:color w:val="000000"/>
                <w:rPrChange w:id="42" w:author="Azelart, Yolanda" w:date="2015-11-10T15:29:00Z">
                  <w:rPr>
                    <w:color w:val="000000"/>
                    <w:lang w:val="fr-FR"/>
                  </w:rPr>
                </w:rPrChange>
              </w:rPr>
            </w:pPr>
            <w:r w:rsidRPr="00BB0E7D">
              <w:rPr>
                <w:color w:val="000000"/>
              </w:rPr>
              <w:tab/>
            </w:r>
            <w:r w:rsidRPr="00BB0E7D">
              <w:rPr>
                <w:color w:val="000000"/>
              </w:rPr>
              <w:tab/>
            </w:r>
            <w:r w:rsidRPr="00BB0E7D">
              <w:rPr>
                <w:color w:val="000000"/>
              </w:rPr>
              <w:tab/>
            </w:r>
            <w:r w:rsidRPr="00BB0E7D">
              <w:rPr>
                <w:color w:val="000000"/>
              </w:rPr>
              <w:tab/>
            </w:r>
            <w:del w:id="43" w:author="Azelart, Yolanda" w:date="2015-11-10T18:08:00Z">
              <w:r w:rsidRPr="00BB0E7D" w:rsidDel="00E05907">
                <w:rPr>
                  <w:color w:val="000000"/>
                </w:rPr>
                <w:delText xml:space="preserve">RADIONAVIGATION-SATELLITE  </w:delText>
              </w:r>
              <w:r w:rsidRPr="00BB0E7D" w:rsidDel="00E05907">
                <w:rPr>
                  <w:rStyle w:val="Artref"/>
                  <w:color w:val="000000"/>
                </w:rPr>
                <w:delText>5.222</w:delText>
              </w:r>
              <w:r w:rsidRPr="00BB0E7D" w:rsidDel="00E05907">
                <w:rPr>
                  <w:color w:val="000000"/>
                </w:rPr>
                <w:delText xml:space="preserve">  </w:delText>
              </w:r>
              <w:r w:rsidRPr="00BB0E7D" w:rsidDel="00E05907">
                <w:rPr>
                  <w:rStyle w:val="Artref"/>
                  <w:color w:val="000000"/>
                </w:rPr>
                <w:delText>5.224B</w:delText>
              </w:r>
              <w:r w:rsidRPr="00BB0E7D" w:rsidDel="00E05907">
                <w:rPr>
                  <w:color w:val="000000"/>
                </w:rPr>
                <w:delText xml:space="preserve">  </w:delText>
              </w:r>
              <w:r w:rsidRPr="00BB0E7D" w:rsidDel="00E05907">
                <w:rPr>
                  <w:rStyle w:val="Artref"/>
                  <w:color w:val="000000"/>
                </w:rPr>
                <w:delText>5.260</w:delText>
              </w:r>
            </w:del>
          </w:p>
          <w:p w:rsidR="00515D89" w:rsidRPr="00BB0E7D" w:rsidRDefault="00515D89">
            <w:pPr>
              <w:pStyle w:val="TableTextS5"/>
              <w:rPr>
                <w:color w:val="000000"/>
              </w:rPr>
            </w:pPr>
            <w:r w:rsidRPr="00BB0E7D">
              <w:rPr>
                <w:color w:val="000000"/>
              </w:rPr>
              <w:tab/>
            </w:r>
            <w:r w:rsidRPr="00BB0E7D">
              <w:rPr>
                <w:color w:val="000000"/>
              </w:rPr>
              <w:tab/>
            </w:r>
            <w:r w:rsidRPr="00BB0E7D">
              <w:rPr>
                <w:color w:val="000000"/>
              </w:rPr>
              <w:tab/>
            </w:r>
            <w:r>
              <w:rPr>
                <w:color w:val="000000"/>
              </w:rPr>
              <w:tab/>
            </w:r>
            <w:ins w:id="44" w:author="Murphy, Margaret" w:date="2015-11-18T17:11:00Z">
              <w:r>
                <w:rPr>
                  <w:color w:val="000000"/>
                </w:rPr>
                <w:t xml:space="preserve">MOD </w:t>
              </w:r>
            </w:ins>
            <w:r w:rsidRPr="00BB0E7D">
              <w:rPr>
                <w:rStyle w:val="Artref"/>
                <w:color w:val="000000"/>
              </w:rPr>
              <w:t>5.220</w:t>
            </w:r>
          </w:p>
        </w:tc>
      </w:tr>
    </w:tbl>
    <w:p w:rsidR="00E440F6" w:rsidRDefault="00E440F6">
      <w:pPr>
        <w:pStyle w:val="Reasons"/>
      </w:pPr>
    </w:p>
    <w:p w:rsidR="00E57B2C" w:rsidRDefault="00E57B2C">
      <w:pPr>
        <w:tabs>
          <w:tab w:val="clear" w:pos="1134"/>
          <w:tab w:val="clear" w:pos="1871"/>
          <w:tab w:val="clear" w:pos="2268"/>
        </w:tabs>
        <w:overflowPunct/>
        <w:autoSpaceDE/>
        <w:autoSpaceDN/>
        <w:adjustRightInd/>
        <w:spacing w:before="0"/>
        <w:textAlignment w:val="auto"/>
        <w:rPr>
          <w:rFonts w:hAnsi="Times New Roman Bold"/>
          <w:b/>
        </w:rPr>
      </w:pPr>
      <w:r>
        <w:br w:type="page"/>
      </w:r>
    </w:p>
    <w:p w:rsidR="00E440F6" w:rsidRDefault="00515D89">
      <w:pPr>
        <w:pStyle w:val="Proposal"/>
      </w:pPr>
      <w:r>
        <w:lastRenderedPageBreak/>
        <w:t>SUP</w:t>
      </w:r>
      <w:r>
        <w:tab/>
        <w:t>B9/347/10</w:t>
      </w:r>
      <w:r>
        <w:rPr>
          <w:vanish/>
          <w:color w:val="7F7F7F" w:themeColor="text1" w:themeTint="80"/>
          <w:vertAlign w:val="superscript"/>
        </w:rPr>
        <w:t>#32557</w:t>
      </w:r>
    </w:p>
    <w:p w:rsidR="00515D89" w:rsidRPr="00BB0E7D" w:rsidRDefault="00515D89" w:rsidP="00515D89">
      <w:pPr>
        <w:pStyle w:val="Note"/>
      </w:pPr>
      <w:r w:rsidRPr="00BB0E7D">
        <w:rPr>
          <w:rStyle w:val="Artdef"/>
        </w:rPr>
        <w:t>5.260</w:t>
      </w:r>
      <w:r w:rsidRPr="00BB0E7D">
        <w:rPr>
          <w:rStyle w:val="Artdef"/>
        </w:rPr>
        <w:tab/>
      </w:r>
    </w:p>
    <w:p w:rsidR="00E440F6" w:rsidRDefault="00E440F6">
      <w:pPr>
        <w:pStyle w:val="Reasons"/>
      </w:pPr>
    </w:p>
    <w:p w:rsidR="00E440F6" w:rsidRDefault="00515D89">
      <w:pPr>
        <w:pStyle w:val="Proposal"/>
      </w:pPr>
      <w:r>
        <w:t>MOD</w:t>
      </w:r>
      <w:r>
        <w:tab/>
        <w:t>B9/347/11</w:t>
      </w:r>
      <w:r>
        <w:rPr>
          <w:vanish/>
          <w:color w:val="7F7F7F" w:themeColor="text1" w:themeTint="80"/>
          <w:vertAlign w:val="superscript"/>
        </w:rPr>
        <w:t>#32558</w:t>
      </w:r>
    </w:p>
    <w:p w:rsidR="00515D89" w:rsidRPr="00BB0E7D" w:rsidRDefault="00515D89" w:rsidP="00515D89">
      <w:pPr>
        <w:pStyle w:val="Note"/>
        <w:rPr>
          <w:sz w:val="16"/>
        </w:rPr>
      </w:pPr>
      <w:r w:rsidRPr="00BB0E7D">
        <w:rPr>
          <w:rStyle w:val="Artdef"/>
        </w:rPr>
        <w:t>5.279A</w:t>
      </w:r>
      <w:r w:rsidRPr="00BB0E7D">
        <w:rPr>
          <w:rStyle w:val="Artdef"/>
        </w:rPr>
        <w:tab/>
      </w:r>
      <w:r w:rsidRPr="00BB0E7D">
        <w:t>The use of th</w:t>
      </w:r>
      <w:del w:id="45" w:author="Azelart, Yolanda" w:date="2015-11-10T13:20:00Z">
        <w:r w:rsidRPr="00BB0E7D" w:rsidDel="00D73D91">
          <w:delText>is</w:delText>
        </w:r>
      </w:del>
      <w:ins w:id="46" w:author="Azelart, Yolanda" w:date="2015-11-10T13:20:00Z">
        <w:r w:rsidRPr="00BB0E7D">
          <w:t>e</w:t>
        </w:r>
      </w:ins>
      <w:r w:rsidRPr="00BB0E7D">
        <w:t xml:space="preserve"> </w:t>
      </w:r>
      <w:r>
        <w:t xml:space="preserve">frequency </w:t>
      </w:r>
      <w:r w:rsidRPr="00BB0E7D">
        <w:t xml:space="preserve">band </w:t>
      </w:r>
      <w:ins w:id="47" w:author="Azelart, Yolanda" w:date="2015-11-10T13:21:00Z">
        <w:r w:rsidRPr="00BB0E7D">
          <w:t>432-438</w:t>
        </w:r>
      </w:ins>
      <w:ins w:id="48" w:author="Turnbull, Karen" w:date="2015-11-10T21:21:00Z">
        <w:r w:rsidRPr="00BB0E7D">
          <w:t> </w:t>
        </w:r>
      </w:ins>
      <w:ins w:id="49" w:author="Azelart, Yolanda" w:date="2015-11-10T13:21:00Z">
        <w:r w:rsidRPr="00BB0E7D">
          <w:t xml:space="preserve">MHz </w:t>
        </w:r>
      </w:ins>
      <w:r w:rsidRPr="00BB0E7D">
        <w:t>by sensors in the Earth exploration-satellite service (active) shall be in accordance with Recommendation ITU</w:t>
      </w:r>
      <w:r w:rsidRPr="00BB0E7D">
        <w:noBreakHyphen/>
        <w:t>R RS.1260</w:t>
      </w:r>
      <w:r w:rsidRPr="00BB0E7D">
        <w:noBreakHyphen/>
        <w:t xml:space="preserve">1. Additionally, the Earth exploration-satellite service (active) in the </w:t>
      </w:r>
      <w:r>
        <w:t xml:space="preserve">frequency </w:t>
      </w:r>
      <w:r w:rsidRPr="00BB0E7D">
        <w:t>band 432-438 MHz shall not cause harmful interference to the aeronautical radionavigation service in China. The provisions of this footnote in no way diminish the obligation of the Earth exploration-satellite service (active) to operate as a secondary service in accordance with Nos. </w:t>
      </w:r>
      <w:r w:rsidRPr="00BB0E7D">
        <w:rPr>
          <w:rStyle w:val="ArtrefBold"/>
        </w:rPr>
        <w:t>5.29</w:t>
      </w:r>
      <w:r w:rsidRPr="00BB0E7D">
        <w:t xml:space="preserve"> and </w:t>
      </w:r>
      <w:r w:rsidRPr="00BB0E7D">
        <w:rPr>
          <w:rStyle w:val="ArtrefBold"/>
        </w:rPr>
        <w:t>5.30</w:t>
      </w:r>
      <w:r w:rsidRPr="00BB0E7D">
        <w:t>.</w:t>
      </w:r>
      <w:r w:rsidRPr="00BB0E7D">
        <w:rPr>
          <w:sz w:val="16"/>
        </w:rPr>
        <w:t>     (WRC</w:t>
      </w:r>
      <w:r w:rsidRPr="00BB0E7D">
        <w:rPr>
          <w:sz w:val="16"/>
        </w:rPr>
        <w:noBreakHyphen/>
      </w:r>
      <w:del w:id="50" w:author="Azelart, Yolanda" w:date="2015-11-10T15:31:00Z">
        <w:r w:rsidRPr="00BB0E7D" w:rsidDel="000D4AA3">
          <w:rPr>
            <w:sz w:val="16"/>
          </w:rPr>
          <w:delText>03</w:delText>
        </w:r>
      </w:del>
      <w:ins w:id="51" w:author="Azelart, Yolanda" w:date="2015-11-10T15:31:00Z">
        <w:r w:rsidRPr="00BB0E7D">
          <w:rPr>
            <w:sz w:val="16"/>
          </w:rPr>
          <w:t>15</w:t>
        </w:r>
      </w:ins>
      <w:r w:rsidRPr="00BB0E7D">
        <w:rPr>
          <w:sz w:val="16"/>
        </w:rPr>
        <w:t>)</w:t>
      </w:r>
    </w:p>
    <w:p w:rsidR="00E440F6" w:rsidRDefault="00E440F6">
      <w:pPr>
        <w:pStyle w:val="Reasons"/>
      </w:pPr>
    </w:p>
    <w:p w:rsidR="00E440F6" w:rsidRDefault="00515D89">
      <w:pPr>
        <w:pStyle w:val="Proposal"/>
      </w:pPr>
      <w:r>
        <w:t>MOD</w:t>
      </w:r>
      <w:r>
        <w:tab/>
        <w:t>B9/347/12</w:t>
      </w:r>
      <w:r>
        <w:rPr>
          <w:vanish/>
          <w:color w:val="7F7F7F" w:themeColor="text1" w:themeTint="80"/>
          <w:vertAlign w:val="superscript"/>
        </w:rPr>
        <w:t>#32580</w:t>
      </w:r>
    </w:p>
    <w:p w:rsidR="00515D89" w:rsidRPr="00A315F9" w:rsidRDefault="00515D89" w:rsidP="00515D89">
      <w:pPr>
        <w:pStyle w:val="Note"/>
        <w:rPr>
          <w:ins w:id="52" w:author="Monnier, Helene" w:date="2015-11-16T19:42:00Z"/>
          <w:sz w:val="16"/>
        </w:rPr>
      </w:pPr>
      <w:r w:rsidRPr="00A315F9">
        <w:rPr>
          <w:rStyle w:val="Artdef"/>
        </w:rPr>
        <w:t>5.296</w:t>
      </w:r>
      <w:r w:rsidRPr="00A315F9">
        <w:rPr>
          <w:rStyle w:val="Artdef"/>
        </w:rPr>
        <w:tab/>
      </w:r>
      <w:r w:rsidRPr="00A315F9">
        <w:rPr>
          <w:i/>
          <w:iCs/>
        </w:rPr>
        <w:t>Additional allocation: </w:t>
      </w:r>
      <w:r w:rsidRPr="00A315F9">
        <w:t xml:space="preserve"> in Albania, Germany, Saudi Arabia, Austria, Bahrain, Belgium, Benin, Bosnia and Herzegovina, </w:t>
      </w:r>
      <w:ins w:id="53" w:author="BUL" w:date="2015-11-03T15:05:00Z">
        <w:r w:rsidRPr="00A315F9">
          <w:t xml:space="preserve">Bulgaria, </w:t>
        </w:r>
      </w:ins>
      <w:r w:rsidRPr="00A315F9">
        <w:t xml:space="preserve">Burkina Faso, </w:t>
      </w:r>
      <w:ins w:id="54" w:author="MCP 85" w:date="2015-11-03T15:09:00Z">
        <w:r w:rsidRPr="00A315F9">
          <w:t>Burundi,</w:t>
        </w:r>
      </w:ins>
      <w:ins w:id="55" w:author="Monnier, Helene" w:date="2015-11-16T19:33:00Z">
        <w:r w:rsidRPr="00A315F9">
          <w:t xml:space="preserve"> </w:t>
        </w:r>
      </w:ins>
      <w:r w:rsidRPr="00A315F9">
        <w:t xml:space="preserve">Cameroon, </w:t>
      </w:r>
      <w:ins w:id="56" w:author="Vatican" w:date="2015-11-06T18:42:00Z">
        <w:r w:rsidRPr="00A315F9">
          <w:t xml:space="preserve">Vatican, </w:t>
        </w:r>
      </w:ins>
      <w:r w:rsidRPr="00A315F9">
        <w:t xml:space="preserve">Congo (Rep. of the), Côte d'Ivoire, Croatia, Denmark, Djibouti, Egypt, United Arab Emirates, Spain, Estonia, Finland, France, Gabon, </w:t>
      </w:r>
      <w:ins w:id="57" w:author="Georgia" w:date="2015-11-06T18:41:00Z">
        <w:r w:rsidRPr="00A315F9">
          <w:t xml:space="preserve">Georgia, </w:t>
        </w:r>
      </w:ins>
      <w:r w:rsidRPr="00A315F9">
        <w:t xml:space="preserve">Ghana, Iraq, Ireland, Iceland, Israel, Italy, Jordan, </w:t>
      </w:r>
      <w:ins w:id="58" w:author="MCP85" w:date="2015-11-06T18:39:00Z">
        <w:r w:rsidRPr="00A315F9">
          <w:t>Kenya,</w:t>
        </w:r>
      </w:ins>
      <w:ins w:id="59" w:author="Monnier, Helene" w:date="2015-11-16T19:34:00Z">
        <w:r w:rsidRPr="00A315F9">
          <w:t xml:space="preserve"> </w:t>
        </w:r>
      </w:ins>
      <w:r w:rsidRPr="00A315F9">
        <w:t xml:space="preserve">Kuwait, Latvia, The Former Yugoslav Republic of Macedonia, </w:t>
      </w:r>
      <w:ins w:id="60" w:author="Murphy, Margaret" w:date="2015-11-18T18:21:00Z">
        <w:r>
          <w:t xml:space="preserve">Lebanon, </w:t>
        </w:r>
      </w:ins>
      <w:r w:rsidRPr="00A315F9">
        <w:t xml:space="preserve">Libya, Liechtenstein, Lithuania, Luxembourg, Mali, Malta, </w:t>
      </w:r>
      <w:ins w:id="61" w:author="Murphy, Margaret" w:date="2015-11-18T18:21:00Z">
        <w:r>
          <w:t xml:space="preserve">Mauritania, </w:t>
        </w:r>
      </w:ins>
      <w:r w:rsidRPr="00A315F9">
        <w:t xml:space="preserve">Morocco, Moldova, Monaco, Niger, Norway, Oman, </w:t>
      </w:r>
      <w:ins w:id="62" w:author="MCP85" w:date="2015-11-06T18:39:00Z">
        <w:r w:rsidRPr="00A315F9">
          <w:t>Uganda,</w:t>
        </w:r>
      </w:ins>
      <w:ins w:id="63" w:author="Monnier, Helene" w:date="2015-11-16T19:39:00Z">
        <w:r w:rsidRPr="00A315F9">
          <w:t xml:space="preserve"> </w:t>
        </w:r>
      </w:ins>
      <w:r w:rsidRPr="00A315F9">
        <w:t xml:space="preserve">the Netherlands, Poland, Portugal, Qatar, the Syrian Arab Republic, Slovakia, the Czech Republic, the United Kingdom, </w:t>
      </w:r>
      <w:ins w:id="64" w:author="MCP85" w:date="2015-11-07T13:46:00Z">
        <w:r w:rsidRPr="00A315F9">
          <w:t>Rwanda,</w:t>
        </w:r>
      </w:ins>
      <w:ins w:id="65" w:author="Hourican, Maria" w:date="2015-11-17T19:12:00Z">
        <w:r>
          <w:t xml:space="preserve"> </w:t>
        </w:r>
      </w:ins>
      <w:ins w:id="66" w:author="Serbia" w:date="2015-11-07T13:41:00Z">
        <w:r w:rsidRPr="00A315F9">
          <w:t>Serbia,</w:t>
        </w:r>
      </w:ins>
      <w:ins w:id="67" w:author="Monnier, Helene" w:date="2015-11-16T19:38:00Z">
        <w:r w:rsidRPr="00A315F9">
          <w:t xml:space="preserve"> </w:t>
        </w:r>
      </w:ins>
      <w:r w:rsidRPr="00A315F9">
        <w:t>Sudan, Sweden, Switzerland, Swaziland, Chad, Togo, Tunisia</w:t>
      </w:r>
      <w:ins w:id="68" w:author="Author">
        <w:r w:rsidRPr="00A315F9">
          <w:t>,</w:t>
        </w:r>
      </w:ins>
      <w:del w:id="69" w:author="Author">
        <w:r w:rsidRPr="00A315F9" w:rsidDel="001A55FE">
          <w:delText xml:space="preserve"> and</w:delText>
        </w:r>
      </w:del>
      <w:r w:rsidRPr="00A315F9">
        <w:t xml:space="preserve"> Turkey, </w:t>
      </w:r>
      <w:del w:id="70" w:author="Turnbull, Karen" w:date="2015-07-13T16:31:00Z">
        <w:r w:rsidRPr="00A315F9" w:rsidDel="0001797C">
          <w:delText xml:space="preserve">the band 470-790 MHz, and in </w:delText>
        </w:r>
      </w:del>
      <w:r w:rsidRPr="00A315F9">
        <w:t xml:space="preserve">Angola, Botswana, Lesotho, Malawi, Mauritius, Mozambique, Namibia, Nigeria, South Africa, Tanzania, Zambia and Zimbabwe, the </w:t>
      </w:r>
      <w:r w:rsidR="0076570E">
        <w:t xml:space="preserve">frequency </w:t>
      </w:r>
      <w:r w:rsidRPr="00A315F9">
        <w:t>band 470-</w:t>
      </w:r>
      <w:del w:id="71" w:author="Turnbull, Karen" w:date="2015-07-13T16:31:00Z">
        <w:r w:rsidRPr="00A315F9" w:rsidDel="0001797C">
          <w:delText>698</w:delText>
        </w:r>
      </w:del>
      <w:ins w:id="72" w:author="Turnbull, Karen" w:date="2015-07-13T16:31:00Z">
        <w:r w:rsidRPr="00A315F9">
          <w:t>694</w:t>
        </w:r>
      </w:ins>
      <w:r w:rsidRPr="00A315F9">
        <w:t xml:space="preserve"> MHz </w:t>
      </w:r>
      <w:del w:id="73" w:author="Turnbull, Karen" w:date="2015-07-13T16:31:00Z">
        <w:r w:rsidRPr="00A315F9" w:rsidDel="0001797C">
          <w:delText xml:space="preserve">are </w:delText>
        </w:r>
      </w:del>
      <w:ins w:id="74" w:author="Turnbull, Karen" w:date="2015-07-13T16:31:00Z">
        <w:r w:rsidRPr="00A315F9">
          <w:t xml:space="preserve">is </w:t>
        </w:r>
      </w:ins>
      <w:r w:rsidRPr="00A315F9">
        <w:t>also allocated on a secondary basis to the land mobile service, intended for applications ancillary to broadcasting</w:t>
      </w:r>
      <w:ins w:id="75" w:author="Author">
        <w:r w:rsidRPr="00A315F9">
          <w:t xml:space="preserve"> and programme</w:t>
        </w:r>
      </w:ins>
      <w:ins w:id="76" w:author="Turnbull, Karen" w:date="2015-07-13T16:28:00Z">
        <w:r w:rsidRPr="00A315F9">
          <w:rPr>
            <w:b/>
            <w:bCs/>
            <w:szCs w:val="24"/>
          </w:rPr>
          <w:noBreakHyphen/>
        </w:r>
      </w:ins>
      <w:ins w:id="77" w:author="Author">
        <w:r w:rsidRPr="00A315F9">
          <w:t>making</w:t>
        </w:r>
      </w:ins>
      <w:r w:rsidRPr="00A315F9">
        <w:t>. Stations of the land mobile service in the countries listed in this footnote shall not cause harmful interference to existing or planned stations operating in accordance with the Table in countries other than those listed in this footnote.</w:t>
      </w:r>
      <w:r w:rsidRPr="00A315F9">
        <w:rPr>
          <w:sz w:val="16"/>
        </w:rPr>
        <w:t>    (WRC</w:t>
      </w:r>
      <w:r w:rsidRPr="00A315F9">
        <w:rPr>
          <w:sz w:val="16"/>
        </w:rPr>
        <w:noBreakHyphen/>
      </w:r>
      <w:del w:id="78" w:author="Turnbull, Karen" w:date="2015-07-13T16:31:00Z">
        <w:r w:rsidRPr="00A315F9" w:rsidDel="0001797C">
          <w:rPr>
            <w:sz w:val="16"/>
          </w:rPr>
          <w:delText>12</w:delText>
        </w:r>
      </w:del>
      <w:ins w:id="79" w:author="Turnbull, Karen" w:date="2015-07-13T16:31:00Z">
        <w:r w:rsidRPr="00A315F9">
          <w:rPr>
            <w:sz w:val="16"/>
          </w:rPr>
          <w:t>15</w:t>
        </w:r>
      </w:ins>
      <w:r w:rsidRPr="00A315F9">
        <w:rPr>
          <w:sz w:val="16"/>
        </w:rPr>
        <w:t>)</w:t>
      </w:r>
    </w:p>
    <w:p w:rsidR="00515D89" w:rsidRPr="00A315F9" w:rsidRDefault="00515D89" w:rsidP="0076570E">
      <w:pPr>
        <w:pStyle w:val="Note"/>
        <w:rPr>
          <w:i/>
          <w:iCs/>
          <w:lang w:eastAsia="zh-CN"/>
        </w:rPr>
      </w:pPr>
      <w:r w:rsidRPr="00A315F9">
        <w:rPr>
          <w:i/>
          <w:iCs/>
          <w:lang w:eastAsia="zh-CN"/>
        </w:rPr>
        <w:t xml:space="preserve">[NOTE FROM SECRETARIAT – To facilitate the consideration of this modification the countries names would be rearranged </w:t>
      </w:r>
      <w:r w:rsidR="0076570E">
        <w:rPr>
          <w:i/>
          <w:iCs/>
          <w:lang w:eastAsia="zh-CN"/>
        </w:rPr>
        <w:t xml:space="preserve">in </w:t>
      </w:r>
      <w:r w:rsidR="00B75F8C">
        <w:rPr>
          <w:i/>
          <w:iCs/>
          <w:lang w:eastAsia="zh-CN"/>
        </w:rPr>
        <w:t xml:space="preserve">the </w:t>
      </w:r>
      <w:r w:rsidR="0076570E">
        <w:rPr>
          <w:i/>
          <w:iCs/>
          <w:lang w:eastAsia="zh-CN"/>
        </w:rPr>
        <w:t>French alphabetical order</w:t>
      </w:r>
      <w:r w:rsidRPr="00A315F9">
        <w:rPr>
          <w:i/>
          <w:iCs/>
          <w:lang w:eastAsia="zh-CN"/>
        </w:rPr>
        <w:t xml:space="preserve"> after its final consideration]</w:t>
      </w:r>
    </w:p>
    <w:p w:rsidR="00E440F6" w:rsidRDefault="00E440F6">
      <w:pPr>
        <w:pStyle w:val="Reasons"/>
      </w:pPr>
    </w:p>
    <w:p w:rsidR="00E440F6" w:rsidRDefault="00515D89">
      <w:pPr>
        <w:pStyle w:val="Proposal"/>
      </w:pPr>
      <w:r>
        <w:t>SUP</w:t>
      </w:r>
      <w:r>
        <w:tab/>
        <w:t>B9/347/13</w:t>
      </w:r>
      <w:r>
        <w:rPr>
          <w:vanish/>
          <w:color w:val="7F7F7F" w:themeColor="text1" w:themeTint="80"/>
          <w:vertAlign w:val="superscript"/>
        </w:rPr>
        <w:t>#32559</w:t>
      </w:r>
    </w:p>
    <w:p w:rsidR="00515D89" w:rsidRPr="00BB0E7D" w:rsidRDefault="00515D89" w:rsidP="00515D89">
      <w:pPr>
        <w:pStyle w:val="Note"/>
        <w:rPr>
          <w:lang w:eastAsia="ru-RU"/>
        </w:rPr>
      </w:pPr>
      <w:r w:rsidRPr="00BB0E7D">
        <w:rPr>
          <w:rStyle w:val="Artdef"/>
        </w:rPr>
        <w:t>5.316A</w:t>
      </w:r>
      <w:r w:rsidRPr="00BB0E7D">
        <w:rPr>
          <w:rStyle w:val="Artdef"/>
        </w:rPr>
        <w:tab/>
      </w:r>
    </w:p>
    <w:p w:rsidR="00E440F6" w:rsidRDefault="00E440F6">
      <w:pPr>
        <w:pStyle w:val="Reasons"/>
      </w:pPr>
    </w:p>
    <w:p w:rsidR="00E57B2C" w:rsidRDefault="00E57B2C">
      <w:pPr>
        <w:tabs>
          <w:tab w:val="clear" w:pos="1134"/>
          <w:tab w:val="clear" w:pos="1871"/>
          <w:tab w:val="clear" w:pos="2268"/>
        </w:tabs>
        <w:overflowPunct/>
        <w:autoSpaceDE/>
        <w:autoSpaceDN/>
        <w:adjustRightInd/>
        <w:spacing w:before="0"/>
        <w:textAlignment w:val="auto"/>
        <w:rPr>
          <w:rFonts w:hAnsi="Times New Roman Bold"/>
          <w:b/>
        </w:rPr>
      </w:pPr>
      <w:r>
        <w:br w:type="page"/>
      </w:r>
    </w:p>
    <w:p w:rsidR="00E440F6" w:rsidRDefault="00515D89">
      <w:pPr>
        <w:pStyle w:val="Proposal"/>
      </w:pPr>
      <w:r>
        <w:lastRenderedPageBreak/>
        <w:t>MOD</w:t>
      </w:r>
      <w:r>
        <w:tab/>
        <w:t>B9/347/14</w:t>
      </w:r>
      <w:r>
        <w:rPr>
          <w:vanish/>
          <w:color w:val="7F7F7F" w:themeColor="text1" w:themeTint="80"/>
          <w:vertAlign w:val="superscript"/>
        </w:rPr>
        <w:t>#32579</w:t>
      </w:r>
    </w:p>
    <w:p w:rsidR="00515D89" w:rsidRDefault="00515D89" w:rsidP="00515D89">
      <w:pPr>
        <w:pStyle w:val="Note"/>
      </w:pPr>
      <w:r w:rsidRPr="00961EF1">
        <w:rPr>
          <w:rStyle w:val="Artdef"/>
        </w:rPr>
        <w:t>5.325A</w:t>
      </w:r>
      <w:r w:rsidRPr="00961EF1">
        <w:rPr>
          <w:rStyle w:val="Artdef"/>
        </w:rPr>
        <w:tab/>
      </w:r>
      <w:r w:rsidRPr="00EC683E">
        <w:rPr>
          <w:i/>
          <w:iCs/>
          <w:color w:val="000000"/>
        </w:rPr>
        <w:t>Different category of service:</w:t>
      </w:r>
      <w:r>
        <w:t xml:space="preserve">  in </w:t>
      </w:r>
      <w:ins w:id="80" w:author="Murphy, Margaret" w:date="2015-11-18T18:14:00Z">
        <w:r>
          <w:t xml:space="preserve">Brazil, Costa Rica, </w:t>
        </w:r>
      </w:ins>
      <w:r>
        <w:t>Cuba</w:t>
      </w:r>
      <w:ins w:id="81" w:author="Botha, David" w:date="2015-11-12T13:36:00Z">
        <w:r w:rsidRPr="00896E9E">
          <w:t>,</w:t>
        </w:r>
      </w:ins>
      <w:ins w:id="82" w:author="Editor" w:date="2015-11-11T20:31:00Z">
        <w:r w:rsidRPr="00896E9E">
          <w:t xml:space="preserve"> </w:t>
        </w:r>
      </w:ins>
      <w:ins w:id="83" w:author="BR" w:date="2015-11-15T16:29:00Z">
        <w:r w:rsidRPr="003B7CEE">
          <w:t xml:space="preserve">Dominican Republic, El Salvador, </w:t>
        </w:r>
      </w:ins>
      <w:ins w:id="84" w:author="BR" w:date="2015-11-15T16:30:00Z">
        <w:r w:rsidRPr="003B7CEE">
          <w:t xml:space="preserve">Ecuador, </w:t>
        </w:r>
      </w:ins>
      <w:ins w:id="85" w:author="Editor" w:date="2015-11-11T20:31:00Z">
        <w:r w:rsidRPr="00896E9E">
          <w:t xml:space="preserve">the French overseas departments and communities in Region </w:t>
        </w:r>
        <w:r w:rsidRPr="003B7CEE">
          <w:t>2</w:t>
        </w:r>
      </w:ins>
      <w:ins w:id="86" w:author="BR" w:date="2015-11-15T16:29:00Z">
        <w:r w:rsidRPr="003B7CEE">
          <w:t>,</w:t>
        </w:r>
      </w:ins>
      <w:ins w:id="87" w:author="Murphy, Margaret" w:date="2015-11-18T18:21:00Z">
        <w:r>
          <w:t xml:space="preserve"> </w:t>
        </w:r>
      </w:ins>
      <w:ins w:id="88" w:author="BR" w:date="2015-11-15T16:29:00Z">
        <w:r w:rsidRPr="003B7CEE">
          <w:t xml:space="preserve">Guatemala, </w:t>
        </w:r>
      </w:ins>
      <w:ins w:id="89" w:author="Murphy, Margaret" w:date="2015-11-18T18:14:00Z">
        <w:r>
          <w:t xml:space="preserve">Mexico, </w:t>
        </w:r>
      </w:ins>
      <w:ins w:id="90" w:author="BR" w:date="2015-11-15T16:29:00Z">
        <w:r w:rsidRPr="003B7CEE">
          <w:t>Paraguay</w:t>
        </w:r>
      </w:ins>
      <w:ins w:id="91" w:author="Botha, David" w:date="2015-11-12T13:36:00Z">
        <w:r w:rsidRPr="003B7CEE">
          <w:t xml:space="preserve"> and</w:t>
        </w:r>
        <w:r w:rsidRPr="00896E9E">
          <w:t xml:space="preserve"> Uruguay</w:t>
        </w:r>
      </w:ins>
      <w:r w:rsidRPr="00896E9E">
        <w:t xml:space="preserve">, </w:t>
      </w:r>
      <w:del w:id="92" w:author="Murphy, Margaret" w:date="2015-11-18T18:15:00Z">
        <w:r w:rsidRPr="00896E9E" w:rsidDel="00B62D40">
          <w:delText xml:space="preserve">the allocation of </w:delText>
        </w:r>
      </w:del>
      <w:r w:rsidRPr="00896E9E">
        <w:t xml:space="preserve">the </w:t>
      </w:r>
      <w:r w:rsidR="0076570E">
        <w:t xml:space="preserve">frequency </w:t>
      </w:r>
      <w:r w:rsidRPr="00896E9E">
        <w:t>band 902-</w:t>
      </w:r>
      <w:del w:id="93" w:author="Fernandez Jimenez, Virginia" w:date="2015-11-12T14:12:00Z">
        <w:r w:rsidRPr="00896E9E" w:rsidDel="003D096A">
          <w:delText>915</w:delText>
        </w:r>
      </w:del>
      <w:ins w:id="94" w:author="Fernandez Jimenez, Virginia" w:date="2015-11-12T14:12:00Z">
        <w:r w:rsidRPr="00896E9E">
          <w:t>928</w:t>
        </w:r>
      </w:ins>
      <w:r>
        <w:t> </w:t>
      </w:r>
      <w:r w:rsidRPr="00896E9E">
        <w:t xml:space="preserve">MHz </w:t>
      </w:r>
      <w:ins w:id="95" w:author="Murphy, Margaret" w:date="2015-11-18T18:17:00Z">
        <w:r>
          <w:t xml:space="preserve">is allocated </w:t>
        </w:r>
      </w:ins>
      <w:r w:rsidRPr="00896E9E">
        <w:t xml:space="preserve">to the land mobile service </w:t>
      </w:r>
      <w:del w:id="96" w:author="Murphy, Margaret" w:date="2015-11-18T18:21:00Z">
        <w:r w:rsidRPr="00896E9E" w:rsidDel="00B62D40">
          <w:delText xml:space="preserve">is </w:delText>
        </w:r>
      </w:del>
      <w:r w:rsidRPr="00896E9E">
        <w:t xml:space="preserve">on a </w:t>
      </w:r>
      <w:r w:rsidRPr="00896E9E">
        <w:rPr>
          <w:lang w:val="en-AU"/>
        </w:rPr>
        <w:t>primary</w:t>
      </w:r>
      <w:r w:rsidRPr="00896E9E">
        <w:t xml:space="preserve"> basis.</w:t>
      </w:r>
      <w:ins w:id="97" w:author="Fernandez Jimenez, Virginia" w:date="2015-11-12T14:13:00Z">
        <w:r w:rsidRPr="00896E9E">
          <w:t xml:space="preserve"> </w:t>
        </w:r>
      </w:ins>
      <w:ins w:id="98" w:author="Botha, David" w:date="2015-11-11T17:30:00Z">
        <w:r w:rsidRPr="00896E9E">
          <w:t xml:space="preserve">In </w:t>
        </w:r>
      </w:ins>
      <w:ins w:id="99" w:author="Murphy, Margaret" w:date="2015-11-18T18:19:00Z">
        <w:r>
          <w:t>Colombia</w:t>
        </w:r>
      </w:ins>
      <w:ins w:id="100" w:author="Murphy, Margaret" w:date="2015-11-19T12:56:00Z">
        <w:r w:rsidR="0076570E">
          <w:t>,</w:t>
        </w:r>
      </w:ins>
      <w:ins w:id="101" w:author="Murphy, Margaret" w:date="2015-11-18T18:19:00Z">
        <w:r>
          <w:t xml:space="preserve"> </w:t>
        </w:r>
      </w:ins>
      <w:ins w:id="102" w:author="Botha, David" w:date="2015-11-11T17:30:00Z">
        <w:r w:rsidRPr="00896E9E">
          <w:t xml:space="preserve">the </w:t>
        </w:r>
      </w:ins>
      <w:ins w:id="103" w:author="Murphy, Margaret" w:date="2015-11-19T12:56:00Z">
        <w:r w:rsidR="0076570E">
          <w:t xml:space="preserve">frequency </w:t>
        </w:r>
      </w:ins>
      <w:ins w:id="104" w:author="Botha, David" w:date="2015-11-11T17:30:00Z">
        <w:r w:rsidRPr="00896E9E">
          <w:t xml:space="preserve">band </w:t>
        </w:r>
      </w:ins>
      <w:ins w:id="105" w:author="Murphy, Margaret" w:date="2015-11-18T18:20:00Z">
        <w:r>
          <w:t>902-</w:t>
        </w:r>
      </w:ins>
      <w:ins w:id="106" w:author="Botha, David" w:date="2015-11-11T17:30:00Z">
        <w:r w:rsidRPr="00896E9E">
          <w:t xml:space="preserve">905 MHz </w:t>
        </w:r>
      </w:ins>
      <w:ins w:id="107" w:author="Murphy, Margaret" w:date="2015-11-18T18:20:00Z">
        <w:r>
          <w:t xml:space="preserve">is allocated </w:t>
        </w:r>
      </w:ins>
      <w:ins w:id="108" w:author="Botha, David" w:date="2015-11-11T17:30:00Z">
        <w:r w:rsidRPr="00896E9E">
          <w:t>to the land mobile service on a primary basis.</w:t>
        </w:r>
      </w:ins>
      <w:r w:rsidRPr="00896E9E">
        <w:rPr>
          <w:sz w:val="16"/>
        </w:rPr>
        <w:t>     (WRC</w:t>
      </w:r>
      <w:r w:rsidRPr="00896E9E">
        <w:rPr>
          <w:sz w:val="16"/>
        </w:rPr>
        <w:noBreakHyphen/>
        <w:t>20</w:t>
      </w:r>
      <w:del w:id="109" w:author="Fernandez Jimenez, Virginia" w:date="2015-11-12T14:14:00Z">
        <w:r w:rsidRPr="00896E9E" w:rsidDel="003D096A">
          <w:rPr>
            <w:sz w:val="16"/>
          </w:rPr>
          <w:delText>00</w:delText>
        </w:r>
      </w:del>
      <w:ins w:id="110" w:author="Fernandez Jimenez, Virginia" w:date="2015-11-12T14:14:00Z">
        <w:r w:rsidRPr="00896E9E">
          <w:rPr>
            <w:sz w:val="16"/>
          </w:rPr>
          <w:t>15</w:t>
        </w:r>
      </w:ins>
      <w:r w:rsidRPr="00896E9E">
        <w:rPr>
          <w:sz w:val="16"/>
        </w:rPr>
        <w:t>)</w:t>
      </w:r>
    </w:p>
    <w:p w:rsidR="00E440F6" w:rsidRDefault="00E440F6">
      <w:pPr>
        <w:pStyle w:val="Reasons"/>
      </w:pPr>
    </w:p>
    <w:p w:rsidR="00E440F6" w:rsidRDefault="00515D89">
      <w:pPr>
        <w:pStyle w:val="Proposal"/>
      </w:pPr>
      <w:r>
        <w:t>SUP</w:t>
      </w:r>
      <w:r>
        <w:tab/>
        <w:t>B9/347/15</w:t>
      </w:r>
      <w:r>
        <w:rPr>
          <w:vanish/>
          <w:color w:val="7F7F7F" w:themeColor="text1" w:themeTint="80"/>
          <w:vertAlign w:val="superscript"/>
        </w:rPr>
        <w:t>#32560</w:t>
      </w:r>
    </w:p>
    <w:p w:rsidR="00515D89" w:rsidRPr="00BB0E7D" w:rsidRDefault="00515D89" w:rsidP="00515D89">
      <w:pPr>
        <w:pStyle w:val="Note"/>
      </w:pPr>
      <w:r w:rsidRPr="00BB0E7D">
        <w:rPr>
          <w:rStyle w:val="Artdef"/>
        </w:rPr>
        <w:t>5.362C</w:t>
      </w:r>
      <w:r w:rsidRPr="00BB0E7D">
        <w:tab/>
      </w:r>
    </w:p>
    <w:p w:rsidR="00E440F6" w:rsidRDefault="00E440F6">
      <w:pPr>
        <w:pStyle w:val="Reasons"/>
      </w:pPr>
    </w:p>
    <w:p w:rsidR="00E440F6" w:rsidRDefault="00515D89">
      <w:pPr>
        <w:pStyle w:val="Proposal"/>
      </w:pPr>
      <w:r>
        <w:t>MOD</w:t>
      </w:r>
      <w:r>
        <w:tab/>
        <w:t>B9/347/16</w:t>
      </w:r>
      <w:r>
        <w:rPr>
          <w:vanish/>
          <w:color w:val="7F7F7F" w:themeColor="text1" w:themeTint="80"/>
          <w:vertAlign w:val="superscript"/>
        </w:rPr>
        <w:t>#32562</w:t>
      </w:r>
    </w:p>
    <w:p w:rsidR="00515D89" w:rsidRPr="007915C9" w:rsidRDefault="00515D89" w:rsidP="00515D89">
      <w:pPr>
        <w:pStyle w:val="Tabletitle"/>
      </w:pPr>
      <w:r w:rsidRPr="007915C9">
        <w:t>5 570-7 250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2"/>
      </w:tblGrid>
      <w:tr w:rsidR="00515D89" w:rsidTr="00515D89">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515D89" w:rsidRPr="002B657C" w:rsidRDefault="00515D89" w:rsidP="00515D89">
            <w:pPr>
              <w:pStyle w:val="Tablehead"/>
            </w:pPr>
            <w:r w:rsidRPr="002B657C">
              <w:t>Allocation to services</w:t>
            </w:r>
          </w:p>
        </w:tc>
      </w:tr>
      <w:tr w:rsidR="00515D89" w:rsidTr="00515D89">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515D89" w:rsidRPr="002B657C" w:rsidRDefault="00515D89" w:rsidP="00515D89">
            <w:pPr>
              <w:pStyle w:val="Tablehead"/>
            </w:pPr>
            <w:r w:rsidRPr="002B657C">
              <w:t>Region 1</w:t>
            </w:r>
          </w:p>
        </w:tc>
        <w:tc>
          <w:tcPr>
            <w:tcW w:w="3101" w:type="dxa"/>
            <w:tcBorders>
              <w:top w:val="single" w:sz="4" w:space="0" w:color="auto"/>
              <w:left w:val="single" w:sz="6" w:space="0" w:color="auto"/>
              <w:bottom w:val="single" w:sz="6" w:space="0" w:color="auto"/>
              <w:right w:val="single" w:sz="6" w:space="0" w:color="auto"/>
            </w:tcBorders>
            <w:hideMark/>
          </w:tcPr>
          <w:p w:rsidR="00515D89" w:rsidRPr="002B657C" w:rsidRDefault="00515D89" w:rsidP="00515D89">
            <w:pPr>
              <w:pStyle w:val="Tablehead"/>
            </w:pPr>
            <w:r w:rsidRPr="002B657C">
              <w:t>Region 2</w:t>
            </w:r>
          </w:p>
        </w:tc>
        <w:tc>
          <w:tcPr>
            <w:tcW w:w="3102" w:type="dxa"/>
            <w:tcBorders>
              <w:top w:val="single" w:sz="4" w:space="0" w:color="auto"/>
              <w:left w:val="single" w:sz="6" w:space="0" w:color="auto"/>
              <w:bottom w:val="single" w:sz="6" w:space="0" w:color="auto"/>
              <w:right w:val="single" w:sz="6" w:space="0" w:color="auto"/>
            </w:tcBorders>
            <w:hideMark/>
          </w:tcPr>
          <w:p w:rsidR="00515D89" w:rsidRPr="002B657C" w:rsidRDefault="00515D89" w:rsidP="00515D89">
            <w:pPr>
              <w:pStyle w:val="Tablehead"/>
            </w:pPr>
            <w:r w:rsidRPr="002B657C">
              <w:t>Region 3</w:t>
            </w:r>
          </w:p>
        </w:tc>
      </w:tr>
      <w:tr w:rsidR="00515D89" w:rsidTr="00515D89">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515D89" w:rsidRDefault="00515D89" w:rsidP="00515D89">
            <w:pPr>
              <w:pStyle w:val="TableTextS5"/>
              <w:spacing w:before="60" w:after="20" w:line="220" w:lineRule="exact"/>
              <w:rPr>
                <w:color w:val="000000"/>
                <w:lang w:val="en-AU"/>
              </w:rPr>
            </w:pPr>
            <w:r w:rsidRPr="008D45E8">
              <w:rPr>
                <w:rStyle w:val="Tablefreq"/>
              </w:rPr>
              <w:t>6 700-7 075</w:t>
            </w:r>
            <w:r>
              <w:rPr>
                <w:color w:val="000000"/>
                <w:lang w:val="en-AU"/>
              </w:rPr>
              <w:tab/>
              <w:t>FIXED</w:t>
            </w:r>
          </w:p>
          <w:p w:rsidR="00515D89" w:rsidRDefault="00515D89" w:rsidP="00515D89">
            <w:pPr>
              <w:pStyle w:val="TableTextS5"/>
              <w:spacing w:before="60" w:after="20" w:line="220" w:lineRule="exact"/>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(space-to-Earth)  </w:t>
            </w:r>
            <w:r>
              <w:rPr>
                <w:rStyle w:val="Artref"/>
                <w:color w:val="000000"/>
                <w:lang w:val="en-AU"/>
              </w:rPr>
              <w:t>5.441</w:t>
            </w:r>
          </w:p>
          <w:p w:rsidR="00515D89" w:rsidRDefault="00515D89" w:rsidP="00515D89">
            <w:pPr>
              <w:pStyle w:val="TableTextS5"/>
              <w:spacing w:before="60" w:after="20" w:line="220" w:lineRule="exact"/>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515D89" w:rsidRDefault="00515D89">
            <w:pPr>
              <w:pStyle w:val="TableTextS5"/>
              <w:tabs>
                <w:tab w:val="clear" w:pos="170"/>
                <w:tab w:val="clear" w:pos="567"/>
                <w:tab w:val="clear" w:pos="737"/>
              </w:tabs>
              <w:spacing w:before="60" w:line="220" w:lineRule="exact"/>
              <w:rPr>
                <w:color w:val="000000"/>
                <w:lang w:val="fr-FR"/>
              </w:rPr>
            </w:pPr>
            <w:r>
              <w:rPr>
                <w:color w:val="000000"/>
                <w:lang w:val="en-AU"/>
              </w:rPr>
              <w:tab/>
            </w:r>
            <w:r>
              <w:rPr>
                <w:rStyle w:val="Artref"/>
                <w:color w:val="000000"/>
                <w:lang w:val="en-AU"/>
              </w:rPr>
              <w:t>5.458</w:t>
            </w:r>
            <w:r>
              <w:rPr>
                <w:color w:val="000000"/>
                <w:lang w:val="en-AU"/>
              </w:rPr>
              <w:t xml:space="preserve">  </w:t>
            </w:r>
            <w:r>
              <w:rPr>
                <w:rStyle w:val="Artref"/>
                <w:color w:val="000000"/>
                <w:lang w:val="en-AU"/>
              </w:rPr>
              <w:t>5.458A</w:t>
            </w:r>
            <w:r>
              <w:rPr>
                <w:color w:val="000000"/>
                <w:lang w:val="en-AU"/>
              </w:rPr>
              <w:t xml:space="preserve">  </w:t>
            </w:r>
            <w:r>
              <w:rPr>
                <w:rStyle w:val="Artref"/>
                <w:color w:val="000000"/>
                <w:lang w:val="en-AU"/>
              </w:rPr>
              <w:t>5.458B</w:t>
            </w:r>
            <w:del w:id="111" w:author="Murphy, Margaret" w:date="2015-11-18T17:01:00Z">
              <w:r w:rsidDel="009758DB">
                <w:rPr>
                  <w:color w:val="000000"/>
                  <w:lang w:val="en-AU"/>
                </w:rPr>
                <w:delText xml:space="preserve">  </w:delText>
              </w:r>
              <w:r w:rsidDel="009758DB">
                <w:rPr>
                  <w:rStyle w:val="Artref"/>
                  <w:color w:val="000000"/>
                  <w:lang w:val="en-AU"/>
                </w:rPr>
                <w:delText>5.458C</w:delText>
              </w:r>
            </w:del>
          </w:p>
        </w:tc>
      </w:tr>
    </w:tbl>
    <w:p w:rsidR="00E440F6" w:rsidRDefault="00E440F6">
      <w:pPr>
        <w:pStyle w:val="Reasons"/>
      </w:pPr>
    </w:p>
    <w:p w:rsidR="00E440F6" w:rsidRDefault="00515D89">
      <w:pPr>
        <w:pStyle w:val="Proposal"/>
      </w:pPr>
      <w:r>
        <w:t>SUP</w:t>
      </w:r>
      <w:r>
        <w:tab/>
        <w:t>B9/347/17</w:t>
      </w:r>
      <w:r>
        <w:rPr>
          <w:vanish/>
          <w:color w:val="7F7F7F" w:themeColor="text1" w:themeTint="80"/>
          <w:vertAlign w:val="superscript"/>
        </w:rPr>
        <w:t>#32561</w:t>
      </w:r>
    </w:p>
    <w:p w:rsidR="00515D89" w:rsidRPr="00BB0E7D" w:rsidRDefault="00515D89" w:rsidP="00515D89">
      <w:pPr>
        <w:pStyle w:val="Note"/>
      </w:pPr>
      <w:r w:rsidRPr="00BB0E7D">
        <w:rPr>
          <w:rStyle w:val="Artdef"/>
        </w:rPr>
        <w:t>5.458C</w:t>
      </w:r>
      <w:r w:rsidRPr="00BB0E7D">
        <w:rPr>
          <w:rStyle w:val="Artdef"/>
        </w:rPr>
        <w:tab/>
      </w:r>
    </w:p>
    <w:p w:rsidR="00E440F6" w:rsidRDefault="00E440F6">
      <w:pPr>
        <w:pStyle w:val="Reasons"/>
      </w:pPr>
    </w:p>
    <w:p w:rsidR="00E440F6" w:rsidRDefault="00515D89">
      <w:pPr>
        <w:pStyle w:val="Proposal"/>
      </w:pPr>
      <w:r>
        <w:t>MOD</w:t>
      </w:r>
      <w:r>
        <w:tab/>
        <w:t>B9/347/18</w:t>
      </w:r>
      <w:r>
        <w:rPr>
          <w:vanish/>
          <w:color w:val="7F7F7F" w:themeColor="text1" w:themeTint="80"/>
          <w:vertAlign w:val="superscript"/>
        </w:rPr>
        <w:t>#32563</w:t>
      </w:r>
    </w:p>
    <w:p w:rsidR="00515D89" w:rsidRPr="00BB0E7D" w:rsidRDefault="00515D89" w:rsidP="00515D89">
      <w:pPr>
        <w:pStyle w:val="Note"/>
      </w:pPr>
      <w:r w:rsidRPr="00BB0E7D">
        <w:rPr>
          <w:rStyle w:val="Artdef"/>
        </w:rPr>
        <w:t>5.562D</w:t>
      </w:r>
      <w:r w:rsidRPr="00BB0E7D">
        <w:rPr>
          <w:rStyle w:val="Artdef"/>
        </w:rPr>
        <w:tab/>
      </w:r>
      <w:r w:rsidRPr="00BB0E7D">
        <w:rPr>
          <w:i/>
          <w:iCs/>
        </w:rPr>
        <w:t>Additional allocation</w:t>
      </w:r>
      <w:r w:rsidRPr="00BB0E7D">
        <w:t xml:space="preserve">:  In Korea (Rep. of), the </w:t>
      </w:r>
      <w:r>
        <w:t xml:space="preserve">frequency </w:t>
      </w:r>
      <w:r w:rsidRPr="00BB0E7D">
        <w:t>bands 128-130 GHz, 171-171.6 GHz, 172.2-172.8 GHz and 173.3-174 GHz are also allocated to the radio astronomy service on a primary basis</w:t>
      </w:r>
      <w:del w:id="112" w:author="WG 6A Secretary" w:date="2015-11-16T11:40:00Z">
        <w:r w:rsidRPr="00BB0E7D" w:rsidDel="00662104">
          <w:rPr>
            <w:rPrChange w:id="113" w:author="WG 6A Secretary" w:date="2015-11-16T11:41:00Z">
              <w:rPr>
                <w:lang w:eastAsia="ja-JP"/>
              </w:rPr>
            </w:rPrChange>
          </w:rPr>
          <w:delText xml:space="preserve"> until 2015</w:delText>
        </w:r>
      </w:del>
      <w:r w:rsidRPr="00BB0E7D">
        <w:t>.</w:t>
      </w:r>
      <w:ins w:id="114" w:author="WG 6A Secretary" w:date="2015-11-16T11:41:00Z">
        <w:r w:rsidRPr="00BB0E7D">
          <w:t xml:space="preserve"> </w:t>
        </w:r>
        <w:r w:rsidRPr="00BB0E7D">
          <w:rPr>
            <w:rPrChange w:id="115" w:author="WG 6A Secretary" w:date="2015-11-16T11:41:00Z">
              <w:rPr>
                <w:sz w:val="22"/>
                <w:szCs w:val="22"/>
              </w:rPr>
            </w:rPrChange>
          </w:rPr>
          <w:t xml:space="preserve">Radio astronomy stations in Korea (Rep. of) operating in the </w:t>
        </w:r>
      </w:ins>
      <w:ins w:id="116" w:author="Murphy, Margaret" w:date="2015-11-19T12:54:00Z">
        <w:r>
          <w:t xml:space="preserve">frequency </w:t>
        </w:r>
      </w:ins>
      <w:ins w:id="117" w:author="WG 6A Secretary" w:date="2015-11-16T11:41:00Z">
        <w:r w:rsidRPr="00BB0E7D">
          <w:rPr>
            <w:rPrChange w:id="118" w:author="WG 6A Secretary" w:date="2015-11-16T11:41:00Z">
              <w:rPr>
                <w:sz w:val="22"/>
                <w:szCs w:val="22"/>
              </w:rPr>
            </w:rPrChange>
          </w:rPr>
          <w:t>bands referred to in this footnote shall not claim protection from, or constrain the use and development of</w:t>
        </w:r>
      </w:ins>
      <w:ins w:id="119" w:author="Murphy, Margaret" w:date="2015-11-19T12:54:00Z">
        <w:r>
          <w:t>,</w:t>
        </w:r>
      </w:ins>
      <w:ins w:id="120" w:author="WG 6A Secretary" w:date="2015-11-16T11:41:00Z">
        <w:r w:rsidRPr="00BB0E7D">
          <w:rPr>
            <w:rPrChange w:id="121" w:author="WG 6A Secretary" w:date="2015-11-16T11:41:00Z">
              <w:rPr>
                <w:sz w:val="22"/>
                <w:szCs w:val="22"/>
              </w:rPr>
            </w:rPrChange>
          </w:rPr>
          <w:t xml:space="preserve"> services in other countries operating in accordance with the Radio Regulations.</w:t>
        </w:r>
      </w:ins>
      <w:r w:rsidRPr="00BB0E7D">
        <w:rPr>
          <w:sz w:val="16"/>
        </w:rPr>
        <w:t>     (WRC</w:t>
      </w:r>
      <w:r w:rsidRPr="00BB0E7D">
        <w:rPr>
          <w:sz w:val="16"/>
        </w:rPr>
        <w:noBreakHyphen/>
      </w:r>
      <w:del w:id="122" w:author="WG 6A Secretary" w:date="2015-11-16T11:41:00Z">
        <w:r w:rsidRPr="00BB0E7D" w:rsidDel="00662104">
          <w:rPr>
            <w:sz w:val="16"/>
          </w:rPr>
          <w:delText>2000</w:delText>
        </w:r>
      </w:del>
      <w:ins w:id="123" w:author="WG 6A Secretary" w:date="2015-11-16T11:41:00Z">
        <w:r w:rsidRPr="00BB0E7D">
          <w:rPr>
            <w:sz w:val="16"/>
          </w:rPr>
          <w:t>15</w:t>
        </w:r>
      </w:ins>
      <w:r w:rsidRPr="00BB0E7D">
        <w:rPr>
          <w:sz w:val="16"/>
        </w:rPr>
        <w:t>)</w:t>
      </w:r>
    </w:p>
    <w:p w:rsidR="00E440F6" w:rsidRDefault="00E440F6">
      <w:pPr>
        <w:pStyle w:val="Reasons"/>
      </w:pPr>
    </w:p>
    <w:p w:rsidR="00515D89" w:rsidRPr="009522F3" w:rsidRDefault="00515D89" w:rsidP="00515D89">
      <w:pPr>
        <w:pStyle w:val="ArtNo"/>
      </w:pPr>
      <w:bookmarkStart w:id="124" w:name="_Toc327956691"/>
      <w:r w:rsidRPr="009522F3">
        <w:lastRenderedPageBreak/>
        <w:t xml:space="preserve">ARTICLE </w:t>
      </w:r>
      <w:r w:rsidRPr="000F78E0">
        <w:rPr>
          <w:rStyle w:val="href"/>
        </w:rPr>
        <w:t>52</w:t>
      </w:r>
      <w:bookmarkEnd w:id="124"/>
    </w:p>
    <w:p w:rsidR="00515D89" w:rsidRPr="009522F3" w:rsidRDefault="00515D89" w:rsidP="00515D89">
      <w:pPr>
        <w:pStyle w:val="Arttitle"/>
      </w:pPr>
      <w:bookmarkStart w:id="125" w:name="_Toc327956692"/>
      <w:r w:rsidRPr="009522F3">
        <w:t>Special rules relating to the use of frequencies</w:t>
      </w:r>
      <w:bookmarkEnd w:id="125"/>
    </w:p>
    <w:p w:rsidR="00515D89" w:rsidRPr="009522F3" w:rsidRDefault="00515D89" w:rsidP="00515D89">
      <w:pPr>
        <w:pStyle w:val="Section1"/>
        <w:keepNext/>
      </w:pPr>
      <w:r>
        <w:t>Section </w:t>
      </w:r>
      <w:r w:rsidRPr="009522F3">
        <w:t xml:space="preserve">VI </w:t>
      </w:r>
      <w:r>
        <w:t>−</w:t>
      </w:r>
      <w:r w:rsidRPr="009522F3">
        <w:t xml:space="preserve"> Use of frequencies for radiotelephony</w:t>
      </w:r>
    </w:p>
    <w:p w:rsidR="00515D89" w:rsidRPr="009522F3" w:rsidRDefault="00515D89" w:rsidP="00515D89">
      <w:pPr>
        <w:pStyle w:val="Section2"/>
        <w:keepNext/>
        <w:jc w:val="left"/>
        <w:rPr>
          <w:lang w:val="en-US"/>
        </w:rPr>
      </w:pPr>
      <w:r w:rsidRPr="00FB3369">
        <w:rPr>
          <w:rStyle w:val="Artdef"/>
          <w:i w:val="0"/>
        </w:rPr>
        <w:t>52.216</w:t>
      </w:r>
      <w:r w:rsidRPr="00104DBB">
        <w:tab/>
      </w:r>
      <w:r w:rsidRPr="009522F3">
        <w:t>C</w:t>
      </w:r>
      <w:r w:rsidRPr="009522F3">
        <w:rPr>
          <w:lang w:val="en-US"/>
        </w:rPr>
        <w:t xml:space="preserve"> </w:t>
      </w:r>
      <w:r>
        <w:rPr>
          <w:lang w:val="en-US"/>
        </w:rPr>
        <w:t>−</w:t>
      </w:r>
      <w:r w:rsidRPr="009522F3">
        <w:rPr>
          <w:lang w:val="en-US"/>
        </w:rPr>
        <w:t xml:space="preserve"> </w:t>
      </w:r>
      <w:r>
        <w:rPr>
          <w:lang w:val="en-US"/>
        </w:rPr>
        <w:t xml:space="preserve">Frequency </w:t>
      </w:r>
      <w:r w:rsidRPr="009522F3">
        <w:t>bands between 4</w:t>
      </w:r>
      <w:r>
        <w:rPr>
          <w:i w:val="0"/>
          <w:lang w:val="en-US"/>
        </w:rPr>
        <w:t> </w:t>
      </w:r>
      <w:r w:rsidRPr="009522F3">
        <w:t>000</w:t>
      </w:r>
      <w:r>
        <w:t> kHz</w:t>
      </w:r>
      <w:r w:rsidRPr="009522F3">
        <w:t xml:space="preserve"> and 27</w:t>
      </w:r>
      <w:r>
        <w:rPr>
          <w:i w:val="0"/>
          <w:lang w:val="en-US"/>
        </w:rPr>
        <w:t> </w:t>
      </w:r>
      <w:r w:rsidRPr="009522F3">
        <w:t>500</w:t>
      </w:r>
      <w:r>
        <w:t> kHz</w:t>
      </w:r>
    </w:p>
    <w:p w:rsidR="00515D89" w:rsidRPr="009522F3" w:rsidRDefault="00515D89" w:rsidP="00515D89">
      <w:pPr>
        <w:pStyle w:val="Section3"/>
        <w:keepNext/>
      </w:pPr>
      <w:r w:rsidRPr="009522F3">
        <w:t xml:space="preserve">C2 </w:t>
      </w:r>
      <w:r>
        <w:t>−</w:t>
      </w:r>
      <w:r w:rsidRPr="009522F3">
        <w:t xml:space="preserve"> Call and reply</w:t>
      </w:r>
    </w:p>
    <w:p w:rsidR="00E440F6" w:rsidRDefault="00515D89">
      <w:pPr>
        <w:pStyle w:val="Proposal"/>
      </w:pPr>
      <w:r>
        <w:t>MOD</w:t>
      </w:r>
      <w:r>
        <w:tab/>
        <w:t>B9/347/19</w:t>
      </w:r>
      <w:r>
        <w:rPr>
          <w:vanish/>
          <w:color w:val="7F7F7F" w:themeColor="text1" w:themeTint="80"/>
          <w:vertAlign w:val="superscript"/>
        </w:rPr>
        <w:t>#32545</w:t>
      </w:r>
    </w:p>
    <w:p w:rsidR="00515D89" w:rsidRPr="00750CC6" w:rsidRDefault="00515D89" w:rsidP="00515D89">
      <w:r w:rsidRPr="00750CC6">
        <w:rPr>
          <w:rStyle w:val="Artdef"/>
        </w:rPr>
        <w:t>52.221</w:t>
      </w:r>
      <w:r w:rsidRPr="00750CC6">
        <w:tab/>
        <w:t>§ 97</w:t>
      </w:r>
      <w:r w:rsidRPr="00750CC6">
        <w:tab/>
        <w:t>1)</w:t>
      </w:r>
      <w:r w:rsidRPr="00750CC6">
        <w:tab/>
        <w:t>Ship stations may use the following carrier frequencies for calling in radiotelephony:</w:t>
      </w:r>
    </w:p>
    <w:p w:rsidR="00515D89" w:rsidRPr="00750CC6" w:rsidRDefault="00515D89" w:rsidP="00515D89">
      <w:pPr>
        <w:tabs>
          <w:tab w:val="clear" w:pos="1871"/>
          <w:tab w:val="right" w:pos="1701"/>
          <w:tab w:val="left" w:pos="1890"/>
        </w:tabs>
        <w:spacing w:before="0"/>
        <w:rPr>
          <w:rStyle w:val="FootnoteReference"/>
        </w:rPr>
      </w:pPr>
      <w:r w:rsidRPr="00750CC6">
        <w:tab/>
        <w:t>4 125</w:t>
      </w:r>
      <w:r w:rsidRPr="00750CC6">
        <w:tab/>
        <w:t>kHz</w:t>
      </w:r>
      <w:r w:rsidRPr="00750CC6">
        <w:rPr>
          <w:rStyle w:val="FootnoteReference"/>
        </w:rPr>
        <w:t>2, 3, 4</w:t>
      </w:r>
    </w:p>
    <w:p w:rsidR="00515D89" w:rsidRPr="00750CC6" w:rsidRDefault="00515D89" w:rsidP="00515D89">
      <w:pPr>
        <w:tabs>
          <w:tab w:val="clear" w:pos="1871"/>
          <w:tab w:val="left" w:pos="1890"/>
        </w:tabs>
        <w:spacing w:before="0"/>
      </w:pPr>
      <w:r w:rsidRPr="00750CC6">
        <w:tab/>
        <w:t>6 215</w:t>
      </w:r>
      <w:r w:rsidRPr="00750CC6">
        <w:tab/>
        <w:t>kHz</w:t>
      </w:r>
      <w:r w:rsidRPr="00750CC6">
        <w:rPr>
          <w:rStyle w:val="FootnoteReference"/>
        </w:rPr>
        <w:t>3, 4</w:t>
      </w:r>
    </w:p>
    <w:p w:rsidR="00515D89" w:rsidRPr="00750CC6" w:rsidRDefault="00515D89" w:rsidP="00515D89">
      <w:pPr>
        <w:tabs>
          <w:tab w:val="clear" w:pos="1871"/>
          <w:tab w:val="left" w:pos="1890"/>
        </w:tabs>
        <w:spacing w:before="0"/>
      </w:pPr>
      <w:r w:rsidRPr="00750CC6">
        <w:tab/>
        <w:t>8 255</w:t>
      </w:r>
      <w:r w:rsidRPr="00750CC6">
        <w:tab/>
        <w:t>kHz</w:t>
      </w:r>
    </w:p>
    <w:p w:rsidR="00515D89" w:rsidRPr="00750CC6" w:rsidRDefault="00515D89" w:rsidP="00515D89">
      <w:pPr>
        <w:tabs>
          <w:tab w:val="clear" w:pos="1871"/>
          <w:tab w:val="left" w:pos="1890"/>
        </w:tabs>
        <w:spacing w:before="0"/>
      </w:pPr>
      <w:ins w:id="126" w:author="Fernandez Jimenez, Virginia" w:date="2015-11-16T15:23:00Z">
        <w:r w:rsidRPr="00750CC6">
          <w:tab/>
          <w:t>8</w:t>
        </w:r>
      </w:ins>
      <w:ins w:id="127" w:author="Windsor, Emer" w:date="2015-11-17T11:21:00Z">
        <w:r>
          <w:t> </w:t>
        </w:r>
      </w:ins>
      <w:ins w:id="128" w:author="Fernandez Jimenez, Virginia" w:date="2015-11-16T15:23:00Z">
        <w:r w:rsidRPr="00750CC6">
          <w:t>291</w:t>
        </w:r>
        <w:r w:rsidRPr="00750CC6">
          <w:tab/>
          <w:t>kHz</w:t>
        </w:r>
        <w:r w:rsidRPr="00750CC6">
          <w:rPr>
            <w:rStyle w:val="FootnoteReference"/>
          </w:rPr>
          <w:t>4</w:t>
        </w:r>
        <w:r w:rsidRPr="00750CC6">
          <w:t xml:space="preserve"> (see also N</w:t>
        </w:r>
      </w:ins>
      <w:ins w:id="129" w:author="Ruepp, Rowena" w:date="2015-11-16T16:42:00Z">
        <w:r w:rsidRPr="00750CC6">
          <w:t>o</w:t>
        </w:r>
      </w:ins>
      <w:ins w:id="130" w:author="Fernandez Jimenez, Virginia" w:date="2015-11-16T15:23:00Z">
        <w:r w:rsidRPr="00750CC6">
          <w:t>.</w:t>
        </w:r>
      </w:ins>
      <w:ins w:id="131" w:author="Windsor, Emer" w:date="2015-11-17T11:23:00Z">
        <w:r>
          <w:t> </w:t>
        </w:r>
      </w:ins>
      <w:ins w:id="132" w:author="Fernandez Jimenez, Virginia" w:date="2015-11-16T15:23:00Z">
        <w:r w:rsidRPr="00750CC6">
          <w:rPr>
            <w:b/>
            <w:bCs/>
          </w:rPr>
          <w:t>52.221A</w:t>
        </w:r>
        <w:r w:rsidRPr="00750CC6">
          <w:t>)</w:t>
        </w:r>
      </w:ins>
    </w:p>
    <w:p w:rsidR="00515D89" w:rsidRPr="00750CC6" w:rsidRDefault="00515D89" w:rsidP="00515D89">
      <w:pPr>
        <w:tabs>
          <w:tab w:val="clear" w:pos="1871"/>
          <w:tab w:val="left" w:pos="1890"/>
        </w:tabs>
        <w:spacing w:before="0"/>
      </w:pPr>
      <w:r w:rsidRPr="00750CC6">
        <w:tab/>
        <w:t>12 290</w:t>
      </w:r>
      <w:r w:rsidRPr="00750CC6">
        <w:tab/>
        <w:t>kHz</w:t>
      </w:r>
      <w:r w:rsidRPr="00750CC6">
        <w:rPr>
          <w:rStyle w:val="FootnoteReference"/>
        </w:rPr>
        <w:t>4</w:t>
      </w:r>
      <w:r w:rsidRPr="00750CC6">
        <w:t xml:space="preserve"> (see also No. </w:t>
      </w:r>
      <w:r w:rsidRPr="00750CC6">
        <w:rPr>
          <w:rStyle w:val="ArtrefBold"/>
        </w:rPr>
        <w:t>52.221A</w:t>
      </w:r>
      <w:r w:rsidRPr="00750CC6">
        <w:t>)</w:t>
      </w:r>
    </w:p>
    <w:p w:rsidR="00515D89" w:rsidRPr="00750CC6" w:rsidRDefault="00515D89" w:rsidP="00515D89">
      <w:pPr>
        <w:tabs>
          <w:tab w:val="clear" w:pos="1871"/>
          <w:tab w:val="left" w:pos="1890"/>
        </w:tabs>
        <w:spacing w:before="0"/>
      </w:pPr>
      <w:r w:rsidRPr="00750CC6">
        <w:tab/>
        <w:t>16 420</w:t>
      </w:r>
      <w:r w:rsidRPr="00750CC6">
        <w:tab/>
        <w:t>kHz</w:t>
      </w:r>
      <w:r w:rsidRPr="00750CC6">
        <w:rPr>
          <w:rStyle w:val="FootnoteReference"/>
        </w:rPr>
        <w:t>4</w:t>
      </w:r>
      <w:r w:rsidRPr="00750CC6">
        <w:t xml:space="preserve"> (see also No. </w:t>
      </w:r>
      <w:r w:rsidRPr="00750CC6">
        <w:rPr>
          <w:rStyle w:val="ArtrefBold"/>
        </w:rPr>
        <w:t>52.221A</w:t>
      </w:r>
      <w:r w:rsidRPr="00750CC6">
        <w:t>)</w:t>
      </w:r>
    </w:p>
    <w:p w:rsidR="00515D89" w:rsidRPr="00750CC6" w:rsidRDefault="00515D89" w:rsidP="00515D89">
      <w:pPr>
        <w:tabs>
          <w:tab w:val="clear" w:pos="1871"/>
          <w:tab w:val="left" w:pos="1890"/>
        </w:tabs>
        <w:spacing w:before="0"/>
      </w:pPr>
      <w:r w:rsidRPr="00750CC6">
        <w:tab/>
        <w:t>18 795</w:t>
      </w:r>
      <w:r w:rsidRPr="00750CC6">
        <w:tab/>
        <w:t>kHz</w:t>
      </w:r>
    </w:p>
    <w:p w:rsidR="00515D89" w:rsidRPr="00750CC6" w:rsidRDefault="00515D89" w:rsidP="00515D89">
      <w:pPr>
        <w:tabs>
          <w:tab w:val="clear" w:pos="1871"/>
          <w:tab w:val="left" w:pos="1890"/>
        </w:tabs>
        <w:spacing w:before="0"/>
      </w:pPr>
      <w:r w:rsidRPr="00750CC6">
        <w:tab/>
        <w:t>22 060</w:t>
      </w:r>
      <w:r w:rsidRPr="00750CC6">
        <w:tab/>
        <w:t>kHz</w:t>
      </w:r>
    </w:p>
    <w:p w:rsidR="00515D89" w:rsidRPr="00750CC6" w:rsidRDefault="00515D89" w:rsidP="00515D89">
      <w:pPr>
        <w:tabs>
          <w:tab w:val="clear" w:pos="1871"/>
          <w:tab w:val="left" w:pos="1890"/>
        </w:tabs>
        <w:spacing w:before="0"/>
      </w:pPr>
      <w:r w:rsidRPr="00750CC6">
        <w:tab/>
        <w:t>25 097</w:t>
      </w:r>
      <w:r w:rsidRPr="00750CC6">
        <w:tab/>
        <w:t>kHz</w:t>
      </w:r>
      <w:r w:rsidRPr="00750CC6">
        <w:tab/>
      </w:r>
      <w:r w:rsidRPr="00750CC6">
        <w:tab/>
      </w:r>
      <w:r w:rsidRPr="00750CC6">
        <w:tab/>
      </w:r>
      <w:r w:rsidRPr="00750CC6">
        <w:tab/>
      </w:r>
      <w:r w:rsidRPr="00750CC6">
        <w:tab/>
      </w:r>
      <w:r w:rsidRPr="00750CC6">
        <w:tab/>
      </w:r>
      <w:r w:rsidRPr="00750CC6">
        <w:tab/>
      </w:r>
      <w:r w:rsidRPr="00750CC6">
        <w:tab/>
      </w:r>
      <w:r w:rsidRPr="00750CC6">
        <w:rPr>
          <w:sz w:val="16"/>
          <w:szCs w:val="16"/>
        </w:rPr>
        <w:t>(WRC</w:t>
      </w:r>
      <w:r w:rsidRPr="00750CC6">
        <w:rPr>
          <w:sz w:val="16"/>
          <w:szCs w:val="16"/>
        </w:rPr>
        <w:noBreakHyphen/>
      </w:r>
      <w:del w:id="133" w:author="Fernandez Jimenez, Virginia" w:date="2015-11-16T15:24:00Z">
        <w:r w:rsidRPr="00750CC6" w:rsidDel="009221F5">
          <w:rPr>
            <w:sz w:val="16"/>
            <w:szCs w:val="16"/>
          </w:rPr>
          <w:delText>2000</w:delText>
        </w:r>
      </w:del>
      <w:ins w:id="134" w:author="Fernandez Jimenez, Virginia" w:date="2015-11-16T15:24:00Z">
        <w:r w:rsidRPr="00750CC6">
          <w:rPr>
            <w:sz w:val="16"/>
            <w:szCs w:val="16"/>
          </w:rPr>
          <w:t>15</w:t>
        </w:r>
      </w:ins>
      <w:r w:rsidRPr="00750CC6">
        <w:rPr>
          <w:sz w:val="16"/>
          <w:szCs w:val="16"/>
        </w:rPr>
        <w:t>)</w:t>
      </w:r>
    </w:p>
    <w:p w:rsidR="00E440F6" w:rsidRDefault="00E440F6">
      <w:pPr>
        <w:pStyle w:val="Reasons"/>
      </w:pPr>
    </w:p>
    <w:p w:rsidR="00E440F6" w:rsidRDefault="00515D89">
      <w:pPr>
        <w:pStyle w:val="Proposal"/>
      </w:pPr>
      <w:r>
        <w:t>MOD</w:t>
      </w:r>
      <w:r>
        <w:tab/>
        <w:t>B9/347/20</w:t>
      </w:r>
      <w:r>
        <w:rPr>
          <w:vanish/>
          <w:color w:val="7F7F7F" w:themeColor="text1" w:themeTint="80"/>
          <w:vertAlign w:val="superscript"/>
        </w:rPr>
        <w:t>#32547</w:t>
      </w:r>
    </w:p>
    <w:p w:rsidR="00515D89" w:rsidRPr="00750CC6" w:rsidRDefault="00515D89">
      <w:pPr>
        <w:rPr>
          <w:sz w:val="16"/>
          <w:szCs w:val="16"/>
        </w:rPr>
      </w:pPr>
      <w:r w:rsidRPr="00750CC6">
        <w:rPr>
          <w:rStyle w:val="Artdef"/>
        </w:rPr>
        <w:t>52.221A</w:t>
      </w:r>
      <w:r w:rsidRPr="00750CC6">
        <w:tab/>
      </w:r>
      <w:r w:rsidRPr="00750CC6">
        <w:tab/>
        <w:t>2)</w:t>
      </w:r>
      <w:r w:rsidRPr="00750CC6">
        <w:tab/>
      </w:r>
      <w:ins w:id="135" w:author="Fernandez Jimenez, Virginia" w:date="2015-11-16T15:25:00Z">
        <w:r w:rsidRPr="00750CC6">
          <w:t>The carrier frequency 8</w:t>
        </w:r>
      </w:ins>
      <w:ins w:id="136" w:author="Windsor, Emer" w:date="2015-11-17T11:22:00Z">
        <w:r>
          <w:t> </w:t>
        </w:r>
      </w:ins>
      <w:ins w:id="137" w:author="Fernandez Jimenez, Virginia" w:date="2015-11-16T15:25:00Z">
        <w:r w:rsidRPr="00750CC6">
          <w:t>291</w:t>
        </w:r>
      </w:ins>
      <w:ins w:id="138" w:author="Windsor, Emer" w:date="2015-11-17T11:22:00Z">
        <w:r>
          <w:t> </w:t>
        </w:r>
      </w:ins>
      <w:ins w:id="139" w:author="Fernandez Jimenez, Virginia" w:date="2015-11-16T15:25:00Z">
        <w:r w:rsidRPr="00750CC6">
          <w:t>kHz is authorized on a simplex basis for distress and safety traffic only (see also Appendix</w:t>
        </w:r>
      </w:ins>
      <w:ins w:id="140" w:author="Windsor, Emer" w:date="2015-11-17T11:22:00Z">
        <w:r>
          <w:t> </w:t>
        </w:r>
      </w:ins>
      <w:ins w:id="141" w:author="Fernandez Jimenez, Virginia" w:date="2015-11-16T15:25:00Z">
        <w:r w:rsidRPr="00750CC6">
          <w:rPr>
            <w:b/>
            <w:bCs/>
          </w:rPr>
          <w:t>15</w:t>
        </w:r>
      </w:ins>
      <w:ins w:id="142" w:author="Ruepp, Rowena" w:date="2015-11-16T16:43:00Z">
        <w:r w:rsidRPr="00750CC6">
          <w:t>)</w:t>
        </w:r>
      </w:ins>
      <w:ins w:id="143" w:author="Fernandez Jimenez, Virginia" w:date="2015-11-16T15:25:00Z">
        <w:r w:rsidRPr="00750CC6">
          <w:t xml:space="preserve">. </w:t>
        </w:r>
      </w:ins>
      <w:r w:rsidRPr="00750CC6">
        <w:t>Calling on the carrier frequencies 12 290 kHz and 16 420 kHz shall be permitted only to and from rescue coordination centres (see No. </w:t>
      </w:r>
      <w:r w:rsidRPr="00750CC6">
        <w:rPr>
          <w:b/>
          <w:bCs/>
        </w:rPr>
        <w:t>30.6.1</w:t>
      </w:r>
      <w:r w:rsidRPr="00750CC6">
        <w:t xml:space="preserve">), subject to the safeguards of Resolution </w:t>
      </w:r>
      <w:r w:rsidRPr="00750CC6">
        <w:rPr>
          <w:b/>
          <w:bCs/>
        </w:rPr>
        <w:t>352 (WRC</w:t>
      </w:r>
      <w:r w:rsidRPr="00750CC6">
        <w:rPr>
          <w:b/>
          <w:bCs/>
        </w:rPr>
        <w:noBreakHyphen/>
        <w:t>03)</w:t>
      </w:r>
      <w:r w:rsidRPr="00750CC6">
        <w:t>. The alternative carrier frequencies 12 359 kHz and 16 537 kHz may be used by ship stations and coast stations for calling on a simplex basis, provided that the peak envelope power does not exceed 1 kW.</w:t>
      </w:r>
      <w:r w:rsidRPr="00750CC6">
        <w:rPr>
          <w:sz w:val="16"/>
          <w:szCs w:val="16"/>
        </w:rPr>
        <w:t>     (WRC</w:t>
      </w:r>
      <w:r w:rsidRPr="00750CC6">
        <w:rPr>
          <w:sz w:val="16"/>
          <w:szCs w:val="16"/>
        </w:rPr>
        <w:noBreakHyphen/>
      </w:r>
      <w:del w:id="144" w:author="Fernandez Jimenez, Virginia" w:date="2015-11-16T15:26:00Z">
        <w:r w:rsidRPr="00750CC6" w:rsidDel="009221F5">
          <w:rPr>
            <w:sz w:val="16"/>
            <w:szCs w:val="16"/>
          </w:rPr>
          <w:delText>03</w:delText>
        </w:r>
      </w:del>
      <w:ins w:id="145" w:author="Fernandez Jimenez, Virginia" w:date="2015-11-16T15:26:00Z">
        <w:r w:rsidRPr="00750CC6">
          <w:rPr>
            <w:sz w:val="16"/>
            <w:szCs w:val="16"/>
          </w:rPr>
          <w:t>15</w:t>
        </w:r>
      </w:ins>
      <w:r w:rsidRPr="00750CC6">
        <w:rPr>
          <w:sz w:val="16"/>
          <w:szCs w:val="16"/>
        </w:rPr>
        <w:t>)</w:t>
      </w:r>
    </w:p>
    <w:p w:rsidR="00E440F6" w:rsidRDefault="00E440F6">
      <w:pPr>
        <w:pStyle w:val="Reasons"/>
      </w:pPr>
    </w:p>
    <w:p w:rsidR="00E57B2C" w:rsidRDefault="00E57B2C">
      <w:pPr>
        <w:tabs>
          <w:tab w:val="clear" w:pos="1134"/>
          <w:tab w:val="clear" w:pos="1871"/>
          <w:tab w:val="clear" w:pos="2268"/>
        </w:tabs>
        <w:overflowPunct/>
        <w:autoSpaceDE/>
        <w:autoSpaceDN/>
        <w:adjustRightInd/>
        <w:spacing w:before="0"/>
        <w:textAlignment w:val="auto"/>
        <w:rPr>
          <w:caps/>
          <w:sz w:val="28"/>
        </w:rPr>
      </w:pPr>
      <w:r>
        <w:br w:type="page"/>
      </w:r>
    </w:p>
    <w:p w:rsidR="00515D89" w:rsidRPr="00107360" w:rsidRDefault="00515D89" w:rsidP="00515D89">
      <w:pPr>
        <w:pStyle w:val="AppendixNo"/>
      </w:pPr>
      <w:r w:rsidRPr="00107360">
        <w:lastRenderedPageBreak/>
        <w:t xml:space="preserve">APPENDIX </w:t>
      </w:r>
      <w:r w:rsidRPr="00494285">
        <w:rPr>
          <w:rStyle w:val="href"/>
        </w:rPr>
        <w:t>4</w:t>
      </w:r>
      <w:r w:rsidRPr="00107360">
        <w:t xml:space="preserve"> (</w:t>
      </w:r>
      <w:r w:rsidRPr="003A053B">
        <w:t>REV</w:t>
      </w:r>
      <w:r>
        <w:t>.WRC</w:t>
      </w:r>
      <w:r>
        <w:noBreakHyphen/>
      </w:r>
      <w:r w:rsidRPr="00107360">
        <w:t>12)</w:t>
      </w:r>
    </w:p>
    <w:p w:rsidR="00515D89" w:rsidRPr="00821BE4" w:rsidRDefault="00515D89" w:rsidP="00515D89">
      <w:pPr>
        <w:pStyle w:val="Appendixtitle"/>
        <w:keepNext w:val="0"/>
        <w:keepLines w:val="0"/>
      </w:pPr>
      <w:bookmarkStart w:id="146" w:name="_Toc328648889"/>
      <w:r w:rsidRPr="00821BE4">
        <w:t>Consolidated list and tables of characteristics for use in the</w:t>
      </w:r>
      <w:r w:rsidRPr="00821BE4">
        <w:br/>
        <w:t>application of the procedures of Chapter III</w:t>
      </w:r>
      <w:bookmarkEnd w:id="146"/>
    </w:p>
    <w:p w:rsidR="00515D89" w:rsidRDefault="00515D89" w:rsidP="00515D89">
      <w:pPr>
        <w:pStyle w:val="AnnexNo"/>
      </w:pPr>
      <w:bookmarkStart w:id="147" w:name="_Toc328648890"/>
      <w:r>
        <w:t>ANNEX 1</w:t>
      </w:r>
      <w:bookmarkEnd w:id="147"/>
    </w:p>
    <w:p w:rsidR="00515D89" w:rsidRDefault="00515D89" w:rsidP="00515D89">
      <w:pPr>
        <w:pStyle w:val="Annextitle"/>
        <w:keepNext w:val="0"/>
        <w:keepLines w:val="0"/>
      </w:pPr>
      <w:bookmarkStart w:id="148" w:name="_Toc328648891"/>
      <w:r>
        <w:t>Characteristics of stations in the terrestrial services</w:t>
      </w:r>
      <w:bookmarkEnd w:id="148"/>
      <w:r>
        <w:rPr>
          <w:rStyle w:val="FootnoteReference"/>
        </w:rPr>
        <w:footnoteReference w:customMarkFollows="1" w:id="1"/>
        <w:t>1</w:t>
      </w:r>
    </w:p>
    <w:p w:rsidR="00515D89" w:rsidRPr="00515D89" w:rsidRDefault="00515D89" w:rsidP="00515D89">
      <w:pPr>
        <w:pStyle w:val="Headingb"/>
        <w:rPr>
          <w:lang w:val="en-US"/>
        </w:rPr>
      </w:pPr>
      <w:r w:rsidRPr="00515D89">
        <w:rPr>
          <w:lang w:val="en-US"/>
        </w:rPr>
        <w:t>Footnotes to Tables 1 and 2</w:t>
      </w:r>
    </w:p>
    <w:p w:rsidR="00E440F6" w:rsidRDefault="00E440F6">
      <w:pPr>
        <w:sectPr w:rsidR="00E440F6">
          <w:headerReference w:type="default" r:id="rId47"/>
          <w:footerReference w:type="even" r:id="rId48"/>
          <w:footerReference w:type="default" r:id="rId49"/>
          <w:footerReference w:type="first" r:id="rId50"/>
          <w:type w:val="oddPage"/>
          <w:pgSz w:w="11907" w:h="16840" w:code="9"/>
          <w:pgMar w:top="1418" w:right="1134" w:bottom="1134" w:left="1134" w:header="720" w:footer="720" w:gutter="0"/>
          <w:pgNumType w:start="1"/>
          <w:cols w:space="720"/>
          <w:docGrid w:linePitch="326"/>
        </w:sectPr>
      </w:pPr>
    </w:p>
    <w:p w:rsidR="00E440F6" w:rsidRDefault="00515D89">
      <w:pPr>
        <w:pStyle w:val="Proposal"/>
      </w:pPr>
      <w:r>
        <w:lastRenderedPageBreak/>
        <w:t>MOD</w:t>
      </w:r>
      <w:r>
        <w:tab/>
        <w:t>B9/347/21</w:t>
      </w:r>
      <w:r>
        <w:rPr>
          <w:vanish/>
          <w:color w:val="7F7F7F" w:themeColor="text1" w:themeTint="80"/>
          <w:vertAlign w:val="superscript"/>
        </w:rPr>
        <w:t>#32581</w:t>
      </w:r>
    </w:p>
    <w:p w:rsidR="00515D89" w:rsidRPr="00F50CBB" w:rsidRDefault="00515D89">
      <w:pPr>
        <w:pStyle w:val="TableNo"/>
      </w:pPr>
      <w:r w:rsidRPr="00342A7D">
        <w:t>TABLE</w:t>
      </w:r>
      <w:r w:rsidRPr="00F50CBB">
        <w:rPr>
          <w:w w:val="110"/>
        </w:rPr>
        <w:t xml:space="preserve"> </w:t>
      </w:r>
      <w:r w:rsidRPr="00EF300D">
        <w:t>1</w:t>
      </w:r>
      <w:r>
        <w:t>  </w:t>
      </w:r>
      <w:r w:rsidRPr="00F5119C">
        <w:t>  (</w:t>
      </w:r>
      <w:r>
        <w:rPr>
          <w:caps w:val="0"/>
        </w:rPr>
        <w:t>Rev</w:t>
      </w:r>
      <w:r>
        <w:t>. WRC</w:t>
      </w:r>
      <w:r>
        <w:noBreakHyphen/>
      </w:r>
      <w:del w:id="149" w:author="Brunet-Grange, Christiane" w:date="2015-11-17T17:12:00Z">
        <w:r w:rsidRPr="00F5119C" w:rsidDel="00AF431B">
          <w:delText>12</w:delText>
        </w:r>
      </w:del>
      <w:ins w:id="150" w:author="Brunet-Grange, Christiane" w:date="2015-11-17T17:12:00Z">
        <w:r w:rsidRPr="00F5119C">
          <w:t>1</w:t>
        </w:r>
        <w:r>
          <w:t>5</w:t>
        </w:r>
      </w:ins>
      <w:r w:rsidRPr="00F5119C">
        <w:t>)</w:t>
      </w:r>
    </w:p>
    <w:p w:rsidR="00515D89" w:rsidRPr="009C4C00" w:rsidRDefault="00515D89" w:rsidP="00515D89">
      <w:pPr>
        <w:pStyle w:val="Tabletitle"/>
      </w:pPr>
      <w:r w:rsidRPr="009C4C00">
        <w:t>Characteristics for terrestrial services</w:t>
      </w:r>
    </w:p>
    <w:tbl>
      <w:tblPr>
        <w:tblW w:w="15479" w:type="dxa"/>
        <w:jc w:val="center"/>
        <w:tblLayout w:type="fixed"/>
        <w:tblCellMar>
          <w:left w:w="0" w:type="dxa"/>
          <w:right w:w="0" w:type="dxa"/>
        </w:tblCellMar>
        <w:tblLook w:val="04A0" w:firstRow="1" w:lastRow="0" w:firstColumn="1" w:lastColumn="0" w:noHBand="0" w:noVBand="1"/>
      </w:tblPr>
      <w:tblGrid>
        <w:gridCol w:w="974"/>
        <w:gridCol w:w="725"/>
        <w:gridCol w:w="7097"/>
        <w:gridCol w:w="992"/>
        <w:gridCol w:w="749"/>
        <w:gridCol w:w="1094"/>
        <w:gridCol w:w="749"/>
        <w:gridCol w:w="749"/>
        <w:gridCol w:w="749"/>
        <w:gridCol w:w="749"/>
        <w:gridCol w:w="852"/>
      </w:tblGrid>
      <w:tr w:rsidR="00515D89" w:rsidRPr="00A315F9" w:rsidTr="00515D89">
        <w:trPr>
          <w:trHeight w:hRule="exact" w:val="3912"/>
          <w:tblHeader/>
          <w:jc w:val="center"/>
        </w:trPr>
        <w:tc>
          <w:tcPr>
            <w:tcW w:w="974" w:type="dxa"/>
            <w:tcBorders>
              <w:top w:val="single" w:sz="8" w:space="0" w:color="000000"/>
              <w:left w:val="single" w:sz="12" w:space="0" w:color="000000"/>
              <w:bottom w:val="single" w:sz="7" w:space="0" w:color="000000"/>
              <w:right w:val="single" w:sz="8" w:space="0" w:color="000000"/>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Column No.</w:t>
            </w:r>
          </w:p>
        </w:tc>
        <w:tc>
          <w:tcPr>
            <w:tcW w:w="725" w:type="dxa"/>
            <w:tcBorders>
              <w:top w:val="single" w:sz="8" w:space="0" w:color="000000"/>
              <w:left w:val="single" w:sz="8" w:space="0" w:color="000000"/>
              <w:bottom w:val="single" w:sz="7" w:space="0" w:color="000000"/>
              <w:right w:val="doub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Item identifier</w:t>
            </w:r>
          </w:p>
        </w:tc>
        <w:tc>
          <w:tcPr>
            <w:tcW w:w="7097" w:type="dxa"/>
            <w:tcBorders>
              <w:top w:val="single" w:sz="8" w:space="0" w:color="000000"/>
              <w:left w:val="double" w:sz="4" w:space="0" w:color="auto"/>
              <w:bottom w:val="single" w:sz="8" w:space="0" w:color="000000"/>
              <w:right w:val="double" w:sz="4" w:space="0" w:color="auto"/>
              <w:tl2br w:val="single" w:sz="4" w:space="0" w:color="auto"/>
            </w:tcBorders>
          </w:tcPr>
          <w:p w:rsidR="00515D89" w:rsidRPr="00A315F9" w:rsidRDefault="00515D89" w:rsidP="00515D89">
            <w:pPr>
              <w:tabs>
                <w:tab w:val="clear" w:pos="1134"/>
                <w:tab w:val="clear" w:pos="1871"/>
                <w:tab w:val="clear" w:pos="2268"/>
              </w:tabs>
              <w:overflowPunct/>
              <w:autoSpaceDE/>
              <w:autoSpaceDN/>
              <w:adjustRightInd/>
              <w:spacing w:before="1332" w:line="208" w:lineRule="auto"/>
              <w:ind w:right="1081"/>
              <w:jc w:val="right"/>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Notice related to</w:t>
            </w:r>
          </w:p>
          <w:p w:rsidR="00515D89" w:rsidRPr="00A315F9" w:rsidRDefault="00515D89" w:rsidP="00515D89">
            <w:pPr>
              <w:tabs>
                <w:tab w:val="clear" w:pos="1134"/>
                <w:tab w:val="clear" w:pos="1871"/>
                <w:tab w:val="clear" w:pos="2268"/>
              </w:tabs>
              <w:overflowPunct/>
              <w:autoSpaceDE/>
              <w:autoSpaceDN/>
              <w:adjustRightInd/>
              <w:spacing w:before="864"/>
              <w:ind w:right="2791"/>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Description of data items and requirements</w:t>
            </w:r>
          </w:p>
        </w:tc>
        <w:tc>
          <w:tcPr>
            <w:tcW w:w="992" w:type="dxa"/>
            <w:tcBorders>
              <w:top w:val="single" w:sz="4" w:space="0" w:color="auto"/>
              <w:left w:val="double" w:sz="4" w:space="0" w:color="auto"/>
              <w:bottom w:val="single" w:sz="4" w:space="0" w:color="auto"/>
              <w:right w:val="sing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6"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Broadcasting (sound and television) stations in </w:t>
            </w:r>
            <w:r w:rsidRPr="00A315F9">
              <w:rPr>
                <w:rFonts w:asciiTheme="majorBidi" w:eastAsiaTheme="minorHAnsi" w:hAnsiTheme="majorBidi" w:cstheme="majorBidi"/>
                <w:b/>
                <w:color w:val="000000"/>
                <w:sz w:val="18"/>
                <w:szCs w:val="18"/>
              </w:rPr>
              <w:br/>
              <w:t xml:space="preserve">the VHF/UHF bands up to 960 MHz, for the </w:t>
            </w:r>
            <w:r w:rsidRPr="00A315F9">
              <w:rPr>
                <w:rFonts w:asciiTheme="majorBidi" w:eastAsiaTheme="minorHAnsi" w:hAnsiTheme="majorBidi" w:cstheme="majorBidi"/>
                <w:b/>
                <w:color w:val="000000"/>
                <w:sz w:val="18"/>
                <w:szCs w:val="18"/>
              </w:rPr>
              <w:br/>
              <w:t>application of No. 11.2 and No. 9.21</w:t>
            </w:r>
          </w:p>
        </w:tc>
        <w:tc>
          <w:tcPr>
            <w:tcW w:w="749" w:type="dxa"/>
            <w:tcBorders>
              <w:top w:val="single" w:sz="4" w:space="0" w:color="auto"/>
              <w:left w:val="single" w:sz="4" w:space="0" w:color="auto"/>
              <w:bottom w:val="single" w:sz="4" w:space="0" w:color="auto"/>
              <w:right w:val="single" w:sz="12" w:space="0" w:color="000000"/>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Broadcasting (sound) stations in the LF/MF </w:t>
            </w:r>
            <w:r w:rsidRPr="00A315F9">
              <w:rPr>
                <w:rFonts w:asciiTheme="majorBidi" w:eastAsiaTheme="minorHAnsi" w:hAnsiTheme="majorBidi" w:cstheme="majorBidi"/>
                <w:b/>
                <w:color w:val="000000"/>
                <w:sz w:val="18"/>
                <w:szCs w:val="18"/>
              </w:rPr>
              <w:br/>
              <w:t>bands, for the application of No. 11.2</w:t>
            </w:r>
          </w:p>
        </w:tc>
        <w:tc>
          <w:tcPr>
            <w:tcW w:w="1094" w:type="dxa"/>
            <w:tcBorders>
              <w:top w:val="single" w:sz="4" w:space="0" w:color="auto"/>
              <w:left w:val="single" w:sz="12" w:space="0" w:color="000000"/>
              <w:bottom w:val="single" w:sz="4" w:space="0" w:color="auto"/>
              <w:right w:val="sing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Transmitting stations (except broadcasting </w:t>
            </w:r>
            <w:r w:rsidRPr="00A315F9">
              <w:rPr>
                <w:rFonts w:asciiTheme="majorBidi" w:eastAsiaTheme="minorHAnsi" w:hAnsiTheme="majorBidi" w:cstheme="majorBidi"/>
                <w:b/>
                <w:color w:val="000000"/>
                <w:sz w:val="18"/>
                <w:szCs w:val="18"/>
              </w:rPr>
              <w:br/>
              <w:t xml:space="preserve">stations in the planned LF/MF bands, in the HF </w:t>
            </w:r>
            <w:r w:rsidRPr="00A315F9">
              <w:rPr>
                <w:rFonts w:asciiTheme="majorBidi" w:eastAsiaTheme="minorHAnsi" w:hAnsiTheme="majorBidi" w:cstheme="majorBidi"/>
                <w:b/>
                <w:color w:val="000000"/>
                <w:sz w:val="18"/>
                <w:szCs w:val="18"/>
              </w:rPr>
              <w:br/>
              <w:t xml:space="preserve">bands governed by Article 12, and in the </w:t>
            </w:r>
            <w:r w:rsidRPr="00A315F9">
              <w:rPr>
                <w:rFonts w:asciiTheme="majorBidi" w:eastAsiaTheme="minorHAnsi" w:hAnsiTheme="majorBidi" w:cstheme="majorBidi"/>
                <w:b/>
                <w:color w:val="000000"/>
                <w:sz w:val="18"/>
                <w:szCs w:val="18"/>
              </w:rPr>
              <w:br/>
              <w:t xml:space="preserve">VHF/UHF bands up to 960 MHz), for the </w:t>
            </w:r>
            <w:r w:rsidRPr="00A315F9">
              <w:rPr>
                <w:rFonts w:asciiTheme="majorBidi" w:eastAsiaTheme="minorHAnsi" w:hAnsiTheme="majorBidi" w:cstheme="majorBidi"/>
                <w:b/>
                <w:color w:val="000000"/>
                <w:sz w:val="18"/>
                <w:szCs w:val="18"/>
              </w:rPr>
              <w:br/>
              <w:t>application of No. 11.2 and No. 9.21</w:t>
            </w:r>
          </w:p>
        </w:tc>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Receiving land stations, for the application of </w:t>
            </w:r>
            <w:r w:rsidRPr="00A315F9">
              <w:rPr>
                <w:rFonts w:asciiTheme="majorBidi" w:eastAsiaTheme="minorHAnsi" w:hAnsiTheme="majorBidi" w:cstheme="majorBidi"/>
                <w:b/>
                <w:color w:val="000000"/>
                <w:sz w:val="18"/>
                <w:szCs w:val="18"/>
              </w:rPr>
              <w:br/>
              <w:t>No. 11.9 and No. 9.21</w:t>
            </w:r>
          </w:p>
        </w:tc>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Typical transmitting stations, for the application </w:t>
            </w:r>
            <w:r w:rsidRPr="00A315F9">
              <w:rPr>
                <w:rFonts w:asciiTheme="majorBidi" w:eastAsiaTheme="minorHAnsi" w:hAnsiTheme="majorBidi" w:cstheme="majorBidi"/>
                <w:b/>
                <w:color w:val="000000"/>
                <w:sz w:val="18"/>
                <w:szCs w:val="18"/>
              </w:rPr>
              <w:br/>
              <w:t>of No. 11.17</w:t>
            </w:r>
          </w:p>
        </w:tc>
        <w:tc>
          <w:tcPr>
            <w:tcW w:w="749" w:type="dxa"/>
            <w:tcBorders>
              <w:top w:val="single" w:sz="4" w:space="0" w:color="auto"/>
              <w:left w:val="single" w:sz="4" w:space="0" w:color="auto"/>
              <w:bottom w:val="single" w:sz="4" w:space="0" w:color="auto"/>
              <w:right w:val="single" w:sz="12" w:space="0" w:color="000000"/>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Maritime mobile frequency allotment, for the </w:t>
            </w:r>
            <w:r w:rsidRPr="00A315F9">
              <w:rPr>
                <w:rFonts w:asciiTheme="majorBidi" w:eastAsiaTheme="minorHAnsi" w:hAnsiTheme="majorBidi" w:cstheme="majorBidi"/>
                <w:b/>
                <w:color w:val="000000"/>
                <w:sz w:val="18"/>
                <w:szCs w:val="18"/>
              </w:rPr>
              <w:br/>
              <w:t>application of plan modification under Appendix </w:t>
            </w:r>
            <w:r w:rsidRPr="00A315F9">
              <w:rPr>
                <w:rFonts w:asciiTheme="majorBidi" w:eastAsiaTheme="minorHAnsi" w:hAnsiTheme="majorBidi" w:cstheme="majorBidi"/>
                <w:b/>
                <w:color w:val="000000"/>
                <w:sz w:val="18"/>
                <w:szCs w:val="18"/>
              </w:rPr>
              <w:br/>
              <w:t>25 (Nos. 25/1.1.1, 25/1.1.2, 25/1.25)</w:t>
            </w:r>
          </w:p>
        </w:tc>
        <w:tc>
          <w:tcPr>
            <w:tcW w:w="749" w:type="dxa"/>
            <w:tcBorders>
              <w:top w:val="single" w:sz="4" w:space="0" w:color="auto"/>
              <w:left w:val="single" w:sz="12" w:space="0" w:color="000000"/>
              <w:bottom w:val="single" w:sz="4" w:space="0" w:color="auto"/>
              <w:right w:val="double" w:sz="4" w:space="0" w:color="auto"/>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line="197" w:lineRule="exact"/>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Broadcasting stations in the HF bands, for the </w:t>
            </w:r>
            <w:r w:rsidRPr="00A315F9">
              <w:rPr>
                <w:rFonts w:asciiTheme="majorBidi" w:eastAsiaTheme="minorHAnsi" w:hAnsiTheme="majorBidi" w:cstheme="majorBidi"/>
                <w:b/>
                <w:color w:val="000000"/>
                <w:sz w:val="18"/>
                <w:szCs w:val="18"/>
              </w:rPr>
              <w:br/>
              <w:t>application of No. 12.16</w:t>
            </w:r>
          </w:p>
        </w:tc>
        <w:tc>
          <w:tcPr>
            <w:tcW w:w="852" w:type="dxa"/>
            <w:tcBorders>
              <w:top w:val="single" w:sz="4" w:space="0" w:color="auto"/>
              <w:left w:val="double" w:sz="4" w:space="0" w:color="auto"/>
              <w:bottom w:val="single" w:sz="4" w:space="0" w:color="auto"/>
              <w:right w:val="single" w:sz="12" w:space="0" w:color="000000"/>
            </w:tcBorders>
            <w:textDirection w:val="btLr"/>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Item identifier</w:t>
            </w:r>
          </w:p>
        </w:tc>
      </w:tr>
      <w:tr w:rsidR="00515D89" w:rsidRPr="00A315F9" w:rsidTr="00515D89">
        <w:trPr>
          <w:jc w:val="center"/>
        </w:trPr>
        <w:tc>
          <w:tcPr>
            <w:tcW w:w="974" w:type="dxa"/>
            <w:tcBorders>
              <w:top w:val="single" w:sz="2" w:space="0" w:color="000000"/>
              <w:left w:val="single" w:sz="12" w:space="0" w:color="000000"/>
              <w:bottom w:val="single" w:sz="2" w:space="0" w:color="000000"/>
              <w:right w:val="single" w:sz="8" w:space="0" w:color="000000"/>
            </w:tcBorders>
          </w:tcPr>
          <w:p w:rsidR="00515D89" w:rsidRPr="00A315F9" w:rsidRDefault="00515D89" w:rsidP="00515D89">
            <w:pPr>
              <w:keepNext/>
              <w:tabs>
                <w:tab w:val="clear" w:pos="1134"/>
                <w:tab w:val="clear" w:pos="1871"/>
                <w:tab w:val="clear" w:pos="2268"/>
              </w:tabs>
              <w:overflowPunct/>
              <w:autoSpaceDE/>
              <w:autoSpaceDN/>
              <w:adjustRightInd/>
              <w:spacing w:before="0"/>
              <w:ind w:left="67"/>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1.5.10</w:t>
            </w:r>
          </w:p>
        </w:tc>
        <w:tc>
          <w:tcPr>
            <w:tcW w:w="725" w:type="dxa"/>
            <w:tcBorders>
              <w:top w:val="single" w:sz="2" w:space="0" w:color="000000"/>
              <w:left w:val="single" w:sz="8" w:space="0" w:color="000000"/>
              <w:bottom w:val="single" w:sz="2" w:space="0" w:color="000000"/>
              <w:right w:val="doub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color w:val="000000"/>
                <w:sz w:val="18"/>
                <w:szCs w:val="18"/>
              </w:rPr>
            </w:pPr>
          </w:p>
        </w:tc>
        <w:tc>
          <w:tcPr>
            <w:tcW w:w="7097" w:type="dxa"/>
            <w:tcBorders>
              <w:top w:val="single" w:sz="2" w:space="0" w:color="000000"/>
              <w:left w:val="double" w:sz="4" w:space="0" w:color="auto"/>
              <w:bottom w:val="single" w:sz="2" w:space="0" w:color="000000"/>
              <w:right w:val="doub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line="266" w:lineRule="auto"/>
              <w:ind w:left="180" w:right="144"/>
              <w:textAlignment w:val="auto"/>
              <w:rPr>
                <w:rFonts w:asciiTheme="majorBidi" w:eastAsiaTheme="minorHAnsi" w:hAnsiTheme="majorBidi" w:cstheme="majorBidi"/>
                <w:b/>
                <w:sz w:val="18"/>
                <w:szCs w:val="18"/>
              </w:rPr>
            </w:pPr>
            <w:r w:rsidRPr="00A315F9">
              <w:rPr>
                <w:rFonts w:eastAsiaTheme="minorHAnsi"/>
                <w:b/>
                <w:sz w:val="18"/>
                <w:szCs w:val="18"/>
              </w:rPr>
              <w:t>For digital broadcasting (</w:t>
            </w:r>
            <w:r w:rsidRPr="00A315F9">
              <w:rPr>
                <w:rFonts w:ascii="Times New Roman Bold" w:eastAsiaTheme="minorHAnsi" w:hAnsi="Times New Roman Bold" w:cs="Times New Roman Bold"/>
                <w:b/>
                <w:sz w:val="18"/>
                <w:szCs w:val="18"/>
              </w:rPr>
              <w:t>except assignments</w:t>
            </w:r>
            <w:r w:rsidRPr="00A315F9">
              <w:rPr>
                <w:rFonts w:eastAsiaTheme="minorHAnsi"/>
                <w:b/>
                <w:sz w:val="18"/>
                <w:szCs w:val="18"/>
              </w:rPr>
              <w:t xml:space="preserve"> subject</w:t>
            </w:r>
            <w:r w:rsidRPr="00A315F9">
              <w:rPr>
                <w:rFonts w:asciiTheme="majorBidi" w:eastAsiaTheme="minorHAnsi" w:hAnsiTheme="majorBidi" w:cstheme="majorBidi"/>
                <w:b/>
                <w:sz w:val="18"/>
                <w:szCs w:val="18"/>
              </w:rPr>
              <w:t xml:space="preserve"> to § 5.1.3 of the GE06 Regional Agreement):</w:t>
            </w:r>
          </w:p>
        </w:tc>
        <w:tc>
          <w:tcPr>
            <w:tcW w:w="992" w:type="dxa"/>
            <w:tcBorders>
              <w:top w:val="single" w:sz="4" w:space="0" w:color="auto"/>
              <w:left w:val="double" w:sz="4" w:space="0" w:color="auto"/>
              <w:bottom w:val="single" w:sz="4" w:space="0" w:color="auto"/>
              <w:right w:val="sing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12" w:space="0" w:color="000000"/>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1094" w:type="dxa"/>
            <w:tcBorders>
              <w:top w:val="single" w:sz="4" w:space="0" w:color="auto"/>
              <w:left w:val="single" w:sz="12" w:space="0" w:color="000000"/>
              <w:bottom w:val="single" w:sz="4" w:space="0" w:color="auto"/>
              <w:right w:val="sing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12" w:space="0" w:color="000000"/>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12" w:space="0" w:color="000000"/>
              <w:bottom w:val="single" w:sz="4" w:space="0" w:color="auto"/>
              <w:right w:val="double" w:sz="4" w:space="0" w:color="auto"/>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852" w:type="dxa"/>
            <w:tcBorders>
              <w:top w:val="single" w:sz="4" w:space="0" w:color="auto"/>
              <w:left w:val="double" w:sz="4" w:space="0" w:color="auto"/>
              <w:bottom w:val="single" w:sz="4" w:space="0" w:color="auto"/>
              <w:right w:val="single" w:sz="12" w:space="0" w:color="000000"/>
            </w:tcBorders>
          </w:tcPr>
          <w:p w:rsidR="00515D89" w:rsidRPr="00A315F9" w:rsidRDefault="00515D89" w:rsidP="00515D89">
            <w:pPr>
              <w:keepNext/>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color w:val="000000"/>
                <w:sz w:val="18"/>
                <w:szCs w:val="18"/>
              </w:rPr>
            </w:pPr>
          </w:p>
        </w:tc>
      </w:tr>
      <w:tr w:rsidR="00515D89" w:rsidRPr="00A315F9" w:rsidTr="00515D89">
        <w:trPr>
          <w:jc w:val="center"/>
        </w:trPr>
        <w:tc>
          <w:tcPr>
            <w:tcW w:w="974" w:type="dxa"/>
            <w:tcBorders>
              <w:top w:val="single" w:sz="2" w:space="0" w:color="000000"/>
              <w:left w:val="single" w:sz="12" w:space="0" w:color="000000"/>
              <w:bottom w:val="single" w:sz="2" w:space="0" w:color="000000"/>
              <w:right w:val="single" w:sz="8" w:space="0" w:color="000000"/>
            </w:tcBorders>
          </w:tcPr>
          <w:p w:rsidR="00515D89" w:rsidRPr="00A315F9" w:rsidRDefault="00515D89" w:rsidP="00515D89">
            <w:pPr>
              <w:tabs>
                <w:tab w:val="clear" w:pos="1134"/>
                <w:tab w:val="clear" w:pos="1871"/>
                <w:tab w:val="clear" w:pos="2268"/>
              </w:tabs>
              <w:overflowPunct/>
              <w:autoSpaceDE/>
              <w:autoSpaceDN/>
              <w:adjustRightInd/>
              <w:spacing w:before="0"/>
              <w:ind w:left="67"/>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1.5.10.1</w:t>
            </w:r>
          </w:p>
        </w:tc>
        <w:tc>
          <w:tcPr>
            <w:tcW w:w="725" w:type="dxa"/>
            <w:tcBorders>
              <w:top w:val="single" w:sz="2" w:space="0" w:color="000000"/>
              <w:left w:val="single" w:sz="8" w:space="0" w:color="000000"/>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43"/>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1EO</w:t>
            </w:r>
          </w:p>
        </w:tc>
        <w:tc>
          <w:tcPr>
            <w:tcW w:w="7097" w:type="dxa"/>
            <w:tcBorders>
              <w:top w:val="single" w:sz="2" w:space="0" w:color="000000"/>
              <w:left w:val="double" w:sz="4" w:space="0" w:color="auto"/>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313"/>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the frequency offset, in kHz</w:t>
            </w:r>
          </w:p>
          <w:p w:rsidR="00515D89" w:rsidRPr="00A315F9" w:rsidRDefault="00515D89" w:rsidP="00515D89">
            <w:pPr>
              <w:tabs>
                <w:tab w:val="clear" w:pos="1134"/>
                <w:tab w:val="clear" w:pos="1871"/>
                <w:tab w:val="clear" w:pos="2268"/>
              </w:tabs>
              <w:overflowPunct/>
              <w:autoSpaceDE/>
              <w:autoSpaceDN/>
              <w:adjustRightInd/>
              <w:spacing w:before="0"/>
              <w:ind w:left="504" w:right="576"/>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 xml:space="preserve">Required </w:t>
            </w:r>
            <w:del w:id="151" w:author="Monnier, Helene" w:date="2015-11-16T19:48:00Z">
              <w:r w:rsidRPr="00A315F9" w:rsidDel="00976B5D">
                <w:rPr>
                  <w:rFonts w:asciiTheme="majorBidi" w:eastAsiaTheme="minorHAnsi" w:hAnsiTheme="majorBidi" w:cstheme="majorBidi"/>
                  <w:color w:val="000000"/>
                  <w:sz w:val="18"/>
                  <w:szCs w:val="18"/>
                  <w:rPrChange w:id="152" w:author="Monnier, Helene" w:date="2015-11-16T19:48:00Z">
                    <w:rPr>
                      <w:rFonts w:asciiTheme="majorBidi" w:eastAsiaTheme="minorHAnsi" w:hAnsiTheme="majorBidi" w:cstheme="majorBidi"/>
                      <w:color w:val="000000"/>
                      <w:sz w:val="18"/>
                      <w:szCs w:val="18"/>
                      <w:lang w:val="en-US"/>
                    </w:rPr>
                  </w:rPrChange>
                </w:rPr>
                <w:delText xml:space="preserve">for an assignment subject to the GE06 Regional </w:delText>
              </w:r>
              <w:r w:rsidRPr="00A315F9" w:rsidDel="00976B5D">
                <w:rPr>
                  <w:rFonts w:asciiTheme="majorBidi" w:eastAsiaTheme="minorHAnsi" w:hAnsiTheme="majorBidi" w:cstheme="majorBidi"/>
                  <w:color w:val="000000"/>
                  <w:sz w:val="18"/>
                  <w:szCs w:val="18"/>
                  <w:rPrChange w:id="153" w:author="Monnier, Helene" w:date="2015-11-16T19:49:00Z">
                    <w:rPr>
                      <w:rFonts w:asciiTheme="majorBidi" w:eastAsiaTheme="minorHAnsi" w:hAnsiTheme="majorBidi" w:cstheme="majorBidi"/>
                      <w:color w:val="000000"/>
                      <w:sz w:val="18"/>
                      <w:szCs w:val="18"/>
                      <w:lang w:val="en-US"/>
                    </w:rPr>
                  </w:rPrChange>
                </w:rPr>
                <w:delText xml:space="preserve">Agreement </w:delText>
              </w:r>
            </w:del>
            <w:r w:rsidRPr="00A315F9">
              <w:rPr>
                <w:rFonts w:asciiTheme="majorBidi" w:eastAsiaTheme="minorHAnsi" w:hAnsiTheme="majorBidi" w:cstheme="majorBidi"/>
                <w:color w:val="000000"/>
                <w:sz w:val="18"/>
                <w:szCs w:val="18"/>
              </w:rPr>
              <w:t>if the centre frequency of the emission is offset from the assigned frequency</w:t>
            </w:r>
            <w:del w:id="154" w:author="Monnier, Helene" w:date="2015-11-16T19:48:00Z">
              <w:r w:rsidRPr="00A315F9" w:rsidDel="00976B5D">
                <w:rPr>
                  <w:rFonts w:asciiTheme="majorBidi" w:eastAsiaTheme="minorHAnsi" w:hAnsiTheme="majorBidi" w:cstheme="majorBidi"/>
                  <w:color w:val="000000"/>
                  <w:sz w:val="18"/>
                  <w:szCs w:val="18"/>
                  <w:rPrChange w:id="155" w:author="Monnier, Helene" w:date="2015-11-16T19:48:00Z">
                    <w:rPr>
                      <w:rFonts w:asciiTheme="majorBidi" w:eastAsiaTheme="minorHAnsi" w:hAnsiTheme="majorBidi" w:cstheme="majorBidi"/>
                      <w:color w:val="000000"/>
                      <w:sz w:val="18"/>
                      <w:szCs w:val="18"/>
                      <w:lang w:val="en-US"/>
                    </w:rPr>
                  </w:rPrChange>
                </w:rPr>
                <w:delText>, and optional for assignments not subject to this Agreement</w:delText>
              </w:r>
            </w:del>
          </w:p>
        </w:tc>
        <w:tc>
          <w:tcPr>
            <w:tcW w:w="992" w:type="dxa"/>
            <w:tcBorders>
              <w:top w:val="single" w:sz="4" w:space="0" w:color="auto"/>
              <w:left w:val="doub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w:t>
            </w:r>
          </w:p>
        </w:tc>
        <w:tc>
          <w:tcPr>
            <w:tcW w:w="749" w:type="dxa"/>
            <w:tcBorders>
              <w:top w:val="single" w:sz="4" w:space="0" w:color="auto"/>
              <w:left w:val="single" w:sz="4" w:space="0" w:color="auto"/>
              <w:bottom w:val="single" w:sz="4" w:space="0" w:color="auto"/>
              <w:right w:val="single" w:sz="12" w:space="0" w:color="000000"/>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1094" w:type="dxa"/>
            <w:tcBorders>
              <w:top w:val="single" w:sz="4" w:space="0" w:color="auto"/>
              <w:left w:val="single" w:sz="12" w:space="0" w:color="000000"/>
              <w:bottom w:val="single" w:sz="4" w:space="0" w:color="auto"/>
              <w:right w:val="sing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4" w:space="0" w:color="auto"/>
              <w:bottom w:val="single" w:sz="4" w:space="0" w:color="auto"/>
              <w:right w:val="single" w:sz="12" w:space="0" w:color="000000"/>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749" w:type="dxa"/>
            <w:tcBorders>
              <w:top w:val="single" w:sz="4" w:space="0" w:color="auto"/>
              <w:left w:val="single" w:sz="12" w:space="0" w:color="000000"/>
              <w:bottom w:val="single" w:sz="4" w:space="0" w:color="auto"/>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852" w:type="dxa"/>
            <w:tcBorders>
              <w:top w:val="single" w:sz="4" w:space="0" w:color="auto"/>
              <w:left w:val="double" w:sz="4" w:space="0" w:color="auto"/>
              <w:bottom w:val="single" w:sz="4" w:space="0" w:color="auto"/>
              <w:right w:val="single" w:sz="12" w:space="0" w:color="000000"/>
            </w:tcBorders>
          </w:tcPr>
          <w:p w:rsidR="00515D89" w:rsidRPr="00A315F9" w:rsidRDefault="00515D89" w:rsidP="00515D89">
            <w:pPr>
              <w:tabs>
                <w:tab w:val="clear" w:pos="1134"/>
                <w:tab w:val="clear" w:pos="1871"/>
                <w:tab w:val="clear" w:pos="2268"/>
              </w:tabs>
              <w:overflowPunct/>
              <w:autoSpaceDE/>
              <w:autoSpaceDN/>
              <w:adjustRightInd/>
              <w:spacing w:before="0"/>
              <w:ind w:left="43"/>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1EO</w:t>
            </w:r>
          </w:p>
        </w:tc>
      </w:tr>
      <w:tr w:rsidR="00515D89" w:rsidRPr="00A315F9" w:rsidTr="00515D89">
        <w:trPr>
          <w:jc w:val="center"/>
        </w:trPr>
        <w:tc>
          <w:tcPr>
            <w:tcW w:w="974" w:type="dxa"/>
            <w:tcBorders>
              <w:top w:val="single" w:sz="2" w:space="0" w:color="000000"/>
              <w:left w:val="single" w:sz="12" w:space="0" w:color="000000"/>
              <w:bottom w:val="single" w:sz="2" w:space="0" w:color="000000"/>
              <w:right w:val="single" w:sz="8" w:space="0" w:color="000000"/>
            </w:tcBorders>
          </w:tcPr>
          <w:p w:rsidR="00515D89" w:rsidRPr="00A315F9" w:rsidRDefault="00515D89" w:rsidP="00515D89">
            <w:pPr>
              <w:tabs>
                <w:tab w:val="clear" w:pos="1134"/>
                <w:tab w:val="clear" w:pos="1871"/>
                <w:tab w:val="clear" w:pos="2268"/>
              </w:tabs>
              <w:overflowPunct/>
              <w:autoSpaceDE/>
              <w:autoSpaceDN/>
              <w:adjustRightInd/>
              <w:spacing w:before="0"/>
              <w:ind w:left="62"/>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w:t>
            </w:r>
          </w:p>
        </w:tc>
        <w:tc>
          <w:tcPr>
            <w:tcW w:w="725" w:type="dxa"/>
            <w:tcBorders>
              <w:top w:val="single" w:sz="2" w:space="0" w:color="000000"/>
              <w:left w:val="single" w:sz="8" w:space="0" w:color="000000"/>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color w:val="000000"/>
                <w:sz w:val="18"/>
                <w:szCs w:val="18"/>
              </w:rPr>
            </w:pPr>
          </w:p>
        </w:tc>
        <w:tc>
          <w:tcPr>
            <w:tcW w:w="7097" w:type="dxa"/>
            <w:tcBorders>
              <w:top w:val="single" w:sz="2" w:space="0" w:color="000000"/>
              <w:left w:val="double" w:sz="4" w:space="0" w:color="auto"/>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494" w:hanging="454"/>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 xml:space="preserve">CLASS OF EMISSION AND NECESSARY BANDWIDTH </w:t>
            </w:r>
            <w:r w:rsidRPr="00A315F9">
              <w:rPr>
                <w:rFonts w:asciiTheme="majorBidi" w:eastAsiaTheme="minorHAnsi" w:hAnsiTheme="majorBidi" w:cstheme="majorBidi"/>
                <w:b/>
                <w:color w:val="000000"/>
                <w:sz w:val="18"/>
                <w:szCs w:val="18"/>
              </w:rPr>
              <w:br/>
            </w:r>
            <w:r w:rsidRPr="00A315F9">
              <w:rPr>
                <w:rFonts w:asciiTheme="majorBidi" w:eastAsiaTheme="minorHAnsi" w:hAnsiTheme="majorBidi" w:cstheme="majorBidi"/>
                <w:i/>
                <w:color w:val="000000"/>
                <w:sz w:val="18"/>
                <w:szCs w:val="18"/>
              </w:rPr>
              <w:t>(in accordance with Article </w:t>
            </w:r>
            <w:r w:rsidRPr="00A315F9">
              <w:rPr>
                <w:rFonts w:asciiTheme="majorBidi" w:eastAsiaTheme="minorHAnsi" w:hAnsiTheme="majorBidi" w:cstheme="majorBidi"/>
                <w:b/>
                <w:i/>
                <w:color w:val="000000"/>
                <w:sz w:val="18"/>
                <w:szCs w:val="18"/>
              </w:rPr>
              <w:t>2</w:t>
            </w:r>
            <w:r w:rsidRPr="00A315F9">
              <w:rPr>
                <w:rFonts w:asciiTheme="majorBidi" w:eastAsiaTheme="minorHAnsi" w:hAnsiTheme="majorBidi" w:cstheme="majorBidi"/>
                <w:i/>
                <w:color w:val="000000"/>
                <w:sz w:val="18"/>
                <w:szCs w:val="18"/>
              </w:rPr>
              <w:t xml:space="preserve"> and Appendix </w:t>
            </w:r>
            <w:r w:rsidRPr="00A315F9">
              <w:rPr>
                <w:rFonts w:asciiTheme="majorBidi" w:eastAsiaTheme="minorHAnsi" w:hAnsiTheme="majorBidi" w:cstheme="majorBidi"/>
                <w:b/>
                <w:i/>
                <w:color w:val="000000"/>
                <w:sz w:val="18"/>
                <w:szCs w:val="18"/>
              </w:rPr>
              <w:t>1</w:t>
            </w:r>
            <w:r w:rsidRPr="00A315F9">
              <w:rPr>
                <w:rFonts w:asciiTheme="majorBidi" w:eastAsiaTheme="minorHAnsi" w:hAnsiTheme="majorBidi" w:cstheme="majorBidi"/>
                <w:i/>
                <w:color w:val="000000"/>
                <w:sz w:val="18"/>
                <w:szCs w:val="18"/>
              </w:rPr>
              <w:t>)</w:t>
            </w:r>
          </w:p>
        </w:tc>
        <w:tc>
          <w:tcPr>
            <w:tcW w:w="6683" w:type="dxa"/>
            <w:gridSpan w:val="8"/>
            <w:tcBorders>
              <w:top w:val="single" w:sz="4" w:space="0" w:color="auto"/>
              <w:left w:val="double" w:sz="4" w:space="0" w:color="auto"/>
              <w:bottom w:val="single" w:sz="4" w:space="0" w:color="auto"/>
              <w:right w:val="single" w:sz="12" w:space="0" w:color="000000"/>
            </w:tcBorders>
            <w:shd w:val="clear" w:color="auto" w:fill="BFBFBF" w:themeFill="background1" w:themeFillShade="BF"/>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r>
      <w:tr w:rsidR="00515D89" w:rsidRPr="00A315F9" w:rsidTr="00515D89">
        <w:trPr>
          <w:jc w:val="center"/>
        </w:trPr>
        <w:tc>
          <w:tcPr>
            <w:tcW w:w="974" w:type="dxa"/>
            <w:tcBorders>
              <w:top w:val="single" w:sz="2" w:space="0" w:color="000000"/>
              <w:left w:val="single" w:sz="12" w:space="0" w:color="000000"/>
              <w:bottom w:val="single" w:sz="2" w:space="0" w:color="000000"/>
              <w:right w:val="single" w:sz="8" w:space="0" w:color="000000"/>
            </w:tcBorders>
          </w:tcPr>
          <w:p w:rsidR="00515D89" w:rsidRPr="00A315F9" w:rsidRDefault="00515D89" w:rsidP="00515D89">
            <w:pPr>
              <w:tabs>
                <w:tab w:val="clear" w:pos="1134"/>
                <w:tab w:val="clear" w:pos="1871"/>
                <w:tab w:val="clear" w:pos="2268"/>
                <w:tab w:val="decimal" w:pos="172"/>
              </w:tabs>
              <w:overflowPunct/>
              <w:autoSpaceDE/>
              <w:autoSpaceDN/>
              <w:adjustRightInd/>
              <w:spacing w:before="0"/>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7.1</w:t>
            </w:r>
          </w:p>
        </w:tc>
        <w:tc>
          <w:tcPr>
            <w:tcW w:w="725" w:type="dxa"/>
            <w:tcBorders>
              <w:top w:val="single" w:sz="2" w:space="0" w:color="000000"/>
              <w:left w:val="single" w:sz="8" w:space="0" w:color="000000"/>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38"/>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7A</w:t>
            </w:r>
          </w:p>
        </w:tc>
        <w:tc>
          <w:tcPr>
            <w:tcW w:w="7097" w:type="dxa"/>
            <w:tcBorders>
              <w:top w:val="single" w:sz="2" w:space="0" w:color="000000"/>
              <w:left w:val="double" w:sz="4" w:space="0" w:color="auto"/>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36" w:line="208" w:lineRule="auto"/>
              <w:ind w:left="128"/>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the class of emission</w:t>
            </w:r>
          </w:p>
          <w:p w:rsidR="00515D89" w:rsidRPr="00A315F9" w:rsidRDefault="00515D89" w:rsidP="00515D89">
            <w:pPr>
              <w:tabs>
                <w:tab w:val="clear" w:pos="1134"/>
                <w:tab w:val="clear" w:pos="1871"/>
                <w:tab w:val="clear" w:pos="2268"/>
              </w:tabs>
              <w:overflowPunct/>
              <w:autoSpaceDE/>
              <w:autoSpaceDN/>
              <w:adjustRightInd/>
              <w:spacing w:before="0"/>
              <w:ind w:left="323" w:right="612" w:firstLine="34"/>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 xml:space="preserve">In the case of a VHF/UHF broadcasting station, required for </w:t>
            </w:r>
            <w:ins w:id="156" w:author="Monnier, Helene" w:date="2015-11-16T19:49:00Z">
              <w:r w:rsidRPr="00A315F9">
                <w:rPr>
                  <w:rFonts w:asciiTheme="majorBidi" w:eastAsiaTheme="minorHAnsi" w:hAnsiTheme="majorBidi" w:cstheme="majorBidi"/>
                  <w:color w:val="000000"/>
                  <w:sz w:val="18"/>
                  <w:szCs w:val="18"/>
                  <w:rPrChange w:id="157" w:author="Monnier, Helene" w:date="2015-11-16T19:49:00Z">
                    <w:rPr>
                      <w:rFonts w:asciiTheme="majorBidi" w:eastAsiaTheme="minorHAnsi" w:hAnsiTheme="majorBidi" w:cstheme="majorBidi"/>
                      <w:color w:val="000000"/>
                      <w:sz w:val="18"/>
                      <w:szCs w:val="18"/>
                      <w:lang w:val="en-US"/>
                    </w:rPr>
                  </w:rPrChange>
                </w:rPr>
                <w:t xml:space="preserve">digital broadcasting </w:t>
              </w:r>
            </w:ins>
            <w:r w:rsidRPr="00A315F9">
              <w:rPr>
                <w:rFonts w:asciiTheme="majorBidi" w:eastAsiaTheme="minorHAnsi" w:hAnsiTheme="majorBidi" w:cstheme="majorBidi"/>
                <w:color w:val="000000"/>
                <w:sz w:val="18"/>
                <w:szCs w:val="18"/>
              </w:rPr>
              <w:t>assignments</w:t>
            </w:r>
            <w:del w:id="158" w:author="Monnier, Helene" w:date="2015-11-16T19:49:00Z">
              <w:r w:rsidRPr="00A315F9" w:rsidDel="00976B5D">
                <w:rPr>
                  <w:rFonts w:asciiTheme="majorBidi" w:eastAsiaTheme="minorHAnsi" w:hAnsiTheme="majorBidi" w:cstheme="majorBidi"/>
                  <w:color w:val="000000"/>
                  <w:sz w:val="18"/>
                  <w:szCs w:val="18"/>
                </w:rPr>
                <w:delText xml:space="preserve"> </w:delText>
              </w:r>
              <w:r w:rsidRPr="00A315F9" w:rsidDel="00976B5D">
                <w:rPr>
                  <w:rFonts w:asciiTheme="majorBidi" w:eastAsiaTheme="minorHAnsi" w:hAnsiTheme="majorBidi" w:cstheme="majorBidi"/>
                  <w:color w:val="000000"/>
                  <w:sz w:val="18"/>
                  <w:szCs w:val="18"/>
                  <w:rPrChange w:id="159" w:author="Monnier, Helene" w:date="2015-11-16T19:50:00Z">
                    <w:rPr>
                      <w:rFonts w:asciiTheme="majorBidi" w:eastAsiaTheme="minorHAnsi" w:hAnsiTheme="majorBidi" w:cstheme="majorBidi"/>
                      <w:color w:val="000000"/>
                      <w:sz w:val="18"/>
                      <w:szCs w:val="18"/>
                      <w:lang w:val="en-US"/>
                    </w:rPr>
                  </w:rPrChange>
                </w:rPr>
                <w:delText>subject to § 5.1.3 of the GE06 Regional Agreement</w:delText>
              </w:r>
            </w:del>
          </w:p>
        </w:tc>
        <w:tc>
          <w:tcPr>
            <w:tcW w:w="992" w:type="dxa"/>
            <w:tcBorders>
              <w:top w:val="single" w:sz="4" w:space="0" w:color="auto"/>
              <w:left w:val="doub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w:t>
            </w:r>
          </w:p>
        </w:tc>
        <w:tc>
          <w:tcPr>
            <w:tcW w:w="749" w:type="dxa"/>
            <w:tcBorders>
              <w:top w:val="single" w:sz="4" w:space="0" w:color="auto"/>
              <w:left w:val="single" w:sz="4" w:space="0" w:color="auto"/>
              <w:bottom w:val="single" w:sz="4" w:space="0" w:color="auto"/>
              <w:right w:val="single" w:sz="12" w:space="0" w:color="000000"/>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1094" w:type="dxa"/>
            <w:tcBorders>
              <w:top w:val="single" w:sz="4" w:space="0" w:color="auto"/>
              <w:left w:val="single" w:sz="12" w:space="0" w:color="000000"/>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12" w:space="0" w:color="000000"/>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12" w:space="0" w:color="000000"/>
              <w:bottom w:val="single" w:sz="4" w:space="0" w:color="auto"/>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textAlignment w:val="auto"/>
              <w:rPr>
                <w:rFonts w:asciiTheme="majorBidi" w:eastAsiaTheme="minorHAnsi" w:hAnsiTheme="majorBidi" w:cstheme="majorBidi"/>
                <w:b/>
                <w:bCs/>
                <w:color w:val="000000"/>
                <w:sz w:val="18"/>
                <w:szCs w:val="18"/>
              </w:rPr>
            </w:pPr>
          </w:p>
        </w:tc>
        <w:tc>
          <w:tcPr>
            <w:tcW w:w="852" w:type="dxa"/>
            <w:tcBorders>
              <w:top w:val="single" w:sz="4" w:space="0" w:color="auto"/>
              <w:left w:val="double" w:sz="4" w:space="0" w:color="auto"/>
              <w:bottom w:val="single" w:sz="4" w:space="0" w:color="auto"/>
              <w:right w:val="single" w:sz="12" w:space="0" w:color="000000"/>
            </w:tcBorders>
          </w:tcPr>
          <w:p w:rsidR="00515D89" w:rsidRPr="00A315F9" w:rsidRDefault="00515D89" w:rsidP="00515D89">
            <w:pPr>
              <w:tabs>
                <w:tab w:val="clear" w:pos="1134"/>
                <w:tab w:val="clear" w:pos="1871"/>
                <w:tab w:val="clear" w:pos="2268"/>
              </w:tabs>
              <w:overflowPunct/>
              <w:autoSpaceDE/>
              <w:autoSpaceDN/>
              <w:adjustRightInd/>
              <w:spacing w:before="0"/>
              <w:ind w:left="38"/>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7A</w:t>
            </w:r>
          </w:p>
        </w:tc>
      </w:tr>
      <w:tr w:rsidR="00515D89" w:rsidRPr="00A315F9" w:rsidTr="00515D89">
        <w:trPr>
          <w:jc w:val="center"/>
        </w:trPr>
        <w:tc>
          <w:tcPr>
            <w:tcW w:w="974" w:type="dxa"/>
            <w:tcBorders>
              <w:top w:val="single" w:sz="2" w:space="0" w:color="000000"/>
              <w:left w:val="single" w:sz="12" w:space="0" w:color="000000"/>
              <w:bottom w:val="single" w:sz="2" w:space="0" w:color="000000"/>
              <w:right w:val="single" w:sz="8" w:space="0" w:color="000000"/>
            </w:tcBorders>
          </w:tcPr>
          <w:p w:rsidR="00515D89" w:rsidRPr="00A315F9" w:rsidRDefault="00515D89" w:rsidP="00515D89">
            <w:pPr>
              <w:tabs>
                <w:tab w:val="clear" w:pos="1134"/>
                <w:tab w:val="clear" w:pos="1871"/>
                <w:tab w:val="clear" w:pos="2268"/>
                <w:tab w:val="decimal" w:pos="172"/>
              </w:tabs>
              <w:overflowPunct/>
              <w:autoSpaceDE/>
              <w:autoSpaceDN/>
              <w:adjustRightInd/>
              <w:spacing w:before="0"/>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7.2</w:t>
            </w:r>
          </w:p>
        </w:tc>
        <w:tc>
          <w:tcPr>
            <w:tcW w:w="725" w:type="dxa"/>
            <w:tcBorders>
              <w:top w:val="single" w:sz="2" w:space="0" w:color="000000"/>
              <w:left w:val="single" w:sz="8" w:space="0" w:color="000000"/>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38"/>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7AB</w:t>
            </w:r>
          </w:p>
        </w:tc>
        <w:tc>
          <w:tcPr>
            <w:tcW w:w="7097" w:type="dxa"/>
            <w:tcBorders>
              <w:top w:val="single" w:sz="2" w:space="0" w:color="000000"/>
              <w:left w:val="double" w:sz="4" w:space="0" w:color="auto"/>
              <w:bottom w:val="single" w:sz="2" w:space="0" w:color="000000"/>
              <w:right w:val="double" w:sz="4" w:space="0" w:color="auto"/>
            </w:tcBorders>
          </w:tcPr>
          <w:p w:rsidR="00515D89" w:rsidRPr="00A315F9" w:rsidRDefault="00515D89" w:rsidP="00515D89">
            <w:pPr>
              <w:tabs>
                <w:tab w:val="clear" w:pos="1134"/>
                <w:tab w:val="clear" w:pos="1871"/>
                <w:tab w:val="clear" w:pos="2268"/>
              </w:tabs>
              <w:overflowPunct/>
              <w:autoSpaceDE/>
              <w:autoSpaceDN/>
              <w:adjustRightInd/>
              <w:spacing w:before="0"/>
              <w:ind w:left="128"/>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the necessary bandwidth</w:t>
            </w:r>
          </w:p>
          <w:p w:rsidR="00515D89" w:rsidRPr="00A315F9" w:rsidRDefault="00515D89" w:rsidP="00515D89">
            <w:pPr>
              <w:tabs>
                <w:tab w:val="clear" w:pos="1134"/>
                <w:tab w:val="clear" w:pos="1871"/>
                <w:tab w:val="clear" w:pos="2268"/>
              </w:tabs>
              <w:overflowPunct/>
              <w:autoSpaceDE/>
              <w:autoSpaceDN/>
              <w:adjustRightInd/>
              <w:spacing w:before="0"/>
              <w:ind w:left="324" w:right="36" w:firstLine="36"/>
              <w:textAlignment w:val="auto"/>
              <w:rPr>
                <w:rFonts w:asciiTheme="majorBidi" w:eastAsiaTheme="minorHAnsi" w:hAnsiTheme="majorBidi" w:cstheme="majorBidi"/>
                <w:color w:val="000000"/>
                <w:sz w:val="18"/>
                <w:szCs w:val="18"/>
              </w:rPr>
            </w:pPr>
            <w:r w:rsidRPr="00A315F9">
              <w:rPr>
                <w:rFonts w:asciiTheme="majorBidi" w:eastAsiaTheme="minorHAnsi" w:hAnsiTheme="majorBidi" w:cstheme="majorBidi"/>
                <w:color w:val="000000"/>
                <w:sz w:val="18"/>
                <w:szCs w:val="18"/>
              </w:rPr>
              <w:t xml:space="preserve">In the case of a VHF/UHF broadcasting station, required for analogue sound </w:t>
            </w:r>
            <w:ins w:id="160" w:author="Monnier, Helene" w:date="2015-11-16T19:50:00Z">
              <w:r w:rsidRPr="00A315F9">
                <w:rPr>
                  <w:rFonts w:asciiTheme="majorBidi" w:eastAsiaTheme="minorHAnsi" w:hAnsiTheme="majorBidi" w:cstheme="majorBidi"/>
                  <w:color w:val="000000"/>
                  <w:sz w:val="18"/>
                  <w:szCs w:val="18"/>
                  <w:rPrChange w:id="161" w:author="Monnier, Helene" w:date="2015-11-16T19:50:00Z">
                    <w:rPr>
                      <w:rFonts w:asciiTheme="majorBidi" w:eastAsiaTheme="minorHAnsi" w:hAnsiTheme="majorBidi" w:cstheme="majorBidi"/>
                      <w:color w:val="000000"/>
                      <w:sz w:val="18"/>
                      <w:szCs w:val="18"/>
                      <w:lang w:val="en-US"/>
                    </w:rPr>
                  </w:rPrChange>
                </w:rPr>
                <w:t>and digital</w:t>
              </w:r>
              <w:r w:rsidRPr="00A315F9">
                <w:rPr>
                  <w:rFonts w:asciiTheme="majorBidi" w:eastAsiaTheme="minorHAnsi" w:hAnsiTheme="majorBidi" w:cstheme="majorBidi"/>
                  <w:color w:val="000000"/>
                  <w:sz w:val="18"/>
                  <w:szCs w:val="18"/>
                </w:rPr>
                <w:t xml:space="preserve"> </w:t>
              </w:r>
            </w:ins>
            <w:r w:rsidRPr="00A315F9">
              <w:rPr>
                <w:rFonts w:asciiTheme="majorBidi" w:eastAsiaTheme="minorHAnsi" w:hAnsiTheme="majorBidi" w:cstheme="majorBidi"/>
                <w:color w:val="000000"/>
                <w:sz w:val="18"/>
                <w:szCs w:val="18"/>
              </w:rPr>
              <w:t>broadcasting assignments</w:t>
            </w:r>
            <w:del w:id="162" w:author="Monnier, Helene" w:date="2015-11-16T19:50:00Z">
              <w:r w:rsidRPr="00A315F9" w:rsidDel="00976B5D">
                <w:rPr>
                  <w:rFonts w:asciiTheme="majorBidi" w:eastAsiaTheme="minorHAnsi" w:hAnsiTheme="majorBidi" w:cstheme="majorBidi"/>
                  <w:color w:val="000000"/>
                  <w:sz w:val="18"/>
                  <w:szCs w:val="18"/>
                </w:rPr>
                <w:delText xml:space="preserve"> </w:delText>
              </w:r>
              <w:r w:rsidRPr="00A315F9" w:rsidDel="00976B5D">
                <w:rPr>
                  <w:rFonts w:asciiTheme="majorBidi" w:eastAsiaTheme="minorHAnsi" w:hAnsiTheme="majorBidi" w:cstheme="majorBidi"/>
                  <w:color w:val="000000"/>
                  <w:sz w:val="18"/>
                  <w:szCs w:val="18"/>
                  <w:rPrChange w:id="163" w:author="Monnier, Helene" w:date="2015-11-16T19:50:00Z">
                    <w:rPr>
                      <w:rFonts w:asciiTheme="majorBidi" w:eastAsiaTheme="minorHAnsi" w:hAnsiTheme="majorBidi" w:cstheme="majorBidi"/>
                      <w:color w:val="000000"/>
                      <w:sz w:val="18"/>
                      <w:szCs w:val="18"/>
                      <w:lang w:val="en-US"/>
                    </w:rPr>
                  </w:rPrChange>
                </w:rPr>
                <w:delText>and for assignments subject to § 5.1.3 of the GE06 Regional Agreement</w:delText>
              </w:r>
            </w:del>
          </w:p>
        </w:tc>
        <w:tc>
          <w:tcPr>
            <w:tcW w:w="992" w:type="dxa"/>
            <w:tcBorders>
              <w:top w:val="single" w:sz="4" w:space="0" w:color="auto"/>
              <w:left w:val="doub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w:t>
            </w:r>
          </w:p>
        </w:tc>
        <w:tc>
          <w:tcPr>
            <w:tcW w:w="749" w:type="dxa"/>
            <w:tcBorders>
              <w:top w:val="single" w:sz="4" w:space="0" w:color="auto"/>
              <w:left w:val="single" w:sz="4" w:space="0" w:color="auto"/>
              <w:bottom w:val="single" w:sz="4" w:space="0" w:color="auto"/>
              <w:right w:val="single" w:sz="12" w:space="0" w:color="000000"/>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1094" w:type="dxa"/>
            <w:tcBorders>
              <w:top w:val="single" w:sz="4" w:space="0" w:color="auto"/>
              <w:left w:val="single" w:sz="12" w:space="0" w:color="000000"/>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4" w:space="0" w:color="auto"/>
              <w:bottom w:val="single" w:sz="4" w:space="0" w:color="auto"/>
              <w:right w:val="single" w:sz="12" w:space="0" w:color="000000"/>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749" w:type="dxa"/>
            <w:tcBorders>
              <w:top w:val="single" w:sz="4" w:space="0" w:color="auto"/>
              <w:left w:val="single" w:sz="12" w:space="0" w:color="000000"/>
              <w:bottom w:val="single" w:sz="4" w:space="0" w:color="auto"/>
              <w:right w:val="double" w:sz="4" w:space="0" w:color="auto"/>
            </w:tcBorders>
            <w:vAlign w:val="center"/>
          </w:tcPr>
          <w:p w:rsidR="00515D89" w:rsidRPr="00A315F9" w:rsidRDefault="00515D89" w:rsidP="00515D89">
            <w:pPr>
              <w:tabs>
                <w:tab w:val="clear" w:pos="1134"/>
                <w:tab w:val="clear" w:pos="1871"/>
                <w:tab w:val="clear" w:pos="2268"/>
              </w:tabs>
              <w:overflowPunct/>
              <w:autoSpaceDE/>
              <w:autoSpaceDN/>
              <w:adjustRightInd/>
              <w:spacing w:before="0"/>
              <w:jc w:val="center"/>
              <w:textAlignment w:val="auto"/>
              <w:rPr>
                <w:rFonts w:asciiTheme="majorBidi" w:eastAsiaTheme="minorHAnsi" w:hAnsiTheme="majorBidi" w:cstheme="majorBidi"/>
                <w:b/>
                <w:bCs/>
                <w:color w:val="000000"/>
                <w:sz w:val="18"/>
                <w:szCs w:val="18"/>
              </w:rPr>
            </w:pPr>
            <w:r w:rsidRPr="00A315F9">
              <w:rPr>
                <w:rFonts w:asciiTheme="majorBidi" w:eastAsiaTheme="minorHAnsi" w:hAnsiTheme="majorBidi" w:cstheme="majorBidi"/>
                <w:b/>
                <w:bCs/>
                <w:color w:val="000000"/>
                <w:sz w:val="18"/>
                <w:szCs w:val="18"/>
              </w:rPr>
              <w:t>X</w:t>
            </w:r>
          </w:p>
        </w:tc>
        <w:tc>
          <w:tcPr>
            <w:tcW w:w="852" w:type="dxa"/>
            <w:tcBorders>
              <w:top w:val="single" w:sz="4" w:space="0" w:color="auto"/>
              <w:left w:val="double" w:sz="4" w:space="0" w:color="auto"/>
              <w:bottom w:val="single" w:sz="4" w:space="0" w:color="auto"/>
              <w:right w:val="single" w:sz="12" w:space="0" w:color="000000"/>
            </w:tcBorders>
          </w:tcPr>
          <w:p w:rsidR="00515D89" w:rsidRPr="00A315F9" w:rsidRDefault="00515D89" w:rsidP="00515D89">
            <w:pPr>
              <w:tabs>
                <w:tab w:val="clear" w:pos="1134"/>
                <w:tab w:val="clear" w:pos="1871"/>
                <w:tab w:val="clear" w:pos="2268"/>
              </w:tabs>
              <w:overflowPunct/>
              <w:autoSpaceDE/>
              <w:autoSpaceDN/>
              <w:adjustRightInd/>
              <w:spacing w:before="0"/>
              <w:ind w:left="38"/>
              <w:textAlignment w:val="auto"/>
              <w:rPr>
                <w:rFonts w:asciiTheme="majorBidi" w:eastAsiaTheme="minorHAnsi" w:hAnsiTheme="majorBidi" w:cstheme="majorBidi"/>
                <w:b/>
                <w:color w:val="000000"/>
                <w:sz w:val="18"/>
                <w:szCs w:val="18"/>
              </w:rPr>
            </w:pPr>
            <w:r w:rsidRPr="00A315F9">
              <w:rPr>
                <w:rFonts w:asciiTheme="majorBidi" w:eastAsiaTheme="minorHAnsi" w:hAnsiTheme="majorBidi" w:cstheme="majorBidi"/>
                <w:b/>
                <w:color w:val="000000"/>
                <w:sz w:val="18"/>
                <w:szCs w:val="18"/>
              </w:rPr>
              <w:t>7AB</w:t>
            </w:r>
          </w:p>
        </w:tc>
      </w:tr>
    </w:tbl>
    <w:p w:rsidR="00E440F6" w:rsidRDefault="00E440F6">
      <w:pPr>
        <w:pStyle w:val="Reasons"/>
      </w:pPr>
    </w:p>
    <w:p w:rsidR="00E440F6" w:rsidRDefault="00E440F6">
      <w:pPr>
        <w:sectPr w:rsidR="00E440F6">
          <w:pgSz w:w="16839" w:h="11907" w:orient="landscape" w:code="9"/>
          <w:pgMar w:top="1418" w:right="1134" w:bottom="1134" w:left="1134" w:header="720" w:footer="482" w:gutter="0"/>
          <w:cols w:space="720"/>
          <w:docGrid w:linePitch="326"/>
        </w:sectPr>
      </w:pPr>
    </w:p>
    <w:p w:rsidR="00E440F6" w:rsidRDefault="00515D89">
      <w:pPr>
        <w:pStyle w:val="Proposal"/>
      </w:pPr>
      <w:r>
        <w:lastRenderedPageBreak/>
        <w:t>MOD</w:t>
      </w:r>
      <w:r>
        <w:tab/>
        <w:t>B9/347/22</w:t>
      </w:r>
      <w:r>
        <w:rPr>
          <w:vanish/>
          <w:color w:val="7F7F7F" w:themeColor="text1" w:themeTint="80"/>
          <w:vertAlign w:val="superscript"/>
        </w:rPr>
        <w:t>#32574</w:t>
      </w:r>
    </w:p>
    <w:p w:rsidR="00515D89" w:rsidRPr="00C75358" w:rsidRDefault="00515D89">
      <w:pPr>
        <w:pStyle w:val="AppendixNo"/>
        <w:rPr>
          <w:lang w:val="en-US"/>
        </w:rPr>
      </w:pPr>
      <w:r w:rsidRPr="00C75358">
        <w:rPr>
          <w:lang w:val="en-US"/>
        </w:rPr>
        <w:t xml:space="preserve">APPENDIX </w:t>
      </w:r>
      <w:r w:rsidRPr="00C75358">
        <w:rPr>
          <w:rStyle w:val="href"/>
          <w:lang w:val="en-US"/>
        </w:rPr>
        <w:t>18</w:t>
      </w:r>
      <w:r w:rsidRPr="00C75358">
        <w:rPr>
          <w:lang w:val="en-US"/>
        </w:rPr>
        <w:t xml:space="preserve"> (REV.WRC</w:t>
      </w:r>
      <w:r w:rsidRPr="00C75358">
        <w:rPr>
          <w:lang w:val="en-US"/>
        </w:rPr>
        <w:noBreakHyphen/>
      </w:r>
      <w:del w:id="164" w:author="Turnbull, Karen" w:date="2015-11-17T11:33:00Z">
        <w:r w:rsidRPr="00C75358" w:rsidDel="009B1295">
          <w:rPr>
            <w:lang w:val="en-US"/>
          </w:rPr>
          <w:delText>1</w:delText>
        </w:r>
      </w:del>
      <w:del w:id="165" w:author="Fernandez Jimenez, Virginia" w:date="2015-11-16T11:43:00Z">
        <w:r w:rsidRPr="00C75358" w:rsidDel="008E2C7A">
          <w:rPr>
            <w:lang w:val="en-US"/>
          </w:rPr>
          <w:delText>2</w:delText>
        </w:r>
      </w:del>
      <w:ins w:id="166" w:author="Turnbull, Karen" w:date="2015-11-17T11:33:00Z">
        <w:r>
          <w:rPr>
            <w:lang w:val="en-US"/>
          </w:rPr>
          <w:t>1</w:t>
        </w:r>
      </w:ins>
      <w:ins w:id="167" w:author="Fernandez Jimenez, Virginia" w:date="2015-11-16T11:43:00Z">
        <w:r w:rsidRPr="00C75358">
          <w:rPr>
            <w:lang w:val="en-US"/>
          </w:rPr>
          <w:t>5</w:t>
        </w:r>
      </w:ins>
      <w:r w:rsidRPr="00C75358">
        <w:rPr>
          <w:lang w:val="en-US"/>
        </w:rPr>
        <w:t>)</w:t>
      </w:r>
    </w:p>
    <w:p w:rsidR="00515D89" w:rsidRPr="00C75358" w:rsidRDefault="00515D89" w:rsidP="00515D89">
      <w:pPr>
        <w:pStyle w:val="Appendixtitle"/>
        <w:rPr>
          <w:lang w:val="en-US"/>
        </w:rPr>
      </w:pPr>
      <w:r w:rsidRPr="00C75358">
        <w:rPr>
          <w:lang w:val="en-US"/>
        </w:rPr>
        <w:t>Table of transmitting frequencies in the</w:t>
      </w:r>
      <w:r w:rsidRPr="00C75358">
        <w:rPr>
          <w:lang w:val="en-US"/>
        </w:rPr>
        <w:br/>
        <w:t>VHF maritime mobile band</w:t>
      </w:r>
    </w:p>
    <w:p w:rsidR="00515D89" w:rsidRPr="00C75358" w:rsidRDefault="00515D89" w:rsidP="00515D89">
      <w:pPr>
        <w:pStyle w:val="Appendixref"/>
        <w:rPr>
          <w:lang w:val="en-US"/>
        </w:rPr>
      </w:pPr>
      <w:r w:rsidRPr="00C75358">
        <w:rPr>
          <w:lang w:val="en-US"/>
        </w:rPr>
        <w:t>(See Article </w:t>
      </w:r>
      <w:r w:rsidRPr="00C75358">
        <w:rPr>
          <w:rStyle w:val="Artdef"/>
          <w:lang w:val="en-US"/>
        </w:rPr>
        <w:t>52</w:t>
      </w:r>
      <w:r w:rsidRPr="00C75358">
        <w:rPr>
          <w:lang w:val="en-US"/>
        </w:rPr>
        <w:t>)</w:t>
      </w:r>
    </w:p>
    <w:p w:rsidR="00515D89" w:rsidRPr="00C75358" w:rsidRDefault="00515D89" w:rsidP="00515D89">
      <w:pPr>
        <w:pStyle w:val="Note"/>
        <w:rPr>
          <w:sz w:val="16"/>
          <w:szCs w:val="16"/>
          <w:lang w:val="en-US"/>
        </w:rPr>
      </w:pPr>
      <w:r w:rsidRPr="00C75358">
        <w:rPr>
          <w:lang w:val="en-US"/>
        </w:rPr>
        <w:t>NOTE A – For assistance in understanding the Table, see Notes </w:t>
      </w:r>
      <w:r w:rsidRPr="00C75358">
        <w:rPr>
          <w:i/>
          <w:iCs/>
          <w:lang w:val="en-US"/>
        </w:rPr>
        <w:t>a)</w:t>
      </w:r>
      <w:r w:rsidRPr="00C75358">
        <w:rPr>
          <w:lang w:val="en-US"/>
        </w:rPr>
        <w:t xml:space="preserve"> to </w:t>
      </w:r>
      <w:r w:rsidRPr="00C75358">
        <w:rPr>
          <w:i/>
          <w:iCs/>
          <w:lang w:val="en-US"/>
        </w:rPr>
        <w:t>z</w:t>
      </w:r>
      <w:ins w:id="168" w:author="Fernandez Jimenez, Virginia" w:date="2015-11-16T15:15:00Z">
        <w:r w:rsidRPr="00C75358">
          <w:rPr>
            <w:i/>
            <w:iCs/>
            <w:lang w:val="en-US"/>
          </w:rPr>
          <w:t>z</w:t>
        </w:r>
      </w:ins>
      <w:r w:rsidRPr="00C75358">
        <w:rPr>
          <w:i/>
          <w:iCs/>
          <w:lang w:val="en-US"/>
        </w:rPr>
        <w:t>)</w:t>
      </w:r>
      <w:r w:rsidRPr="00C75358">
        <w:rPr>
          <w:lang w:val="en-US"/>
        </w:rPr>
        <w:t xml:space="preserve"> below.</w:t>
      </w:r>
      <w:r w:rsidRPr="00C75358">
        <w:rPr>
          <w:sz w:val="16"/>
          <w:szCs w:val="16"/>
          <w:lang w:val="en-US"/>
        </w:rPr>
        <w:t>     (WRC</w:t>
      </w:r>
      <w:r w:rsidRPr="00C75358">
        <w:rPr>
          <w:sz w:val="16"/>
          <w:szCs w:val="16"/>
          <w:lang w:val="en-US"/>
        </w:rPr>
        <w:noBreakHyphen/>
        <w:t>1</w:t>
      </w:r>
      <w:del w:id="169" w:author="Bogens, Karlis" w:date="2015-11-14T17:51:00Z">
        <w:r w:rsidRPr="00C75358" w:rsidDel="00D93CB5">
          <w:rPr>
            <w:sz w:val="16"/>
            <w:szCs w:val="16"/>
            <w:lang w:val="en-US"/>
          </w:rPr>
          <w:delText>2</w:delText>
        </w:r>
      </w:del>
      <w:ins w:id="170" w:author="Bogens, Karlis" w:date="2015-11-14T17:51:00Z">
        <w:r w:rsidRPr="00C75358">
          <w:rPr>
            <w:sz w:val="16"/>
            <w:szCs w:val="16"/>
            <w:lang w:val="en-US"/>
          </w:rPr>
          <w:t>5</w:t>
        </w:r>
      </w:ins>
      <w:r w:rsidRPr="00C75358">
        <w:rPr>
          <w:sz w:val="16"/>
          <w:szCs w:val="16"/>
          <w:lang w:val="en-US"/>
        </w:rPr>
        <w:t>)</w:t>
      </w:r>
    </w:p>
    <w:p w:rsidR="00515D89" w:rsidRPr="00C75358" w:rsidRDefault="00515D89" w:rsidP="00515D89">
      <w:pPr>
        <w:pStyle w:val="Note"/>
        <w:rPr>
          <w:sz w:val="16"/>
          <w:szCs w:val="16"/>
          <w:lang w:val="en-US"/>
        </w:rPr>
      </w:pPr>
      <w:r w:rsidRPr="00C75358">
        <w:rPr>
          <w:lang w:val="en-US"/>
        </w:rPr>
        <w:t>NOTE B – The Table below defines the channel numbering for maritime VHF communications based on 25 kHz channel spacing and use of several duplex channels. The channel numbering and the conversion of two-frequency channels for single-frequency operation shall be in accordance with Recommendation ITU</w:t>
      </w:r>
      <w:r w:rsidRPr="00C75358">
        <w:rPr>
          <w:lang w:val="en-US"/>
        </w:rPr>
        <w:noBreakHyphen/>
        <w:t>R M.1084</w:t>
      </w:r>
      <w:r w:rsidRPr="00C75358">
        <w:rPr>
          <w:lang w:val="en-US"/>
        </w:rPr>
        <w:noBreakHyphen/>
      </w:r>
      <w:del w:id="171" w:author="Bogens, Karlis" w:date="2015-11-14T17:54:00Z">
        <w:r w:rsidRPr="00C75358" w:rsidDel="00D93CB5">
          <w:rPr>
            <w:lang w:val="en-US"/>
          </w:rPr>
          <w:delText>4</w:delText>
        </w:r>
      </w:del>
      <w:ins w:id="172" w:author="Bogens, Karlis" w:date="2015-11-14T17:54:00Z">
        <w:r w:rsidRPr="00C75358">
          <w:rPr>
            <w:lang w:val="en-US"/>
          </w:rPr>
          <w:t>5</w:t>
        </w:r>
      </w:ins>
      <w:r w:rsidRPr="00C75358">
        <w:rPr>
          <w:lang w:val="en-US"/>
        </w:rPr>
        <w:t xml:space="preserve"> Annex 4, Tables 1 and 3. The Table below also describes the harmonized channels where the digital technologies defined in the most recent version of Recommendation ITU</w:t>
      </w:r>
      <w:r w:rsidRPr="00C75358">
        <w:rPr>
          <w:lang w:val="en-US"/>
        </w:rPr>
        <w:noBreakHyphen/>
        <w:t>R M.1842 could be deployed.</w:t>
      </w:r>
      <w:r w:rsidRPr="00C75358">
        <w:rPr>
          <w:sz w:val="16"/>
          <w:szCs w:val="16"/>
          <w:lang w:val="en-US"/>
        </w:rPr>
        <w:t>     (WRC</w:t>
      </w:r>
      <w:r w:rsidRPr="00C75358">
        <w:rPr>
          <w:sz w:val="16"/>
          <w:szCs w:val="16"/>
          <w:lang w:val="en-US"/>
        </w:rPr>
        <w:noBreakHyphen/>
        <w:t>1</w:t>
      </w:r>
      <w:del w:id="173" w:author="Bogens, Karlis" w:date="2015-11-14T17:54:00Z">
        <w:r w:rsidRPr="00C75358" w:rsidDel="00D93CB5">
          <w:rPr>
            <w:sz w:val="16"/>
            <w:szCs w:val="16"/>
            <w:lang w:val="en-US"/>
          </w:rPr>
          <w:delText>2</w:delText>
        </w:r>
      </w:del>
      <w:ins w:id="174" w:author="Bogens, Karlis" w:date="2015-11-14T17:54:00Z">
        <w:r w:rsidRPr="00C75358">
          <w:rPr>
            <w:sz w:val="16"/>
            <w:szCs w:val="16"/>
            <w:lang w:val="en-US"/>
          </w:rPr>
          <w:t>5</w:t>
        </w:r>
      </w:ins>
      <w:r w:rsidRPr="00C75358">
        <w:rPr>
          <w:sz w:val="16"/>
          <w:szCs w:val="16"/>
          <w:lang w:val="en-US"/>
        </w:rPr>
        <w:t>)</w:t>
      </w:r>
    </w:p>
    <w:p w:rsidR="00515D89" w:rsidRPr="00C75358" w:rsidRDefault="00515D89" w:rsidP="00515D89">
      <w:pPr>
        <w:rPr>
          <w:lang w:val="en-US"/>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6"/>
        <w:gridCol w:w="1191"/>
        <w:gridCol w:w="1191"/>
        <w:gridCol w:w="1219"/>
      </w:tblGrid>
      <w:tr w:rsidR="00515D89" w:rsidRPr="00C75358" w:rsidTr="00E57B2C">
        <w:trPr>
          <w:cantSplit/>
          <w:tblHeader/>
        </w:trPr>
        <w:tc>
          <w:tcPr>
            <w:tcW w:w="1134" w:type="dxa"/>
            <w:vMerge w:val="restart"/>
            <w:vAlign w:val="center"/>
          </w:tcPr>
          <w:p w:rsidR="00515D89" w:rsidRPr="00C75358" w:rsidRDefault="00515D89" w:rsidP="007A03FC">
            <w:pPr>
              <w:pStyle w:val="Tablehead"/>
              <w:rPr>
                <w:lang w:val="en-US"/>
              </w:rPr>
            </w:pPr>
            <w:r w:rsidRPr="00C75358">
              <w:rPr>
                <w:lang w:val="en-US"/>
              </w:rPr>
              <w:t>Channel</w:t>
            </w:r>
            <w:r w:rsidRPr="00C75358">
              <w:rPr>
                <w:lang w:val="en-US"/>
              </w:rPr>
              <w:br/>
              <w:t>designator</w:t>
            </w:r>
          </w:p>
        </w:tc>
        <w:tc>
          <w:tcPr>
            <w:tcW w:w="1049" w:type="dxa"/>
            <w:vMerge w:val="restart"/>
            <w:vAlign w:val="center"/>
          </w:tcPr>
          <w:p w:rsidR="00515D89" w:rsidRPr="00C75358" w:rsidRDefault="00515D89" w:rsidP="007A03FC">
            <w:pPr>
              <w:pStyle w:val="Tablehead"/>
              <w:rPr>
                <w:lang w:val="en-US"/>
              </w:rPr>
            </w:pPr>
            <w:r w:rsidRPr="00C75358">
              <w:rPr>
                <w:lang w:val="en-US"/>
              </w:rPr>
              <w:t>Notes</w:t>
            </w:r>
          </w:p>
        </w:tc>
        <w:tc>
          <w:tcPr>
            <w:tcW w:w="2495" w:type="dxa"/>
            <w:gridSpan w:val="2"/>
            <w:vAlign w:val="center"/>
          </w:tcPr>
          <w:p w:rsidR="00515D89" w:rsidRPr="00C75358" w:rsidRDefault="00515D89" w:rsidP="007A03FC">
            <w:pPr>
              <w:pStyle w:val="Tablehead"/>
              <w:rPr>
                <w:lang w:val="en-US"/>
              </w:rPr>
            </w:pPr>
            <w:r w:rsidRPr="00C75358">
              <w:rPr>
                <w:lang w:val="en-US"/>
              </w:rPr>
              <w:t>Transmitting</w:t>
            </w:r>
            <w:r w:rsidRPr="00C75358">
              <w:rPr>
                <w:lang w:val="en-US"/>
              </w:rPr>
              <w:br/>
              <w:t xml:space="preserve">frequencies </w:t>
            </w:r>
            <w:r w:rsidRPr="00C75358">
              <w:rPr>
                <w:lang w:val="en-US"/>
              </w:rPr>
              <w:br/>
              <w:t>(MHz)</w:t>
            </w:r>
          </w:p>
        </w:tc>
        <w:tc>
          <w:tcPr>
            <w:tcW w:w="1026" w:type="dxa"/>
            <w:vMerge w:val="restart"/>
            <w:vAlign w:val="center"/>
          </w:tcPr>
          <w:p w:rsidR="00515D89" w:rsidRPr="00C75358" w:rsidRDefault="00515D89" w:rsidP="007A03FC">
            <w:pPr>
              <w:pStyle w:val="Tablehead"/>
              <w:rPr>
                <w:lang w:val="en-US"/>
              </w:rPr>
            </w:pPr>
            <w:r w:rsidRPr="00C75358">
              <w:rPr>
                <w:lang w:val="en-US"/>
              </w:rPr>
              <w:t>Inter-ship</w:t>
            </w:r>
          </w:p>
        </w:tc>
        <w:tc>
          <w:tcPr>
            <w:tcW w:w="2382" w:type="dxa"/>
            <w:gridSpan w:val="2"/>
            <w:vAlign w:val="center"/>
          </w:tcPr>
          <w:p w:rsidR="00515D89" w:rsidRPr="00C75358" w:rsidRDefault="00515D89" w:rsidP="007A03FC">
            <w:pPr>
              <w:pStyle w:val="Tablehead"/>
              <w:rPr>
                <w:lang w:val="en-US"/>
              </w:rPr>
            </w:pPr>
            <w:r w:rsidRPr="00C75358">
              <w:rPr>
                <w:lang w:val="en-US"/>
              </w:rPr>
              <w:t xml:space="preserve">Port operations </w:t>
            </w:r>
            <w:r w:rsidRPr="00C75358">
              <w:rPr>
                <w:lang w:val="en-US"/>
              </w:rPr>
              <w:br/>
              <w:t>and ship movement</w:t>
            </w:r>
          </w:p>
        </w:tc>
        <w:tc>
          <w:tcPr>
            <w:tcW w:w="1219" w:type="dxa"/>
            <w:vMerge w:val="restart"/>
            <w:vAlign w:val="center"/>
          </w:tcPr>
          <w:p w:rsidR="00515D89" w:rsidRPr="00C75358" w:rsidRDefault="00515D89" w:rsidP="007A03FC">
            <w:pPr>
              <w:pStyle w:val="Tablehead"/>
              <w:rPr>
                <w:lang w:val="en-US"/>
              </w:rPr>
            </w:pPr>
            <w:r w:rsidRPr="00C75358">
              <w:rPr>
                <w:lang w:val="en-US"/>
              </w:rPr>
              <w:t>Public</w:t>
            </w:r>
            <w:r w:rsidRPr="00C75358">
              <w:rPr>
                <w:lang w:val="en-US"/>
              </w:rPr>
              <w:br/>
              <w:t>corres-pondence</w:t>
            </w:r>
          </w:p>
        </w:tc>
      </w:tr>
      <w:tr w:rsidR="00515D89" w:rsidRPr="00C75358" w:rsidTr="00E57B2C">
        <w:trPr>
          <w:cantSplit/>
          <w:tblHeader/>
        </w:trPr>
        <w:tc>
          <w:tcPr>
            <w:tcW w:w="1134" w:type="dxa"/>
            <w:vMerge/>
            <w:vAlign w:val="center"/>
          </w:tcPr>
          <w:p w:rsidR="00515D89" w:rsidRPr="00C75358" w:rsidRDefault="00515D89" w:rsidP="007A03FC">
            <w:pPr>
              <w:pStyle w:val="Tablehead"/>
              <w:rPr>
                <w:lang w:val="en-US"/>
              </w:rPr>
            </w:pPr>
          </w:p>
        </w:tc>
        <w:tc>
          <w:tcPr>
            <w:tcW w:w="1049" w:type="dxa"/>
            <w:vMerge/>
            <w:vAlign w:val="center"/>
          </w:tcPr>
          <w:p w:rsidR="00515D89" w:rsidRPr="00C75358" w:rsidRDefault="00515D89" w:rsidP="007A03FC">
            <w:pPr>
              <w:pStyle w:val="Tablehead"/>
              <w:rPr>
                <w:lang w:val="en-US"/>
              </w:rPr>
            </w:pPr>
          </w:p>
        </w:tc>
        <w:tc>
          <w:tcPr>
            <w:tcW w:w="1247" w:type="dxa"/>
            <w:vAlign w:val="center"/>
          </w:tcPr>
          <w:p w:rsidR="00515D89" w:rsidRPr="00C75358" w:rsidRDefault="00515D89" w:rsidP="007A03FC">
            <w:pPr>
              <w:pStyle w:val="Tablehead"/>
              <w:rPr>
                <w:lang w:val="en-US"/>
              </w:rPr>
            </w:pPr>
            <w:r w:rsidRPr="00C75358">
              <w:rPr>
                <w:lang w:val="en-US"/>
              </w:rPr>
              <w:t>From ship stations</w:t>
            </w:r>
          </w:p>
        </w:tc>
        <w:tc>
          <w:tcPr>
            <w:tcW w:w="1248" w:type="dxa"/>
            <w:vAlign w:val="center"/>
          </w:tcPr>
          <w:p w:rsidR="00515D89" w:rsidRPr="00C75358" w:rsidRDefault="00515D89" w:rsidP="007A03FC">
            <w:pPr>
              <w:pStyle w:val="Tablehead"/>
              <w:rPr>
                <w:lang w:val="en-US"/>
              </w:rPr>
            </w:pPr>
            <w:r w:rsidRPr="00C75358">
              <w:rPr>
                <w:lang w:val="en-US"/>
              </w:rPr>
              <w:t>From coast stations</w:t>
            </w:r>
          </w:p>
        </w:tc>
        <w:tc>
          <w:tcPr>
            <w:tcW w:w="1026" w:type="dxa"/>
            <w:vMerge/>
            <w:vAlign w:val="center"/>
          </w:tcPr>
          <w:p w:rsidR="00515D89" w:rsidRPr="00C75358" w:rsidRDefault="00515D89" w:rsidP="007A03FC">
            <w:pPr>
              <w:pStyle w:val="Tablehead"/>
              <w:rPr>
                <w:lang w:val="en-US"/>
              </w:rPr>
            </w:pPr>
          </w:p>
        </w:tc>
        <w:tc>
          <w:tcPr>
            <w:tcW w:w="1191" w:type="dxa"/>
            <w:vAlign w:val="center"/>
          </w:tcPr>
          <w:p w:rsidR="00515D89" w:rsidRPr="00C75358" w:rsidRDefault="00515D89" w:rsidP="007A03FC">
            <w:pPr>
              <w:pStyle w:val="Tablehead"/>
              <w:rPr>
                <w:lang w:val="en-US"/>
              </w:rPr>
            </w:pPr>
            <w:r w:rsidRPr="00C75358">
              <w:rPr>
                <w:lang w:val="en-US"/>
              </w:rPr>
              <w:t>Single frequency</w:t>
            </w:r>
          </w:p>
        </w:tc>
        <w:tc>
          <w:tcPr>
            <w:tcW w:w="1191" w:type="dxa"/>
            <w:vAlign w:val="center"/>
          </w:tcPr>
          <w:p w:rsidR="00515D89" w:rsidRPr="00C75358" w:rsidRDefault="00515D89" w:rsidP="007A03FC">
            <w:pPr>
              <w:pStyle w:val="Tablehead"/>
              <w:rPr>
                <w:lang w:val="en-US"/>
              </w:rPr>
            </w:pPr>
            <w:r w:rsidRPr="00C75358">
              <w:rPr>
                <w:lang w:val="en-US"/>
              </w:rPr>
              <w:t>Two frequency</w:t>
            </w:r>
          </w:p>
        </w:tc>
        <w:tc>
          <w:tcPr>
            <w:tcW w:w="1219" w:type="dxa"/>
            <w:vMerge/>
            <w:vAlign w:val="center"/>
          </w:tcPr>
          <w:p w:rsidR="00515D89" w:rsidRPr="00C75358" w:rsidRDefault="00515D89" w:rsidP="007A03FC">
            <w:pPr>
              <w:pStyle w:val="Tablehead"/>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60</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156.025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160.625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01</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156.050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160.650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61</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156.075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160.675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02</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156.100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160.700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62</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156.125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160.725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03</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156.150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160.750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63</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156.175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160.775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04</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156.200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160.800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64</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156.225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160.825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05</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156.250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160.850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65</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156.275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160.875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06</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f)</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156.300</w:t>
            </w:r>
          </w:p>
        </w:tc>
        <w:tc>
          <w:tcPr>
            <w:tcW w:w="1248" w:type="dxa"/>
            <w:vAlign w:val="center"/>
          </w:tcPr>
          <w:p w:rsidR="00515D89" w:rsidRPr="00C75358" w:rsidRDefault="00515D89" w:rsidP="007A03FC">
            <w:pPr>
              <w:pStyle w:val="Tabletext"/>
              <w:spacing w:before="0" w:after="0"/>
              <w:jc w:val="center"/>
              <w:rPr>
                <w:lang w:val="en-US"/>
              </w:rPr>
            </w:pP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vAlign w:val="center"/>
          </w:tcPr>
          <w:p w:rsidR="00515D89" w:rsidRPr="00C75358" w:rsidRDefault="00515D89" w:rsidP="007A03FC">
            <w:pPr>
              <w:pStyle w:val="Tabletext"/>
              <w:spacing w:before="0" w:after="0"/>
              <w:jc w:val="right"/>
              <w:rPr>
                <w:lang w:val="en-US"/>
              </w:rPr>
            </w:pPr>
            <w:r w:rsidRPr="00C75358">
              <w:rPr>
                <w:lang w:val="en-US"/>
              </w:rPr>
              <w:t>2006</w:t>
            </w:r>
          </w:p>
        </w:tc>
        <w:tc>
          <w:tcPr>
            <w:tcW w:w="1049" w:type="dxa"/>
          </w:tcPr>
          <w:p w:rsidR="00515D89" w:rsidRPr="00C75358" w:rsidRDefault="00515D89" w:rsidP="007A03FC">
            <w:pPr>
              <w:pStyle w:val="Tabletext"/>
              <w:spacing w:before="0" w:after="0"/>
              <w:jc w:val="center"/>
              <w:rPr>
                <w:i/>
                <w:iCs/>
                <w:lang w:val="en-US"/>
              </w:rPr>
            </w:pPr>
            <w:r w:rsidRPr="00C75358">
              <w:rPr>
                <w:i/>
                <w:lang w:val="en-US"/>
              </w:rPr>
              <w:t>r)</w:t>
            </w:r>
          </w:p>
        </w:tc>
        <w:tc>
          <w:tcPr>
            <w:tcW w:w="1247" w:type="dxa"/>
          </w:tcPr>
          <w:p w:rsidR="00515D89" w:rsidRPr="00C75358" w:rsidRDefault="00515D89" w:rsidP="007A03FC">
            <w:pPr>
              <w:pStyle w:val="Tabletext"/>
              <w:spacing w:before="0" w:after="0"/>
              <w:jc w:val="center"/>
              <w:rPr>
                <w:lang w:val="en-US"/>
              </w:rPr>
            </w:pPr>
            <w:r w:rsidRPr="00C75358">
              <w:rPr>
                <w:lang w:val="en-US"/>
              </w:rPr>
              <w:t>160.900</w:t>
            </w:r>
          </w:p>
        </w:tc>
        <w:tc>
          <w:tcPr>
            <w:tcW w:w="1248" w:type="dxa"/>
          </w:tcPr>
          <w:p w:rsidR="00515D89" w:rsidRPr="00C75358" w:rsidRDefault="00515D89" w:rsidP="007A03FC">
            <w:pPr>
              <w:pStyle w:val="Tabletext"/>
              <w:spacing w:before="0" w:after="0"/>
              <w:jc w:val="center"/>
              <w:rPr>
                <w:lang w:val="en-US"/>
              </w:rPr>
            </w:pPr>
            <w:r w:rsidRPr="00C75358">
              <w:rPr>
                <w:lang w:val="en-US"/>
              </w:rPr>
              <w:t>160.900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66</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156.325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160.925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07</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156.350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160.950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67</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h)</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156.375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156.375</w:t>
            </w: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08</w:t>
            </w:r>
          </w:p>
        </w:tc>
        <w:tc>
          <w:tcPr>
            <w:tcW w:w="1049" w:type="dxa"/>
            <w:vAlign w:val="center"/>
          </w:tcPr>
          <w:p w:rsidR="00515D89" w:rsidRPr="00C75358" w:rsidRDefault="00515D89" w:rsidP="007A03FC">
            <w:pPr>
              <w:pStyle w:val="Tabletext"/>
              <w:spacing w:before="0" w:after="0"/>
              <w:jc w:val="center"/>
              <w:rPr>
                <w:i/>
                <w:iCs/>
                <w:lang w:val="en-US"/>
              </w:rPr>
            </w:pP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156.400</w:t>
            </w:r>
          </w:p>
        </w:tc>
        <w:tc>
          <w:tcPr>
            <w:tcW w:w="1248" w:type="dxa"/>
            <w:vAlign w:val="center"/>
          </w:tcPr>
          <w:p w:rsidR="00515D89" w:rsidRPr="00C75358" w:rsidRDefault="00515D89" w:rsidP="007A03FC">
            <w:pPr>
              <w:pStyle w:val="Tabletext"/>
              <w:spacing w:before="0" w:after="0"/>
              <w:jc w:val="center"/>
              <w:rPr>
                <w:lang w:val="en-US"/>
              </w:rPr>
            </w:pP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keepNext/>
              <w:spacing w:before="0" w:after="0"/>
              <w:jc w:val="right"/>
              <w:rPr>
                <w:lang w:val="en-US"/>
              </w:rPr>
            </w:pPr>
            <w:r w:rsidRPr="00C75358">
              <w:rPr>
                <w:lang w:val="en-US"/>
              </w:rPr>
              <w:t>68</w:t>
            </w:r>
          </w:p>
        </w:tc>
        <w:tc>
          <w:tcPr>
            <w:tcW w:w="1049" w:type="dxa"/>
            <w:vAlign w:val="center"/>
          </w:tcPr>
          <w:p w:rsidR="00515D89" w:rsidRPr="00C75358" w:rsidRDefault="00515D89" w:rsidP="007A03FC">
            <w:pPr>
              <w:pStyle w:val="Tabletext"/>
              <w:keepNext/>
              <w:spacing w:before="0" w:after="0"/>
              <w:jc w:val="center"/>
              <w:rPr>
                <w:i/>
                <w:iCs/>
                <w:lang w:val="en-US"/>
              </w:rPr>
            </w:pPr>
          </w:p>
        </w:tc>
        <w:tc>
          <w:tcPr>
            <w:tcW w:w="1247" w:type="dxa"/>
            <w:vAlign w:val="center"/>
          </w:tcPr>
          <w:p w:rsidR="00515D89" w:rsidRPr="00C75358" w:rsidRDefault="00515D89" w:rsidP="007A03FC">
            <w:pPr>
              <w:pStyle w:val="Tabletext"/>
              <w:keepNext/>
              <w:spacing w:before="0" w:after="0"/>
              <w:jc w:val="center"/>
              <w:rPr>
                <w:lang w:val="en-US"/>
              </w:rPr>
            </w:pPr>
            <w:r w:rsidRPr="00C75358">
              <w:rPr>
                <w:lang w:val="en-US"/>
              </w:rPr>
              <w:t>156.425</w:t>
            </w:r>
          </w:p>
        </w:tc>
        <w:tc>
          <w:tcPr>
            <w:tcW w:w="1248" w:type="dxa"/>
            <w:vAlign w:val="center"/>
          </w:tcPr>
          <w:p w:rsidR="00515D89" w:rsidRPr="00C75358" w:rsidRDefault="00515D89" w:rsidP="007A03FC">
            <w:pPr>
              <w:pStyle w:val="Tabletext"/>
              <w:keepNext/>
              <w:spacing w:before="0" w:after="0"/>
              <w:jc w:val="center"/>
              <w:rPr>
                <w:lang w:val="en-US"/>
              </w:rPr>
            </w:pPr>
            <w:r w:rsidRPr="00C75358">
              <w:rPr>
                <w:lang w:val="en-US"/>
              </w:rPr>
              <w:t>156.425</w:t>
            </w:r>
          </w:p>
        </w:tc>
        <w:tc>
          <w:tcPr>
            <w:tcW w:w="1026" w:type="dxa"/>
            <w:vAlign w:val="center"/>
          </w:tcPr>
          <w:p w:rsidR="00515D89" w:rsidRPr="00C75358" w:rsidRDefault="00515D89" w:rsidP="007A03FC">
            <w:pPr>
              <w:pStyle w:val="Tabletext"/>
              <w:keepNext/>
              <w:spacing w:before="0" w:after="0"/>
              <w:jc w:val="center"/>
              <w:rPr>
                <w:lang w:val="en-US"/>
              </w:rPr>
            </w:pPr>
          </w:p>
        </w:tc>
        <w:tc>
          <w:tcPr>
            <w:tcW w:w="1191" w:type="dxa"/>
            <w:vAlign w:val="center"/>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keepNext/>
              <w:spacing w:before="0" w:after="0"/>
              <w:jc w:val="center"/>
              <w:rPr>
                <w:lang w:val="en-US"/>
              </w:rPr>
            </w:pPr>
          </w:p>
        </w:tc>
        <w:tc>
          <w:tcPr>
            <w:tcW w:w="1219" w:type="dxa"/>
            <w:vAlign w:val="center"/>
          </w:tcPr>
          <w:p w:rsidR="00515D89" w:rsidRPr="00C75358" w:rsidRDefault="00515D89" w:rsidP="007A03FC">
            <w:pPr>
              <w:pStyle w:val="Tabletext"/>
              <w:keepN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keepNext/>
              <w:spacing w:before="0" w:after="0"/>
              <w:rPr>
                <w:lang w:val="en-US"/>
              </w:rPr>
            </w:pPr>
            <w:r w:rsidRPr="00C75358">
              <w:rPr>
                <w:lang w:val="en-US"/>
              </w:rPr>
              <w:t>09</w:t>
            </w:r>
          </w:p>
        </w:tc>
        <w:tc>
          <w:tcPr>
            <w:tcW w:w="1049" w:type="dxa"/>
            <w:vAlign w:val="center"/>
          </w:tcPr>
          <w:p w:rsidR="00515D89" w:rsidRPr="00C75358" w:rsidRDefault="00515D89" w:rsidP="007A03FC">
            <w:pPr>
              <w:pStyle w:val="Tabletext"/>
              <w:keepNext/>
              <w:spacing w:before="0" w:after="0"/>
              <w:jc w:val="center"/>
              <w:rPr>
                <w:i/>
                <w:iCs/>
                <w:lang w:val="en-US"/>
              </w:rPr>
            </w:pPr>
            <w:r w:rsidRPr="00C75358">
              <w:rPr>
                <w:i/>
                <w:iCs/>
                <w:lang w:val="en-US"/>
              </w:rPr>
              <w:t>i)</w:t>
            </w:r>
          </w:p>
        </w:tc>
        <w:tc>
          <w:tcPr>
            <w:tcW w:w="1247" w:type="dxa"/>
            <w:vAlign w:val="center"/>
          </w:tcPr>
          <w:p w:rsidR="00515D89" w:rsidRPr="00C75358" w:rsidRDefault="00515D89" w:rsidP="007A03FC">
            <w:pPr>
              <w:pStyle w:val="Tabletext"/>
              <w:keepNext/>
              <w:spacing w:before="0" w:after="0"/>
              <w:jc w:val="center"/>
              <w:rPr>
                <w:lang w:val="en-US"/>
              </w:rPr>
            </w:pPr>
            <w:r w:rsidRPr="00C75358">
              <w:rPr>
                <w:lang w:val="en-US"/>
              </w:rPr>
              <w:t>156.450</w:t>
            </w:r>
          </w:p>
        </w:tc>
        <w:tc>
          <w:tcPr>
            <w:tcW w:w="1248" w:type="dxa"/>
            <w:vAlign w:val="center"/>
          </w:tcPr>
          <w:p w:rsidR="00515D89" w:rsidRPr="00C75358" w:rsidRDefault="00515D89" w:rsidP="007A03FC">
            <w:pPr>
              <w:pStyle w:val="Tabletext"/>
              <w:keepNext/>
              <w:spacing w:before="0" w:after="0"/>
              <w:jc w:val="center"/>
              <w:rPr>
                <w:lang w:val="en-US"/>
              </w:rPr>
            </w:pPr>
            <w:r w:rsidRPr="00C75358">
              <w:rPr>
                <w:lang w:val="en-US"/>
              </w:rPr>
              <w:t>156.450</w:t>
            </w:r>
          </w:p>
        </w:tc>
        <w:tc>
          <w:tcPr>
            <w:tcW w:w="1026" w:type="dxa"/>
            <w:vAlign w:val="center"/>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keepNext/>
              <w:spacing w:before="0" w:after="0"/>
              <w:jc w:val="center"/>
              <w:rPr>
                <w:lang w:val="en-US"/>
              </w:rPr>
            </w:pPr>
          </w:p>
        </w:tc>
        <w:tc>
          <w:tcPr>
            <w:tcW w:w="1219" w:type="dxa"/>
            <w:vAlign w:val="center"/>
          </w:tcPr>
          <w:p w:rsidR="00515D89" w:rsidRPr="00C75358" w:rsidRDefault="00515D89" w:rsidP="007A03FC">
            <w:pPr>
              <w:pStyle w:val="Tabletext"/>
              <w:keepN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keepNext/>
              <w:spacing w:before="0" w:after="0"/>
              <w:jc w:val="right"/>
              <w:rPr>
                <w:lang w:val="en-US"/>
              </w:rPr>
            </w:pPr>
            <w:r w:rsidRPr="00C75358">
              <w:rPr>
                <w:lang w:val="en-US"/>
              </w:rPr>
              <w:t>69</w:t>
            </w:r>
          </w:p>
        </w:tc>
        <w:tc>
          <w:tcPr>
            <w:tcW w:w="1049" w:type="dxa"/>
            <w:vAlign w:val="center"/>
          </w:tcPr>
          <w:p w:rsidR="00515D89" w:rsidRPr="00C75358" w:rsidRDefault="00515D89" w:rsidP="007A03FC">
            <w:pPr>
              <w:pStyle w:val="Tabletext"/>
              <w:keepNext/>
              <w:spacing w:before="0" w:after="0"/>
              <w:jc w:val="center"/>
              <w:rPr>
                <w:i/>
                <w:iCs/>
                <w:lang w:val="en-US"/>
              </w:rPr>
            </w:pPr>
          </w:p>
        </w:tc>
        <w:tc>
          <w:tcPr>
            <w:tcW w:w="1247" w:type="dxa"/>
            <w:vAlign w:val="center"/>
          </w:tcPr>
          <w:p w:rsidR="00515D89" w:rsidRPr="00C75358" w:rsidRDefault="00515D89" w:rsidP="007A03FC">
            <w:pPr>
              <w:pStyle w:val="Tabletext"/>
              <w:keepNext/>
              <w:spacing w:before="0" w:after="0"/>
              <w:jc w:val="center"/>
              <w:rPr>
                <w:lang w:val="en-US"/>
              </w:rPr>
            </w:pPr>
            <w:r w:rsidRPr="00C75358">
              <w:rPr>
                <w:lang w:val="en-US"/>
              </w:rPr>
              <w:t>156.475</w:t>
            </w:r>
          </w:p>
        </w:tc>
        <w:tc>
          <w:tcPr>
            <w:tcW w:w="1248" w:type="dxa"/>
            <w:vAlign w:val="center"/>
          </w:tcPr>
          <w:p w:rsidR="00515D89" w:rsidRPr="00C75358" w:rsidRDefault="00515D89" w:rsidP="007A03FC">
            <w:pPr>
              <w:pStyle w:val="Tabletext"/>
              <w:keepNext/>
              <w:spacing w:before="0" w:after="0"/>
              <w:jc w:val="center"/>
              <w:rPr>
                <w:lang w:val="en-US"/>
              </w:rPr>
            </w:pPr>
            <w:r w:rsidRPr="00C75358">
              <w:rPr>
                <w:lang w:val="en-US"/>
              </w:rPr>
              <w:t>156.475</w:t>
            </w:r>
          </w:p>
        </w:tc>
        <w:tc>
          <w:tcPr>
            <w:tcW w:w="1026" w:type="dxa"/>
            <w:vAlign w:val="center"/>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keepNext/>
              <w:spacing w:before="0" w:after="0"/>
              <w:jc w:val="center"/>
              <w:rPr>
                <w:lang w:val="en-US"/>
              </w:rPr>
            </w:pPr>
          </w:p>
        </w:tc>
        <w:tc>
          <w:tcPr>
            <w:tcW w:w="1219" w:type="dxa"/>
            <w:vAlign w:val="center"/>
          </w:tcPr>
          <w:p w:rsidR="00515D89" w:rsidRPr="00C75358" w:rsidRDefault="00515D89" w:rsidP="007A03FC">
            <w:pPr>
              <w:pStyle w:val="Tabletext"/>
              <w:keepN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10</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h), q)</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156.500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156.500</w:t>
            </w: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70</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f), j)</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156.525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156.525</w:t>
            </w:r>
          </w:p>
        </w:tc>
        <w:tc>
          <w:tcPr>
            <w:tcW w:w="4627" w:type="dxa"/>
            <w:gridSpan w:val="4"/>
          </w:tcPr>
          <w:p w:rsidR="00515D89" w:rsidRPr="00C75358" w:rsidRDefault="00515D89" w:rsidP="007A03FC">
            <w:pPr>
              <w:pStyle w:val="Tabletext"/>
              <w:spacing w:before="0" w:after="0"/>
              <w:rPr>
                <w:lang w:val="en-US"/>
              </w:rPr>
            </w:pPr>
            <w:r w:rsidRPr="00C75358">
              <w:rPr>
                <w:lang w:val="en-US"/>
              </w:rPr>
              <w:t>Digital selective calling for distress, safety and calling</w:t>
            </w: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11</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q)</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156.550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156.550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bl>
    <w:p w:rsidR="007A03FC" w:rsidRDefault="007A03FC"/>
    <w:p w:rsidR="00DA7206" w:rsidRDefault="00DA7206"/>
    <w:p w:rsidR="00DA7206" w:rsidRDefault="00DA7206"/>
    <w:p w:rsidR="00DA7206" w:rsidRDefault="00DA7206"/>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6"/>
        <w:gridCol w:w="1191"/>
        <w:gridCol w:w="1191"/>
        <w:gridCol w:w="1219"/>
        <w:tblGridChange w:id="175">
          <w:tblGrid>
            <w:gridCol w:w="1134"/>
            <w:gridCol w:w="1049"/>
            <w:gridCol w:w="1247"/>
            <w:gridCol w:w="1248"/>
            <w:gridCol w:w="1021"/>
            <w:gridCol w:w="5"/>
            <w:gridCol w:w="1186"/>
            <w:gridCol w:w="5"/>
            <w:gridCol w:w="1186"/>
            <w:gridCol w:w="5"/>
            <w:gridCol w:w="1214"/>
            <w:gridCol w:w="5"/>
          </w:tblGrid>
        </w:tblGridChange>
      </w:tblGrid>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71</w:t>
            </w:r>
          </w:p>
        </w:tc>
        <w:tc>
          <w:tcPr>
            <w:tcW w:w="1049" w:type="dxa"/>
            <w:vAlign w:val="center"/>
          </w:tcPr>
          <w:p w:rsidR="00515D89" w:rsidRPr="00C75358" w:rsidRDefault="00515D89" w:rsidP="007A03FC">
            <w:pPr>
              <w:pStyle w:val="Tabletext"/>
              <w:spacing w:before="0" w:after="0"/>
              <w:jc w:val="center"/>
              <w:rPr>
                <w:i/>
                <w:iCs/>
                <w:lang w:val="en-US"/>
              </w:rPr>
            </w:pP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156.575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156.575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12</w:t>
            </w:r>
          </w:p>
        </w:tc>
        <w:tc>
          <w:tcPr>
            <w:tcW w:w="1049" w:type="dxa"/>
            <w:vAlign w:val="center"/>
          </w:tcPr>
          <w:p w:rsidR="00515D89" w:rsidRPr="00C75358" w:rsidRDefault="00515D89" w:rsidP="007A03FC">
            <w:pPr>
              <w:pStyle w:val="Tabletext"/>
              <w:spacing w:before="0" w:after="0"/>
              <w:jc w:val="center"/>
              <w:rPr>
                <w:i/>
                <w:iCs/>
                <w:lang w:val="en-US"/>
              </w:rPr>
            </w:pP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156.600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156.600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72</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i)</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156.625</w:t>
            </w:r>
          </w:p>
        </w:tc>
        <w:tc>
          <w:tcPr>
            <w:tcW w:w="1248" w:type="dxa"/>
            <w:vAlign w:val="center"/>
          </w:tcPr>
          <w:p w:rsidR="00515D89" w:rsidRPr="00C75358" w:rsidRDefault="00515D89" w:rsidP="007A03FC">
            <w:pPr>
              <w:pStyle w:val="Tabletext"/>
              <w:spacing w:before="0" w:after="0"/>
              <w:jc w:val="center"/>
              <w:rPr>
                <w:lang w:val="en-US"/>
              </w:rPr>
            </w:pP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13</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k)</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156.650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156.650</w:t>
            </w: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73</w:t>
            </w:r>
          </w:p>
        </w:tc>
        <w:tc>
          <w:tcPr>
            <w:tcW w:w="1049" w:type="dxa"/>
            <w:vAlign w:val="center"/>
          </w:tcPr>
          <w:p w:rsidR="00515D89" w:rsidRPr="00C75358" w:rsidRDefault="00515D89" w:rsidP="007A03FC">
            <w:pPr>
              <w:pStyle w:val="Tabletext"/>
              <w:spacing w:before="0" w:after="0"/>
              <w:jc w:val="center"/>
              <w:rPr>
                <w:i/>
                <w:iCs/>
                <w:lang w:val="en-US"/>
              </w:rPr>
            </w:pPr>
            <w:r w:rsidRPr="00C75358">
              <w:rPr>
                <w:i/>
                <w:iCs/>
                <w:lang w:val="en-US"/>
              </w:rPr>
              <w:t>h), i)</w:t>
            </w: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156.675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156.675</w:t>
            </w:r>
          </w:p>
        </w:tc>
        <w:tc>
          <w:tcPr>
            <w:tcW w:w="1026"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rPr>
                <w:lang w:val="en-US"/>
              </w:rPr>
            </w:pPr>
            <w:r w:rsidRPr="00C75358">
              <w:rPr>
                <w:lang w:val="en-US"/>
              </w:rPr>
              <w:t>14</w:t>
            </w:r>
          </w:p>
        </w:tc>
        <w:tc>
          <w:tcPr>
            <w:tcW w:w="1049" w:type="dxa"/>
            <w:vAlign w:val="center"/>
          </w:tcPr>
          <w:p w:rsidR="00515D89" w:rsidRPr="00C75358" w:rsidRDefault="00515D89" w:rsidP="007A03FC">
            <w:pPr>
              <w:pStyle w:val="Tabletext"/>
              <w:spacing w:before="0" w:after="0"/>
              <w:jc w:val="center"/>
              <w:rPr>
                <w:i/>
                <w:iCs/>
                <w:lang w:val="en-US"/>
              </w:rPr>
            </w:pP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156.700</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156.700</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tcPr>
          <w:p w:rsidR="00515D89" w:rsidRPr="00C75358" w:rsidRDefault="00515D89" w:rsidP="007A03FC">
            <w:pPr>
              <w:pStyle w:val="Tabletext"/>
              <w:spacing w:before="0" w:after="0"/>
              <w:jc w:val="right"/>
              <w:rPr>
                <w:lang w:val="en-US"/>
              </w:rPr>
            </w:pPr>
            <w:r w:rsidRPr="00C75358">
              <w:rPr>
                <w:lang w:val="en-US"/>
              </w:rPr>
              <w:t>74</w:t>
            </w:r>
          </w:p>
        </w:tc>
        <w:tc>
          <w:tcPr>
            <w:tcW w:w="1049" w:type="dxa"/>
            <w:vAlign w:val="center"/>
          </w:tcPr>
          <w:p w:rsidR="00515D89" w:rsidRPr="00C75358" w:rsidRDefault="00515D89" w:rsidP="007A03FC">
            <w:pPr>
              <w:pStyle w:val="Tabletext"/>
              <w:spacing w:before="0" w:after="0"/>
              <w:jc w:val="center"/>
              <w:rPr>
                <w:i/>
                <w:iCs/>
                <w:lang w:val="en-US"/>
              </w:rPr>
            </w:pPr>
          </w:p>
        </w:tc>
        <w:tc>
          <w:tcPr>
            <w:tcW w:w="1247" w:type="dxa"/>
            <w:vAlign w:val="center"/>
          </w:tcPr>
          <w:p w:rsidR="00515D89" w:rsidRPr="00C75358" w:rsidRDefault="00515D89" w:rsidP="007A03FC">
            <w:pPr>
              <w:pStyle w:val="Tabletext"/>
              <w:spacing w:before="0" w:after="0"/>
              <w:jc w:val="center"/>
              <w:rPr>
                <w:lang w:val="en-US"/>
              </w:rPr>
            </w:pPr>
            <w:r w:rsidRPr="00C75358">
              <w:rPr>
                <w:lang w:val="en-US"/>
              </w:rPr>
              <w:t>156.725</w:t>
            </w:r>
          </w:p>
        </w:tc>
        <w:tc>
          <w:tcPr>
            <w:tcW w:w="1248" w:type="dxa"/>
            <w:vAlign w:val="center"/>
          </w:tcPr>
          <w:p w:rsidR="00515D89" w:rsidRPr="00C75358" w:rsidRDefault="00515D89" w:rsidP="007A03FC">
            <w:pPr>
              <w:pStyle w:val="Tabletext"/>
              <w:spacing w:before="0" w:after="0"/>
              <w:jc w:val="center"/>
              <w:rPr>
                <w:lang w:val="en-US"/>
              </w:rPr>
            </w:pPr>
            <w:r w:rsidRPr="00C75358">
              <w:rPr>
                <w:lang w:val="en-US"/>
              </w:rPr>
              <w:t>156.725</w:t>
            </w:r>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17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177" w:author="Bogens, Karlis" w:date="2015-11-14T18:17:00Z">
            <w:trPr>
              <w:gridAfter w:val="0"/>
              <w:cantSplit/>
            </w:trPr>
          </w:trPrChange>
        </w:trPr>
        <w:tc>
          <w:tcPr>
            <w:tcW w:w="1134" w:type="dxa"/>
            <w:tcPrChange w:id="178" w:author="Bogens, Karlis" w:date="2015-11-14T18:17:00Z">
              <w:tcPr>
                <w:tcW w:w="1134" w:type="dxa"/>
              </w:tcPr>
            </w:tcPrChange>
          </w:tcPr>
          <w:p w:rsidR="00515D89" w:rsidRPr="00C75358" w:rsidRDefault="00515D89" w:rsidP="007A03FC">
            <w:pPr>
              <w:pStyle w:val="Tabletext"/>
              <w:keepNext/>
              <w:keepLines/>
              <w:spacing w:before="0" w:after="0"/>
              <w:rPr>
                <w:lang w:val="en-US"/>
              </w:rPr>
            </w:pPr>
            <w:r w:rsidRPr="00C75358">
              <w:rPr>
                <w:lang w:val="en-US"/>
              </w:rPr>
              <w:t>15</w:t>
            </w:r>
          </w:p>
        </w:tc>
        <w:tc>
          <w:tcPr>
            <w:tcW w:w="1049" w:type="dxa"/>
            <w:vAlign w:val="center"/>
            <w:tcPrChange w:id="179" w:author="Bogens, Karlis" w:date="2015-11-14T18:17:00Z">
              <w:tcPr>
                <w:tcW w:w="1049" w:type="dxa"/>
                <w:vAlign w:val="center"/>
              </w:tcPr>
            </w:tcPrChange>
          </w:tcPr>
          <w:p w:rsidR="00515D89" w:rsidRPr="00C75358" w:rsidRDefault="00515D89" w:rsidP="007A03FC">
            <w:pPr>
              <w:pStyle w:val="Tabletext"/>
              <w:keepNext/>
              <w:keepLines/>
              <w:spacing w:before="0" w:after="0"/>
              <w:jc w:val="center"/>
              <w:rPr>
                <w:i/>
                <w:iCs/>
                <w:lang w:val="en-US"/>
              </w:rPr>
            </w:pPr>
            <w:r w:rsidRPr="00C75358">
              <w:rPr>
                <w:i/>
                <w:iCs/>
                <w:lang w:val="en-US"/>
              </w:rPr>
              <w:t>g)</w:t>
            </w:r>
          </w:p>
        </w:tc>
        <w:tc>
          <w:tcPr>
            <w:tcW w:w="1247" w:type="dxa"/>
            <w:vAlign w:val="center"/>
            <w:tcPrChange w:id="180" w:author="Bogens, Karlis" w:date="2015-11-14T18:17:00Z">
              <w:tcPr>
                <w:tcW w:w="1247"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156.750</w:t>
            </w:r>
          </w:p>
        </w:tc>
        <w:tc>
          <w:tcPr>
            <w:tcW w:w="1248" w:type="dxa"/>
            <w:vAlign w:val="center"/>
            <w:tcPrChange w:id="181" w:author="Bogens, Karlis" w:date="2015-11-14T18:17:00Z">
              <w:tcPr>
                <w:tcW w:w="1248"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156.750</w:t>
            </w:r>
          </w:p>
        </w:tc>
        <w:tc>
          <w:tcPr>
            <w:tcW w:w="1026" w:type="dxa"/>
            <w:vAlign w:val="center"/>
            <w:tcPrChange w:id="182" w:author="Bogens, Karlis" w:date="2015-11-14T18:17:00Z">
              <w:tcPr>
                <w:tcW w:w="1021"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183"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184"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p>
        </w:tc>
        <w:tc>
          <w:tcPr>
            <w:tcW w:w="1219" w:type="dxa"/>
            <w:vAlign w:val="center"/>
            <w:tcPrChange w:id="185" w:author="Bogens, Karlis" w:date="2015-11-14T18:17:00Z">
              <w:tcPr>
                <w:tcW w:w="1219" w:type="dxa"/>
                <w:gridSpan w:val="2"/>
                <w:vAlign w:val="center"/>
              </w:tcPr>
            </w:tcPrChange>
          </w:tcPr>
          <w:p w:rsidR="00515D89" w:rsidRPr="00C75358" w:rsidRDefault="00515D89" w:rsidP="007A03FC">
            <w:pPr>
              <w:pStyle w:val="Tabletext"/>
              <w:keepNext/>
              <w:keepLines/>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18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187" w:author="Bogens, Karlis" w:date="2015-11-14T18:17:00Z">
            <w:trPr>
              <w:gridAfter w:val="0"/>
              <w:cantSplit/>
            </w:trPr>
          </w:trPrChange>
        </w:trPr>
        <w:tc>
          <w:tcPr>
            <w:tcW w:w="1134" w:type="dxa"/>
            <w:tcPrChange w:id="188" w:author="Bogens, Karlis" w:date="2015-11-14T18:17:00Z">
              <w:tcPr>
                <w:tcW w:w="1134" w:type="dxa"/>
              </w:tcPr>
            </w:tcPrChange>
          </w:tcPr>
          <w:p w:rsidR="00515D89" w:rsidRPr="00C75358" w:rsidRDefault="00515D89" w:rsidP="007A03FC">
            <w:pPr>
              <w:pStyle w:val="Tabletext"/>
              <w:keepNext/>
              <w:keepLines/>
              <w:spacing w:before="0" w:after="0"/>
              <w:jc w:val="right"/>
              <w:rPr>
                <w:lang w:val="en-US"/>
              </w:rPr>
            </w:pPr>
            <w:r w:rsidRPr="00C75358">
              <w:rPr>
                <w:lang w:val="en-US"/>
              </w:rPr>
              <w:t>75</w:t>
            </w:r>
          </w:p>
        </w:tc>
        <w:tc>
          <w:tcPr>
            <w:tcW w:w="1049" w:type="dxa"/>
            <w:vAlign w:val="center"/>
            <w:tcPrChange w:id="189" w:author="Bogens, Karlis" w:date="2015-11-14T18:17:00Z">
              <w:tcPr>
                <w:tcW w:w="1049" w:type="dxa"/>
                <w:vAlign w:val="center"/>
              </w:tcPr>
            </w:tcPrChange>
          </w:tcPr>
          <w:p w:rsidR="00515D89" w:rsidRPr="00C75358" w:rsidRDefault="00515D89" w:rsidP="007A03FC">
            <w:pPr>
              <w:pStyle w:val="Tabletext"/>
              <w:keepNext/>
              <w:keepLines/>
              <w:spacing w:before="0" w:after="0"/>
              <w:jc w:val="center"/>
              <w:rPr>
                <w:i/>
                <w:iCs/>
                <w:lang w:val="en-US"/>
              </w:rPr>
            </w:pPr>
            <w:r w:rsidRPr="00C75358">
              <w:rPr>
                <w:i/>
                <w:iCs/>
                <w:lang w:val="en-US"/>
              </w:rPr>
              <w:t>n)</w:t>
            </w:r>
            <w:r w:rsidRPr="00C75358">
              <w:rPr>
                <w:i/>
                <w:lang w:val="en-US"/>
              </w:rPr>
              <w:t>, s)</w:t>
            </w:r>
          </w:p>
        </w:tc>
        <w:tc>
          <w:tcPr>
            <w:tcW w:w="1247" w:type="dxa"/>
            <w:vAlign w:val="center"/>
            <w:tcPrChange w:id="190" w:author="Bogens, Karlis" w:date="2015-11-14T18:17:00Z">
              <w:tcPr>
                <w:tcW w:w="1247"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156.775</w:t>
            </w:r>
          </w:p>
        </w:tc>
        <w:tc>
          <w:tcPr>
            <w:tcW w:w="1248" w:type="dxa"/>
            <w:vAlign w:val="center"/>
            <w:tcPrChange w:id="191" w:author="Bogens, Karlis" w:date="2015-11-14T18:17:00Z">
              <w:tcPr>
                <w:tcW w:w="1248"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156.775</w:t>
            </w:r>
          </w:p>
        </w:tc>
        <w:tc>
          <w:tcPr>
            <w:tcW w:w="1026" w:type="dxa"/>
            <w:vAlign w:val="center"/>
            <w:tcPrChange w:id="192" w:author="Bogens, Karlis" w:date="2015-11-14T18:17:00Z">
              <w:tcPr>
                <w:tcW w:w="1021" w:type="dxa"/>
                <w:vAlign w:val="center"/>
              </w:tcPr>
            </w:tcPrChange>
          </w:tcPr>
          <w:p w:rsidR="00515D89" w:rsidRPr="00C75358" w:rsidRDefault="00515D89" w:rsidP="007A03FC">
            <w:pPr>
              <w:pStyle w:val="Tabletext"/>
              <w:keepNext/>
              <w:keepLines/>
              <w:spacing w:before="0" w:after="0"/>
              <w:jc w:val="center"/>
              <w:rPr>
                <w:lang w:val="en-US"/>
              </w:rPr>
            </w:pPr>
          </w:p>
        </w:tc>
        <w:tc>
          <w:tcPr>
            <w:tcW w:w="1191" w:type="dxa"/>
            <w:vAlign w:val="center"/>
            <w:tcPrChange w:id="193"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194"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p>
        </w:tc>
        <w:tc>
          <w:tcPr>
            <w:tcW w:w="1219" w:type="dxa"/>
            <w:vAlign w:val="center"/>
            <w:tcPrChange w:id="195" w:author="Bogens, Karlis" w:date="2015-11-14T18:17:00Z">
              <w:tcPr>
                <w:tcW w:w="1219" w:type="dxa"/>
                <w:gridSpan w:val="2"/>
                <w:vAlign w:val="center"/>
              </w:tcPr>
            </w:tcPrChange>
          </w:tcPr>
          <w:p w:rsidR="00515D89" w:rsidRPr="00C75358" w:rsidRDefault="00515D89" w:rsidP="007A03FC">
            <w:pPr>
              <w:pStyle w:val="Tabletext"/>
              <w:keepNext/>
              <w:keepLines/>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19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197" w:author="Bogens, Karlis" w:date="2015-11-14T18:17:00Z">
            <w:trPr>
              <w:gridAfter w:val="0"/>
              <w:cantSplit/>
            </w:trPr>
          </w:trPrChange>
        </w:trPr>
        <w:tc>
          <w:tcPr>
            <w:tcW w:w="1134" w:type="dxa"/>
            <w:tcPrChange w:id="198" w:author="Bogens, Karlis" w:date="2015-11-14T18:17:00Z">
              <w:tcPr>
                <w:tcW w:w="1134" w:type="dxa"/>
              </w:tcPr>
            </w:tcPrChange>
          </w:tcPr>
          <w:p w:rsidR="00515D89" w:rsidRPr="00C75358" w:rsidRDefault="00515D89" w:rsidP="007A03FC">
            <w:pPr>
              <w:pStyle w:val="Tabletext"/>
              <w:keepNext/>
              <w:keepLines/>
              <w:spacing w:before="0" w:after="0"/>
              <w:rPr>
                <w:lang w:val="en-US"/>
              </w:rPr>
            </w:pPr>
            <w:r w:rsidRPr="00C75358">
              <w:rPr>
                <w:lang w:val="en-US"/>
              </w:rPr>
              <w:t>16</w:t>
            </w:r>
          </w:p>
        </w:tc>
        <w:tc>
          <w:tcPr>
            <w:tcW w:w="1049" w:type="dxa"/>
            <w:vAlign w:val="center"/>
            <w:tcPrChange w:id="199" w:author="Bogens, Karlis" w:date="2015-11-14T18:17:00Z">
              <w:tcPr>
                <w:tcW w:w="1049" w:type="dxa"/>
                <w:vAlign w:val="center"/>
              </w:tcPr>
            </w:tcPrChange>
          </w:tcPr>
          <w:p w:rsidR="00515D89" w:rsidRPr="00C75358" w:rsidRDefault="00515D89" w:rsidP="007A03FC">
            <w:pPr>
              <w:pStyle w:val="Tabletext"/>
              <w:keepNext/>
              <w:keepLines/>
              <w:spacing w:before="0" w:after="0"/>
              <w:jc w:val="center"/>
              <w:rPr>
                <w:i/>
                <w:iCs/>
                <w:lang w:val="en-US"/>
              </w:rPr>
            </w:pPr>
            <w:r w:rsidRPr="00C75358">
              <w:rPr>
                <w:i/>
                <w:iCs/>
                <w:lang w:val="en-US"/>
              </w:rPr>
              <w:t>f)</w:t>
            </w:r>
          </w:p>
        </w:tc>
        <w:tc>
          <w:tcPr>
            <w:tcW w:w="1247" w:type="dxa"/>
            <w:vAlign w:val="center"/>
            <w:tcPrChange w:id="200" w:author="Bogens, Karlis" w:date="2015-11-14T18:17:00Z">
              <w:tcPr>
                <w:tcW w:w="1247"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156.800</w:t>
            </w:r>
          </w:p>
        </w:tc>
        <w:tc>
          <w:tcPr>
            <w:tcW w:w="1248" w:type="dxa"/>
            <w:vAlign w:val="center"/>
            <w:tcPrChange w:id="201" w:author="Bogens, Karlis" w:date="2015-11-14T18:17:00Z">
              <w:tcPr>
                <w:tcW w:w="1248"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156.800</w:t>
            </w:r>
          </w:p>
        </w:tc>
        <w:tc>
          <w:tcPr>
            <w:tcW w:w="4627" w:type="dxa"/>
            <w:gridSpan w:val="4"/>
            <w:vAlign w:val="center"/>
            <w:tcPrChange w:id="202" w:author="Bogens, Karlis" w:date="2015-11-14T18:17:00Z">
              <w:tcPr>
                <w:tcW w:w="4622" w:type="dxa"/>
                <w:gridSpan w:val="7"/>
              </w:tcPr>
            </w:tcPrChange>
          </w:tcPr>
          <w:p w:rsidR="00515D89" w:rsidRPr="00C75358" w:rsidRDefault="00515D89" w:rsidP="007A03FC">
            <w:pPr>
              <w:pStyle w:val="Tabletext"/>
              <w:keepNext/>
              <w:keepLines/>
              <w:spacing w:before="0" w:after="0"/>
              <w:jc w:val="center"/>
              <w:rPr>
                <w:lang w:val="en-US"/>
              </w:rPr>
            </w:pPr>
            <w:r w:rsidRPr="00C75358">
              <w:rPr>
                <w:lang w:val="en-US"/>
              </w:rPr>
              <w:t>DISTRESS,  SAFETY  AND  CALLING</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0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04" w:author="Bogens, Karlis" w:date="2015-11-14T18:17:00Z">
            <w:trPr>
              <w:gridAfter w:val="0"/>
              <w:cantSplit/>
            </w:trPr>
          </w:trPrChange>
        </w:trPr>
        <w:tc>
          <w:tcPr>
            <w:tcW w:w="1134" w:type="dxa"/>
            <w:tcPrChange w:id="205" w:author="Bogens, Karlis" w:date="2015-11-14T18:17:00Z">
              <w:tcPr>
                <w:tcW w:w="1134" w:type="dxa"/>
              </w:tcPr>
            </w:tcPrChange>
          </w:tcPr>
          <w:p w:rsidR="00515D89" w:rsidRPr="00C75358" w:rsidRDefault="00515D89" w:rsidP="007A03FC">
            <w:pPr>
              <w:pStyle w:val="Tabletext"/>
              <w:keepNext/>
              <w:keepLines/>
              <w:spacing w:before="0" w:after="0"/>
              <w:jc w:val="right"/>
              <w:rPr>
                <w:lang w:val="en-US"/>
              </w:rPr>
            </w:pPr>
            <w:r w:rsidRPr="00C75358">
              <w:rPr>
                <w:lang w:val="en-US"/>
              </w:rPr>
              <w:t>76</w:t>
            </w:r>
          </w:p>
        </w:tc>
        <w:tc>
          <w:tcPr>
            <w:tcW w:w="1049" w:type="dxa"/>
            <w:vAlign w:val="center"/>
            <w:tcPrChange w:id="206" w:author="Bogens, Karlis" w:date="2015-11-14T18:17:00Z">
              <w:tcPr>
                <w:tcW w:w="1049" w:type="dxa"/>
                <w:vAlign w:val="center"/>
              </w:tcPr>
            </w:tcPrChange>
          </w:tcPr>
          <w:p w:rsidR="00515D89" w:rsidRPr="00C75358" w:rsidRDefault="00515D89" w:rsidP="007A03FC">
            <w:pPr>
              <w:pStyle w:val="Tabletext"/>
              <w:keepNext/>
              <w:keepLines/>
              <w:spacing w:before="0" w:after="0"/>
              <w:jc w:val="center"/>
              <w:rPr>
                <w:i/>
                <w:iCs/>
                <w:lang w:val="en-US"/>
              </w:rPr>
            </w:pPr>
            <w:r w:rsidRPr="00C75358">
              <w:rPr>
                <w:i/>
                <w:iCs/>
                <w:lang w:val="en-US"/>
              </w:rPr>
              <w:t>n)</w:t>
            </w:r>
            <w:r w:rsidRPr="00C75358">
              <w:rPr>
                <w:i/>
                <w:lang w:val="en-US"/>
              </w:rPr>
              <w:t>, s)</w:t>
            </w:r>
          </w:p>
        </w:tc>
        <w:tc>
          <w:tcPr>
            <w:tcW w:w="1247" w:type="dxa"/>
            <w:vAlign w:val="center"/>
            <w:tcPrChange w:id="207" w:author="Bogens, Karlis" w:date="2015-11-14T18:17:00Z">
              <w:tcPr>
                <w:tcW w:w="1247"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156.825</w:t>
            </w:r>
          </w:p>
        </w:tc>
        <w:tc>
          <w:tcPr>
            <w:tcW w:w="1248" w:type="dxa"/>
            <w:vAlign w:val="center"/>
            <w:tcPrChange w:id="208" w:author="Bogens, Karlis" w:date="2015-11-14T18:17:00Z">
              <w:tcPr>
                <w:tcW w:w="1248"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156.825</w:t>
            </w:r>
          </w:p>
        </w:tc>
        <w:tc>
          <w:tcPr>
            <w:tcW w:w="1026" w:type="dxa"/>
            <w:vAlign w:val="center"/>
            <w:tcPrChange w:id="209" w:author="Bogens, Karlis" w:date="2015-11-14T18:17:00Z">
              <w:tcPr>
                <w:tcW w:w="1021" w:type="dxa"/>
                <w:vAlign w:val="center"/>
              </w:tcPr>
            </w:tcPrChange>
          </w:tcPr>
          <w:p w:rsidR="00515D89" w:rsidRPr="00C75358" w:rsidRDefault="00515D89" w:rsidP="007A03FC">
            <w:pPr>
              <w:pStyle w:val="Tabletext"/>
              <w:keepNext/>
              <w:keepLines/>
              <w:spacing w:before="0" w:after="0"/>
              <w:jc w:val="center"/>
              <w:rPr>
                <w:lang w:val="en-US"/>
              </w:rPr>
            </w:pPr>
          </w:p>
        </w:tc>
        <w:tc>
          <w:tcPr>
            <w:tcW w:w="1191" w:type="dxa"/>
            <w:vAlign w:val="center"/>
            <w:tcPrChange w:id="210"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211"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p>
        </w:tc>
        <w:tc>
          <w:tcPr>
            <w:tcW w:w="1219" w:type="dxa"/>
            <w:vAlign w:val="center"/>
            <w:tcPrChange w:id="212" w:author="Bogens, Karlis" w:date="2015-11-14T18:17:00Z">
              <w:tcPr>
                <w:tcW w:w="1219" w:type="dxa"/>
                <w:gridSpan w:val="2"/>
                <w:vAlign w:val="center"/>
              </w:tcPr>
            </w:tcPrChange>
          </w:tcPr>
          <w:p w:rsidR="00515D89" w:rsidRPr="00C75358" w:rsidRDefault="00515D89" w:rsidP="007A03FC">
            <w:pPr>
              <w:pStyle w:val="Tabletext"/>
              <w:keepNext/>
              <w:keepLines/>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1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14" w:author="Bogens, Karlis" w:date="2015-11-14T18:17:00Z">
            <w:trPr>
              <w:gridAfter w:val="0"/>
              <w:cantSplit/>
            </w:trPr>
          </w:trPrChange>
        </w:trPr>
        <w:tc>
          <w:tcPr>
            <w:tcW w:w="1134" w:type="dxa"/>
            <w:tcPrChange w:id="215" w:author="Bogens, Karlis" w:date="2015-11-14T18:17:00Z">
              <w:tcPr>
                <w:tcW w:w="1134" w:type="dxa"/>
              </w:tcPr>
            </w:tcPrChange>
          </w:tcPr>
          <w:p w:rsidR="00515D89" w:rsidRPr="00C75358" w:rsidRDefault="00515D89" w:rsidP="007A03FC">
            <w:pPr>
              <w:pStyle w:val="Tabletext"/>
              <w:keepNext/>
              <w:keepLines/>
              <w:spacing w:before="0" w:after="0"/>
              <w:rPr>
                <w:lang w:val="en-US"/>
              </w:rPr>
            </w:pPr>
            <w:r w:rsidRPr="00C75358">
              <w:rPr>
                <w:lang w:val="en-US"/>
              </w:rPr>
              <w:t>17</w:t>
            </w:r>
          </w:p>
        </w:tc>
        <w:tc>
          <w:tcPr>
            <w:tcW w:w="1049" w:type="dxa"/>
            <w:vAlign w:val="center"/>
            <w:tcPrChange w:id="216" w:author="Bogens, Karlis" w:date="2015-11-14T18:17:00Z">
              <w:tcPr>
                <w:tcW w:w="1049" w:type="dxa"/>
                <w:vAlign w:val="center"/>
              </w:tcPr>
            </w:tcPrChange>
          </w:tcPr>
          <w:p w:rsidR="00515D89" w:rsidRPr="00C75358" w:rsidRDefault="00515D89" w:rsidP="007A03FC">
            <w:pPr>
              <w:pStyle w:val="Tabletext"/>
              <w:keepNext/>
              <w:keepLines/>
              <w:spacing w:before="0" w:after="0"/>
              <w:jc w:val="center"/>
              <w:rPr>
                <w:i/>
                <w:iCs/>
                <w:lang w:val="en-US"/>
              </w:rPr>
            </w:pPr>
            <w:r w:rsidRPr="00C75358">
              <w:rPr>
                <w:i/>
                <w:iCs/>
                <w:lang w:val="en-US"/>
              </w:rPr>
              <w:t>g)</w:t>
            </w:r>
          </w:p>
        </w:tc>
        <w:tc>
          <w:tcPr>
            <w:tcW w:w="1247" w:type="dxa"/>
            <w:vAlign w:val="center"/>
            <w:tcPrChange w:id="217" w:author="Bogens, Karlis" w:date="2015-11-14T18:17:00Z">
              <w:tcPr>
                <w:tcW w:w="1247"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156.850</w:t>
            </w:r>
          </w:p>
        </w:tc>
        <w:tc>
          <w:tcPr>
            <w:tcW w:w="1248" w:type="dxa"/>
            <w:vAlign w:val="center"/>
            <w:tcPrChange w:id="218" w:author="Bogens, Karlis" w:date="2015-11-14T18:17:00Z">
              <w:tcPr>
                <w:tcW w:w="1248"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156.850</w:t>
            </w:r>
          </w:p>
        </w:tc>
        <w:tc>
          <w:tcPr>
            <w:tcW w:w="1026" w:type="dxa"/>
            <w:vAlign w:val="center"/>
            <w:tcPrChange w:id="219" w:author="Bogens, Karlis" w:date="2015-11-14T18:17:00Z">
              <w:tcPr>
                <w:tcW w:w="1021" w:type="dxa"/>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220"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r w:rsidRPr="00C75358">
              <w:rPr>
                <w:lang w:val="en-US"/>
              </w:rPr>
              <w:t>x</w:t>
            </w:r>
          </w:p>
        </w:tc>
        <w:tc>
          <w:tcPr>
            <w:tcW w:w="1191" w:type="dxa"/>
            <w:vAlign w:val="center"/>
            <w:tcPrChange w:id="221" w:author="Bogens, Karlis" w:date="2015-11-14T18:17:00Z">
              <w:tcPr>
                <w:tcW w:w="1191" w:type="dxa"/>
                <w:gridSpan w:val="2"/>
                <w:vAlign w:val="center"/>
              </w:tcPr>
            </w:tcPrChange>
          </w:tcPr>
          <w:p w:rsidR="00515D89" w:rsidRPr="00C75358" w:rsidRDefault="00515D89" w:rsidP="007A03FC">
            <w:pPr>
              <w:pStyle w:val="Tabletext"/>
              <w:keepNext/>
              <w:keepLines/>
              <w:spacing w:before="0" w:after="0"/>
              <w:jc w:val="center"/>
              <w:rPr>
                <w:lang w:val="en-US"/>
              </w:rPr>
            </w:pPr>
          </w:p>
        </w:tc>
        <w:tc>
          <w:tcPr>
            <w:tcW w:w="1219" w:type="dxa"/>
            <w:vAlign w:val="center"/>
            <w:tcPrChange w:id="222" w:author="Bogens, Karlis" w:date="2015-11-14T18:17:00Z">
              <w:tcPr>
                <w:tcW w:w="1219" w:type="dxa"/>
                <w:gridSpan w:val="2"/>
                <w:vAlign w:val="center"/>
              </w:tcPr>
            </w:tcPrChange>
          </w:tcPr>
          <w:p w:rsidR="00515D89" w:rsidRPr="00C75358" w:rsidRDefault="00515D89" w:rsidP="007A03FC">
            <w:pPr>
              <w:pStyle w:val="Tabletext"/>
              <w:keepNext/>
              <w:keepLines/>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2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24" w:author="Bogens, Karlis" w:date="2015-11-14T18:17:00Z">
            <w:trPr>
              <w:gridAfter w:val="0"/>
              <w:cantSplit/>
            </w:trPr>
          </w:trPrChange>
        </w:trPr>
        <w:tc>
          <w:tcPr>
            <w:tcW w:w="1134" w:type="dxa"/>
            <w:tcPrChange w:id="225" w:author="Bogens, Karlis" w:date="2015-11-14T18:17:00Z">
              <w:tcPr>
                <w:tcW w:w="1134" w:type="dxa"/>
              </w:tcPr>
            </w:tcPrChange>
          </w:tcPr>
          <w:p w:rsidR="00515D89" w:rsidRPr="00C75358" w:rsidRDefault="00515D89" w:rsidP="007A03FC">
            <w:pPr>
              <w:pStyle w:val="Tabletext"/>
              <w:spacing w:before="0" w:after="0"/>
              <w:jc w:val="right"/>
              <w:rPr>
                <w:lang w:val="en-US"/>
              </w:rPr>
            </w:pPr>
            <w:r w:rsidRPr="00C75358">
              <w:rPr>
                <w:lang w:val="en-US"/>
              </w:rPr>
              <w:t>77</w:t>
            </w:r>
          </w:p>
        </w:tc>
        <w:tc>
          <w:tcPr>
            <w:tcW w:w="1049" w:type="dxa"/>
            <w:vAlign w:val="center"/>
            <w:tcPrChange w:id="226"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p>
        </w:tc>
        <w:tc>
          <w:tcPr>
            <w:tcW w:w="1247" w:type="dxa"/>
            <w:vAlign w:val="center"/>
            <w:tcPrChange w:id="227"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156.875</w:t>
            </w:r>
          </w:p>
        </w:tc>
        <w:tc>
          <w:tcPr>
            <w:tcW w:w="1248" w:type="dxa"/>
            <w:vAlign w:val="center"/>
            <w:tcPrChange w:id="228"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22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23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23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232"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3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34" w:author="Bogens, Karlis" w:date="2015-11-14T18:17:00Z">
            <w:trPr>
              <w:gridAfter w:val="0"/>
              <w:cantSplit/>
            </w:trPr>
          </w:trPrChange>
        </w:trPr>
        <w:tc>
          <w:tcPr>
            <w:tcW w:w="1134" w:type="dxa"/>
            <w:tcPrChange w:id="235" w:author="Bogens, Karlis" w:date="2015-11-14T18:17:00Z">
              <w:tcPr>
                <w:tcW w:w="1134" w:type="dxa"/>
              </w:tcPr>
            </w:tcPrChange>
          </w:tcPr>
          <w:p w:rsidR="00515D89" w:rsidRPr="00C75358" w:rsidRDefault="00515D89" w:rsidP="007A03FC">
            <w:pPr>
              <w:pStyle w:val="Tabletext"/>
              <w:spacing w:before="0" w:after="0"/>
              <w:rPr>
                <w:lang w:val="en-US"/>
              </w:rPr>
            </w:pPr>
            <w:r w:rsidRPr="00C75358">
              <w:rPr>
                <w:lang w:val="en-US"/>
              </w:rPr>
              <w:t>18</w:t>
            </w:r>
          </w:p>
        </w:tc>
        <w:tc>
          <w:tcPr>
            <w:tcW w:w="1049" w:type="dxa"/>
            <w:vAlign w:val="center"/>
            <w:tcPrChange w:id="236"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iCs/>
                <w:lang w:val="en-US"/>
              </w:rPr>
              <w:t>m)</w:t>
            </w:r>
          </w:p>
        </w:tc>
        <w:tc>
          <w:tcPr>
            <w:tcW w:w="1247" w:type="dxa"/>
            <w:vAlign w:val="center"/>
            <w:tcPrChange w:id="237"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156.900</w:t>
            </w:r>
          </w:p>
        </w:tc>
        <w:tc>
          <w:tcPr>
            <w:tcW w:w="1248" w:type="dxa"/>
            <w:vAlign w:val="center"/>
            <w:tcPrChange w:id="238"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161.500</w:t>
            </w:r>
          </w:p>
        </w:tc>
        <w:tc>
          <w:tcPr>
            <w:tcW w:w="1026" w:type="dxa"/>
            <w:vAlign w:val="center"/>
            <w:tcPrChange w:id="23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24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24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242"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4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44" w:author="Bogens, Karlis" w:date="2015-11-14T18:17:00Z">
            <w:trPr>
              <w:gridAfter w:val="0"/>
              <w:cantSplit/>
            </w:trPr>
          </w:trPrChange>
        </w:trPr>
        <w:tc>
          <w:tcPr>
            <w:tcW w:w="1134" w:type="dxa"/>
            <w:vAlign w:val="center"/>
            <w:tcPrChange w:id="245"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78</w:t>
            </w:r>
          </w:p>
        </w:tc>
        <w:tc>
          <w:tcPr>
            <w:tcW w:w="1049" w:type="dxa"/>
            <w:vAlign w:val="center"/>
            <w:tcPrChange w:id="246"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247" w:author="Bogens, Karlis" w:date="2015-11-14T18:01:00Z">
              <w:r w:rsidRPr="00C75358" w:rsidDel="00D15858">
                <w:rPr>
                  <w:i/>
                  <w:lang w:val="en-US"/>
                </w:rPr>
                <w:delText>t), u), v</w:delText>
              </w:r>
            </w:del>
            <w:ins w:id="248" w:author="Bogens, Karlis" w:date="2015-11-14T18:01:00Z">
              <w:r w:rsidRPr="00C75358">
                <w:rPr>
                  <w:i/>
                  <w:lang w:val="en-US"/>
                </w:rPr>
                <w:t>m</w:t>
              </w:r>
            </w:ins>
            <w:r>
              <w:rPr>
                <w:i/>
                <w:lang w:val="en-US"/>
              </w:rPr>
              <w:t>)</w:t>
            </w:r>
          </w:p>
        </w:tc>
        <w:tc>
          <w:tcPr>
            <w:tcW w:w="1247" w:type="dxa"/>
            <w:vAlign w:val="center"/>
            <w:tcPrChange w:id="249"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156.925</w:t>
            </w:r>
          </w:p>
        </w:tc>
        <w:tc>
          <w:tcPr>
            <w:tcW w:w="1248" w:type="dxa"/>
            <w:vAlign w:val="center"/>
            <w:tcPrChange w:id="250"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161.525</w:t>
            </w:r>
          </w:p>
        </w:tc>
        <w:tc>
          <w:tcPr>
            <w:tcW w:w="1026" w:type="dxa"/>
            <w:vAlign w:val="center"/>
            <w:tcPrChange w:id="251"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25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25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254"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55"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56" w:author="Bogens, Karlis" w:date="2015-11-14T18:17:00Z">
            <w:trPr>
              <w:gridAfter w:val="0"/>
              <w:cantSplit/>
            </w:trPr>
          </w:trPrChange>
        </w:trPr>
        <w:tc>
          <w:tcPr>
            <w:tcW w:w="1134" w:type="dxa"/>
            <w:vAlign w:val="center"/>
            <w:tcPrChange w:id="257"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1078</w:t>
            </w:r>
          </w:p>
        </w:tc>
        <w:tc>
          <w:tcPr>
            <w:tcW w:w="1049" w:type="dxa"/>
            <w:tcPrChange w:id="258"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p>
        </w:tc>
        <w:tc>
          <w:tcPr>
            <w:tcW w:w="1247" w:type="dxa"/>
            <w:tcPrChange w:id="259" w:author="Bogens, Karlis" w:date="2015-11-14T18:17:00Z">
              <w:tcPr>
                <w:tcW w:w="1247" w:type="dxa"/>
              </w:tcPr>
            </w:tcPrChange>
          </w:tcPr>
          <w:p w:rsidR="00515D89" w:rsidRPr="00C75358" w:rsidRDefault="00515D89" w:rsidP="007A03FC">
            <w:pPr>
              <w:pStyle w:val="Tabletext"/>
              <w:spacing w:before="0" w:after="0"/>
              <w:jc w:val="center"/>
              <w:rPr>
                <w:lang w:val="en-US"/>
              </w:rPr>
            </w:pPr>
            <w:r w:rsidRPr="00C75358">
              <w:rPr>
                <w:lang w:val="en-US"/>
              </w:rPr>
              <w:t>156.925</w:t>
            </w:r>
          </w:p>
        </w:tc>
        <w:tc>
          <w:tcPr>
            <w:tcW w:w="1248" w:type="dxa"/>
            <w:tcPrChange w:id="260"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156.925</w:t>
            </w:r>
          </w:p>
        </w:tc>
        <w:tc>
          <w:tcPr>
            <w:tcW w:w="1026" w:type="dxa"/>
            <w:tcPrChange w:id="261"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262"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263"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264"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65"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66" w:author="Bogens, Karlis" w:date="2015-11-14T18:17:00Z">
            <w:trPr>
              <w:gridAfter w:val="0"/>
              <w:cantSplit/>
            </w:trPr>
          </w:trPrChange>
        </w:trPr>
        <w:tc>
          <w:tcPr>
            <w:tcW w:w="1134" w:type="dxa"/>
            <w:vAlign w:val="center"/>
            <w:tcPrChange w:id="267"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2078</w:t>
            </w:r>
          </w:p>
        </w:tc>
        <w:tc>
          <w:tcPr>
            <w:tcW w:w="1049" w:type="dxa"/>
            <w:tcPrChange w:id="268"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ins w:id="269" w:author="Bogens, Karlis" w:date="2015-11-14T18:01:00Z">
              <w:r w:rsidRPr="00C75358">
                <w:rPr>
                  <w:i/>
                  <w:iCs/>
                  <w:lang w:val="en-US"/>
                </w:rPr>
                <w:t>mm)</w:t>
              </w:r>
            </w:ins>
          </w:p>
        </w:tc>
        <w:tc>
          <w:tcPr>
            <w:tcW w:w="1247" w:type="dxa"/>
            <w:tcPrChange w:id="270" w:author="Bogens, Karlis" w:date="2015-11-14T18:17:00Z">
              <w:tcPr>
                <w:tcW w:w="1247" w:type="dxa"/>
              </w:tcPr>
            </w:tcPrChange>
          </w:tcPr>
          <w:p w:rsidR="00515D89" w:rsidRPr="00C75358" w:rsidRDefault="00515D89">
            <w:pPr>
              <w:pStyle w:val="Tabletext"/>
              <w:spacing w:before="0" w:after="0"/>
              <w:jc w:val="center"/>
              <w:rPr>
                <w:lang w:val="en-US"/>
              </w:rPr>
              <w:pPrChange w:id="271" w:author="Bogens, Karlis" w:date="2015-11-14T18:01:00Z">
                <w:pPr>
                  <w:pStyle w:val="Tabletext"/>
                  <w:framePr w:hSpace="180" w:wrap="around" w:vAnchor="text" w:hAnchor="text" w:xAlign="center" w:y="1"/>
                  <w:spacing w:before="0" w:after="0"/>
                  <w:suppressOverlap/>
                  <w:jc w:val="center"/>
                </w:pPr>
              </w:pPrChange>
            </w:pPr>
            <w:del w:id="272" w:author="Bogens, Karlis" w:date="2015-11-14T18:01:00Z">
              <w:r w:rsidRPr="00C75358" w:rsidDel="00D15858">
                <w:rPr>
                  <w:lang w:val="en-US"/>
                </w:rPr>
                <w:delText>161.525</w:delText>
              </w:r>
            </w:del>
          </w:p>
        </w:tc>
        <w:tc>
          <w:tcPr>
            <w:tcW w:w="1248" w:type="dxa"/>
            <w:tcPrChange w:id="273"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161.525</w:t>
            </w:r>
          </w:p>
        </w:tc>
        <w:tc>
          <w:tcPr>
            <w:tcW w:w="1026" w:type="dxa"/>
            <w:tcPrChange w:id="274"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275"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276"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277"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7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79" w:author="Bogens, Karlis" w:date="2015-11-14T18:17:00Z">
            <w:trPr>
              <w:gridAfter w:val="0"/>
              <w:cantSplit/>
            </w:trPr>
          </w:trPrChange>
        </w:trPr>
        <w:tc>
          <w:tcPr>
            <w:tcW w:w="1134" w:type="dxa"/>
            <w:vAlign w:val="center"/>
            <w:tcPrChange w:id="280"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19</w:t>
            </w:r>
          </w:p>
        </w:tc>
        <w:tc>
          <w:tcPr>
            <w:tcW w:w="1049" w:type="dxa"/>
            <w:vAlign w:val="center"/>
            <w:tcPrChange w:id="281"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282" w:author="Bogens, Karlis" w:date="2015-11-14T18:02:00Z">
              <w:r w:rsidRPr="00C75358" w:rsidDel="00D15858">
                <w:rPr>
                  <w:i/>
                  <w:lang w:val="en-US"/>
                </w:rPr>
                <w:delText>t), u), v</w:delText>
              </w:r>
            </w:del>
            <w:ins w:id="283" w:author="Bogens, Karlis" w:date="2015-11-14T18:02:00Z">
              <w:r w:rsidRPr="00C75358">
                <w:rPr>
                  <w:i/>
                  <w:lang w:val="en-US"/>
                </w:rPr>
                <w:t>m</w:t>
              </w:r>
            </w:ins>
            <w:r>
              <w:rPr>
                <w:i/>
                <w:lang w:val="en-US"/>
              </w:rPr>
              <w:t>)</w:t>
            </w:r>
          </w:p>
        </w:tc>
        <w:tc>
          <w:tcPr>
            <w:tcW w:w="1247" w:type="dxa"/>
            <w:vAlign w:val="center"/>
            <w:tcPrChange w:id="284"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156.950</w:t>
            </w:r>
          </w:p>
        </w:tc>
        <w:tc>
          <w:tcPr>
            <w:tcW w:w="1248" w:type="dxa"/>
            <w:vAlign w:val="center"/>
            <w:tcPrChange w:id="285"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161.550</w:t>
            </w:r>
          </w:p>
        </w:tc>
        <w:tc>
          <w:tcPr>
            <w:tcW w:w="1026" w:type="dxa"/>
            <w:vAlign w:val="center"/>
            <w:tcPrChange w:id="286"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287"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288"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289"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29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291" w:author="Bogens, Karlis" w:date="2015-11-14T18:17:00Z">
            <w:trPr>
              <w:gridAfter w:val="0"/>
              <w:cantSplit/>
            </w:trPr>
          </w:trPrChange>
        </w:trPr>
        <w:tc>
          <w:tcPr>
            <w:tcW w:w="1134" w:type="dxa"/>
            <w:vAlign w:val="center"/>
            <w:tcPrChange w:id="292"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1019</w:t>
            </w:r>
          </w:p>
        </w:tc>
        <w:tc>
          <w:tcPr>
            <w:tcW w:w="1049" w:type="dxa"/>
            <w:tcPrChange w:id="293"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p>
        </w:tc>
        <w:tc>
          <w:tcPr>
            <w:tcW w:w="1247" w:type="dxa"/>
            <w:tcPrChange w:id="294" w:author="Bogens, Karlis" w:date="2015-11-14T18:17:00Z">
              <w:tcPr>
                <w:tcW w:w="1247" w:type="dxa"/>
              </w:tcPr>
            </w:tcPrChange>
          </w:tcPr>
          <w:p w:rsidR="00515D89" w:rsidRPr="00C75358" w:rsidRDefault="00515D89" w:rsidP="007A03FC">
            <w:pPr>
              <w:pStyle w:val="Tabletext"/>
              <w:spacing w:before="0" w:after="0"/>
              <w:jc w:val="center"/>
              <w:rPr>
                <w:lang w:val="en-US"/>
              </w:rPr>
            </w:pPr>
            <w:r w:rsidRPr="00C75358">
              <w:rPr>
                <w:lang w:val="en-US"/>
              </w:rPr>
              <w:t>156.950</w:t>
            </w:r>
          </w:p>
        </w:tc>
        <w:tc>
          <w:tcPr>
            <w:tcW w:w="1248" w:type="dxa"/>
            <w:tcPrChange w:id="295"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156.950</w:t>
            </w:r>
          </w:p>
        </w:tc>
        <w:tc>
          <w:tcPr>
            <w:tcW w:w="1026" w:type="dxa"/>
            <w:tcPrChange w:id="296"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297"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298"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299"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0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01" w:author="Bogens, Karlis" w:date="2015-11-14T18:17:00Z">
            <w:trPr>
              <w:gridAfter w:val="0"/>
              <w:cantSplit/>
            </w:trPr>
          </w:trPrChange>
        </w:trPr>
        <w:tc>
          <w:tcPr>
            <w:tcW w:w="1134" w:type="dxa"/>
            <w:vAlign w:val="center"/>
            <w:tcPrChange w:id="302"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2019</w:t>
            </w:r>
          </w:p>
        </w:tc>
        <w:tc>
          <w:tcPr>
            <w:tcW w:w="1049" w:type="dxa"/>
            <w:tcPrChange w:id="303"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ins w:id="304" w:author="Bogens, Karlis" w:date="2015-11-14T18:02:00Z">
              <w:r w:rsidRPr="00C75358">
                <w:rPr>
                  <w:i/>
                  <w:iCs/>
                  <w:lang w:val="en-US"/>
                </w:rPr>
                <w:t>mm)</w:t>
              </w:r>
            </w:ins>
          </w:p>
        </w:tc>
        <w:tc>
          <w:tcPr>
            <w:tcW w:w="1247" w:type="dxa"/>
            <w:tcPrChange w:id="305" w:author="Bogens, Karlis" w:date="2015-11-14T18:17:00Z">
              <w:tcPr>
                <w:tcW w:w="1247" w:type="dxa"/>
              </w:tcPr>
            </w:tcPrChange>
          </w:tcPr>
          <w:p w:rsidR="00515D89" w:rsidRPr="00C75358" w:rsidRDefault="00515D89" w:rsidP="007A03FC">
            <w:pPr>
              <w:pStyle w:val="Tabletext"/>
              <w:spacing w:before="0" w:after="0"/>
              <w:jc w:val="center"/>
              <w:rPr>
                <w:lang w:val="en-US"/>
              </w:rPr>
            </w:pPr>
            <w:del w:id="306" w:author="Bogens, Karlis" w:date="2015-11-14T18:02:00Z">
              <w:r w:rsidRPr="00C75358" w:rsidDel="00D15858">
                <w:rPr>
                  <w:lang w:val="en-US"/>
                </w:rPr>
                <w:delText>161.550</w:delText>
              </w:r>
            </w:del>
          </w:p>
        </w:tc>
        <w:tc>
          <w:tcPr>
            <w:tcW w:w="1248" w:type="dxa"/>
            <w:tcPrChange w:id="307"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161.550</w:t>
            </w:r>
          </w:p>
        </w:tc>
        <w:tc>
          <w:tcPr>
            <w:tcW w:w="1026" w:type="dxa"/>
            <w:tcPrChange w:id="308"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309"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310"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311"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12"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13" w:author="Bogens, Karlis" w:date="2015-11-14T18:17:00Z">
            <w:trPr>
              <w:gridAfter w:val="0"/>
              <w:cantSplit/>
            </w:trPr>
          </w:trPrChange>
        </w:trPr>
        <w:tc>
          <w:tcPr>
            <w:tcW w:w="1134" w:type="dxa"/>
            <w:vAlign w:val="center"/>
            <w:tcPrChange w:id="314"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79</w:t>
            </w:r>
          </w:p>
        </w:tc>
        <w:tc>
          <w:tcPr>
            <w:tcW w:w="1049" w:type="dxa"/>
            <w:vAlign w:val="center"/>
            <w:tcPrChange w:id="315"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316" w:author="Bogens, Karlis" w:date="2015-11-14T18:03:00Z">
              <w:r w:rsidRPr="00C75358" w:rsidDel="00D15858">
                <w:rPr>
                  <w:i/>
                  <w:lang w:val="en-US"/>
                </w:rPr>
                <w:delText>t), u), v</w:delText>
              </w:r>
            </w:del>
            <w:ins w:id="317" w:author="Bogens, Karlis" w:date="2015-11-14T18:03:00Z">
              <w:r w:rsidRPr="00C75358">
                <w:rPr>
                  <w:i/>
                  <w:lang w:val="en-US"/>
                </w:rPr>
                <w:t>m</w:t>
              </w:r>
            </w:ins>
            <w:r>
              <w:rPr>
                <w:i/>
                <w:lang w:val="en-US"/>
              </w:rPr>
              <w:t>)</w:t>
            </w:r>
          </w:p>
        </w:tc>
        <w:tc>
          <w:tcPr>
            <w:tcW w:w="1247" w:type="dxa"/>
            <w:vAlign w:val="center"/>
            <w:tcPrChange w:id="318"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156.975</w:t>
            </w:r>
          </w:p>
        </w:tc>
        <w:tc>
          <w:tcPr>
            <w:tcW w:w="1248" w:type="dxa"/>
            <w:vAlign w:val="center"/>
            <w:tcPrChange w:id="319"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161.575</w:t>
            </w:r>
          </w:p>
        </w:tc>
        <w:tc>
          <w:tcPr>
            <w:tcW w:w="1026" w:type="dxa"/>
            <w:vAlign w:val="center"/>
            <w:tcPrChange w:id="320"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32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32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323"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24"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25" w:author="Bogens, Karlis" w:date="2015-11-14T18:17:00Z">
            <w:trPr>
              <w:gridAfter w:val="0"/>
              <w:cantSplit/>
            </w:trPr>
          </w:trPrChange>
        </w:trPr>
        <w:tc>
          <w:tcPr>
            <w:tcW w:w="1134" w:type="dxa"/>
            <w:vAlign w:val="center"/>
            <w:tcPrChange w:id="326"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1079</w:t>
            </w:r>
          </w:p>
        </w:tc>
        <w:tc>
          <w:tcPr>
            <w:tcW w:w="1049" w:type="dxa"/>
            <w:tcPrChange w:id="327"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p>
        </w:tc>
        <w:tc>
          <w:tcPr>
            <w:tcW w:w="1247" w:type="dxa"/>
            <w:tcPrChange w:id="328" w:author="Bogens, Karlis" w:date="2015-11-14T18:17:00Z">
              <w:tcPr>
                <w:tcW w:w="1247" w:type="dxa"/>
              </w:tcPr>
            </w:tcPrChange>
          </w:tcPr>
          <w:p w:rsidR="00515D89" w:rsidRPr="00C75358" w:rsidRDefault="00515D89" w:rsidP="007A03FC">
            <w:pPr>
              <w:pStyle w:val="Tabletext"/>
              <w:spacing w:before="0" w:after="0"/>
              <w:jc w:val="center"/>
              <w:rPr>
                <w:lang w:val="en-US"/>
              </w:rPr>
            </w:pPr>
            <w:r w:rsidRPr="00C75358">
              <w:rPr>
                <w:lang w:val="en-US"/>
              </w:rPr>
              <w:t>156.975</w:t>
            </w:r>
          </w:p>
        </w:tc>
        <w:tc>
          <w:tcPr>
            <w:tcW w:w="1248" w:type="dxa"/>
            <w:tcPrChange w:id="329"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156.975</w:t>
            </w:r>
          </w:p>
        </w:tc>
        <w:tc>
          <w:tcPr>
            <w:tcW w:w="1026" w:type="dxa"/>
            <w:tcPrChange w:id="330"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331"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332"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333"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34"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35" w:author="Bogens, Karlis" w:date="2015-11-14T18:17:00Z">
            <w:trPr>
              <w:gridAfter w:val="0"/>
              <w:cantSplit/>
            </w:trPr>
          </w:trPrChange>
        </w:trPr>
        <w:tc>
          <w:tcPr>
            <w:tcW w:w="1134" w:type="dxa"/>
            <w:vAlign w:val="center"/>
            <w:tcPrChange w:id="336"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2079</w:t>
            </w:r>
          </w:p>
        </w:tc>
        <w:tc>
          <w:tcPr>
            <w:tcW w:w="1049" w:type="dxa"/>
            <w:tcPrChange w:id="337"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ins w:id="338" w:author="Bogens, Karlis" w:date="2015-11-14T18:03:00Z">
              <w:r w:rsidRPr="00C75358">
                <w:rPr>
                  <w:i/>
                  <w:iCs/>
                  <w:lang w:val="en-US"/>
                </w:rPr>
                <w:t>mm)</w:t>
              </w:r>
            </w:ins>
          </w:p>
        </w:tc>
        <w:tc>
          <w:tcPr>
            <w:tcW w:w="1247" w:type="dxa"/>
            <w:tcPrChange w:id="339" w:author="Bogens, Karlis" w:date="2015-11-14T18:17:00Z">
              <w:tcPr>
                <w:tcW w:w="1247" w:type="dxa"/>
              </w:tcPr>
            </w:tcPrChange>
          </w:tcPr>
          <w:p w:rsidR="00515D89" w:rsidRPr="00C75358" w:rsidRDefault="00515D89" w:rsidP="007A03FC">
            <w:pPr>
              <w:pStyle w:val="Tabletext"/>
              <w:spacing w:before="0" w:after="0"/>
              <w:jc w:val="center"/>
              <w:rPr>
                <w:lang w:val="en-US"/>
              </w:rPr>
            </w:pPr>
            <w:del w:id="340" w:author="Bogens, Karlis" w:date="2015-11-14T18:03:00Z">
              <w:r w:rsidRPr="00C75358" w:rsidDel="00D15858">
                <w:rPr>
                  <w:lang w:val="en-US"/>
                </w:rPr>
                <w:delText>161.575</w:delText>
              </w:r>
            </w:del>
          </w:p>
        </w:tc>
        <w:tc>
          <w:tcPr>
            <w:tcW w:w="1248" w:type="dxa"/>
            <w:tcPrChange w:id="341"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161.575</w:t>
            </w:r>
          </w:p>
        </w:tc>
        <w:tc>
          <w:tcPr>
            <w:tcW w:w="1026" w:type="dxa"/>
            <w:tcPrChange w:id="342"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343"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344"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345"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4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47" w:author="Bogens, Karlis" w:date="2015-11-14T18:17:00Z">
            <w:trPr>
              <w:gridAfter w:val="0"/>
              <w:cantSplit/>
            </w:trPr>
          </w:trPrChange>
        </w:trPr>
        <w:tc>
          <w:tcPr>
            <w:tcW w:w="1134" w:type="dxa"/>
            <w:vAlign w:val="center"/>
            <w:tcPrChange w:id="348"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20</w:t>
            </w:r>
          </w:p>
        </w:tc>
        <w:tc>
          <w:tcPr>
            <w:tcW w:w="1049" w:type="dxa"/>
            <w:vAlign w:val="center"/>
            <w:tcPrChange w:id="349"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350" w:author="Bogens, Karlis" w:date="2015-11-14T18:04:00Z">
              <w:r w:rsidRPr="00C75358" w:rsidDel="00D15858">
                <w:rPr>
                  <w:i/>
                  <w:lang w:val="en-US"/>
                </w:rPr>
                <w:delText>t), u), v</w:delText>
              </w:r>
            </w:del>
            <w:ins w:id="351" w:author="Bogens, Karlis" w:date="2015-11-14T18:04:00Z">
              <w:r w:rsidRPr="00C75358">
                <w:rPr>
                  <w:i/>
                  <w:lang w:val="en-US"/>
                </w:rPr>
                <w:t>m</w:t>
              </w:r>
            </w:ins>
            <w:r>
              <w:rPr>
                <w:i/>
                <w:lang w:val="en-US"/>
              </w:rPr>
              <w:t>)</w:t>
            </w:r>
          </w:p>
        </w:tc>
        <w:tc>
          <w:tcPr>
            <w:tcW w:w="1247" w:type="dxa"/>
            <w:vAlign w:val="center"/>
            <w:tcPrChange w:id="35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157.000</w:t>
            </w:r>
          </w:p>
        </w:tc>
        <w:tc>
          <w:tcPr>
            <w:tcW w:w="1248" w:type="dxa"/>
            <w:vAlign w:val="center"/>
            <w:tcPrChange w:id="35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161.600</w:t>
            </w:r>
          </w:p>
        </w:tc>
        <w:tc>
          <w:tcPr>
            <w:tcW w:w="1026" w:type="dxa"/>
            <w:vAlign w:val="center"/>
            <w:tcPrChange w:id="354"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35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35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357"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5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59" w:author="Bogens, Karlis" w:date="2015-11-14T18:17:00Z">
            <w:trPr>
              <w:gridAfter w:val="0"/>
              <w:cantSplit/>
            </w:trPr>
          </w:trPrChange>
        </w:trPr>
        <w:tc>
          <w:tcPr>
            <w:tcW w:w="1134" w:type="dxa"/>
            <w:vAlign w:val="center"/>
            <w:tcPrChange w:id="360"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1020</w:t>
            </w:r>
          </w:p>
        </w:tc>
        <w:tc>
          <w:tcPr>
            <w:tcW w:w="1049" w:type="dxa"/>
            <w:tcPrChange w:id="361"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p>
        </w:tc>
        <w:tc>
          <w:tcPr>
            <w:tcW w:w="1247" w:type="dxa"/>
            <w:tcPrChange w:id="362" w:author="Bogens, Karlis" w:date="2015-11-14T18:17:00Z">
              <w:tcPr>
                <w:tcW w:w="1247" w:type="dxa"/>
              </w:tcPr>
            </w:tcPrChange>
          </w:tcPr>
          <w:p w:rsidR="00515D89" w:rsidRPr="00C75358" w:rsidRDefault="00515D89" w:rsidP="007A03FC">
            <w:pPr>
              <w:pStyle w:val="Tabletext"/>
              <w:spacing w:before="0" w:after="0"/>
              <w:jc w:val="center"/>
              <w:rPr>
                <w:lang w:val="en-US"/>
              </w:rPr>
            </w:pPr>
            <w:r w:rsidRPr="00C75358">
              <w:rPr>
                <w:lang w:val="en-US"/>
              </w:rPr>
              <w:t>157.000</w:t>
            </w:r>
          </w:p>
        </w:tc>
        <w:tc>
          <w:tcPr>
            <w:tcW w:w="1248" w:type="dxa"/>
            <w:tcPrChange w:id="363"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157.000</w:t>
            </w:r>
          </w:p>
        </w:tc>
        <w:tc>
          <w:tcPr>
            <w:tcW w:w="1026" w:type="dxa"/>
            <w:tcPrChange w:id="364"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365"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366"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367"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6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69" w:author="Bogens, Karlis" w:date="2015-11-14T18:17:00Z">
            <w:trPr>
              <w:gridAfter w:val="0"/>
              <w:cantSplit/>
            </w:trPr>
          </w:trPrChange>
        </w:trPr>
        <w:tc>
          <w:tcPr>
            <w:tcW w:w="1134" w:type="dxa"/>
            <w:vAlign w:val="center"/>
            <w:tcPrChange w:id="370"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2020</w:t>
            </w:r>
          </w:p>
        </w:tc>
        <w:tc>
          <w:tcPr>
            <w:tcW w:w="1049" w:type="dxa"/>
            <w:tcPrChange w:id="371" w:author="Bogens, Karlis" w:date="2015-11-14T18:17:00Z">
              <w:tcPr>
                <w:tcW w:w="1049" w:type="dxa"/>
              </w:tcPr>
            </w:tcPrChange>
          </w:tcPr>
          <w:p w:rsidR="00515D89" w:rsidRPr="00C75358" w:rsidDel="003F11FD" w:rsidRDefault="00515D89" w:rsidP="007A03FC">
            <w:pPr>
              <w:pStyle w:val="Tabletext"/>
              <w:spacing w:before="0" w:after="0"/>
              <w:jc w:val="center"/>
              <w:rPr>
                <w:i/>
                <w:iCs/>
                <w:lang w:val="en-US"/>
              </w:rPr>
            </w:pPr>
            <w:ins w:id="372" w:author="Bogens, Karlis" w:date="2015-11-14T18:04:00Z">
              <w:r w:rsidRPr="00C75358">
                <w:rPr>
                  <w:i/>
                  <w:iCs/>
                  <w:lang w:val="en-US"/>
                </w:rPr>
                <w:t>mm)</w:t>
              </w:r>
            </w:ins>
          </w:p>
        </w:tc>
        <w:tc>
          <w:tcPr>
            <w:tcW w:w="1247" w:type="dxa"/>
            <w:tcPrChange w:id="373" w:author="Bogens, Karlis" w:date="2015-11-14T18:17:00Z">
              <w:tcPr>
                <w:tcW w:w="1247" w:type="dxa"/>
              </w:tcPr>
            </w:tcPrChange>
          </w:tcPr>
          <w:p w:rsidR="00515D89" w:rsidRPr="00C75358" w:rsidRDefault="00515D89" w:rsidP="007A03FC">
            <w:pPr>
              <w:pStyle w:val="Tabletext"/>
              <w:spacing w:before="0" w:after="0"/>
              <w:jc w:val="center"/>
              <w:rPr>
                <w:lang w:val="en-US"/>
              </w:rPr>
            </w:pPr>
            <w:del w:id="374" w:author="Bogens, Karlis" w:date="2015-11-14T18:04:00Z">
              <w:r w:rsidRPr="00C75358" w:rsidDel="00D15858">
                <w:rPr>
                  <w:lang w:val="en-US"/>
                </w:rPr>
                <w:delText>161.600</w:delText>
              </w:r>
            </w:del>
          </w:p>
        </w:tc>
        <w:tc>
          <w:tcPr>
            <w:tcW w:w="1248" w:type="dxa"/>
            <w:tcPrChange w:id="375" w:author="Bogens, Karlis" w:date="2015-11-14T18:17:00Z">
              <w:tcPr>
                <w:tcW w:w="1248" w:type="dxa"/>
              </w:tcPr>
            </w:tcPrChange>
          </w:tcPr>
          <w:p w:rsidR="00515D89" w:rsidRPr="00C75358" w:rsidRDefault="00515D89" w:rsidP="007A03FC">
            <w:pPr>
              <w:pStyle w:val="Tabletext"/>
              <w:spacing w:before="0" w:after="0"/>
              <w:jc w:val="center"/>
              <w:rPr>
                <w:lang w:val="en-US"/>
              </w:rPr>
            </w:pPr>
            <w:r w:rsidRPr="00C75358">
              <w:rPr>
                <w:lang w:val="en-US"/>
              </w:rPr>
              <w:t>161.600</w:t>
            </w:r>
          </w:p>
        </w:tc>
        <w:tc>
          <w:tcPr>
            <w:tcW w:w="1026" w:type="dxa"/>
            <w:tcPrChange w:id="376" w:author="Bogens, Karlis" w:date="2015-11-14T18:17:00Z">
              <w:tcPr>
                <w:tcW w:w="1021" w:type="dxa"/>
              </w:tcPr>
            </w:tcPrChange>
          </w:tcPr>
          <w:p w:rsidR="00515D89" w:rsidRPr="00C75358" w:rsidRDefault="00515D89" w:rsidP="007A03FC">
            <w:pPr>
              <w:pStyle w:val="Tabletext"/>
              <w:spacing w:before="0" w:after="0"/>
              <w:jc w:val="center"/>
              <w:rPr>
                <w:lang w:val="en-US"/>
              </w:rPr>
            </w:pPr>
          </w:p>
        </w:tc>
        <w:tc>
          <w:tcPr>
            <w:tcW w:w="1191" w:type="dxa"/>
            <w:tcPrChange w:id="377"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tcPrChange w:id="378" w:author="Bogens, Karlis" w:date="2015-11-14T18:17:00Z">
              <w:tcPr>
                <w:tcW w:w="1191" w:type="dxa"/>
                <w:gridSpan w:val="2"/>
              </w:tcPr>
            </w:tcPrChange>
          </w:tcPr>
          <w:p w:rsidR="00515D89" w:rsidRPr="00C75358" w:rsidRDefault="00515D89" w:rsidP="007A03FC">
            <w:pPr>
              <w:pStyle w:val="Tabletext"/>
              <w:spacing w:before="0" w:after="0"/>
              <w:jc w:val="center"/>
              <w:rPr>
                <w:lang w:val="en-US"/>
              </w:rPr>
            </w:pPr>
          </w:p>
        </w:tc>
        <w:tc>
          <w:tcPr>
            <w:tcW w:w="1219" w:type="dxa"/>
            <w:tcPrChange w:id="379" w:author="Bogens, Karlis" w:date="2015-11-14T18:17:00Z">
              <w:tcPr>
                <w:tcW w:w="1219" w:type="dxa"/>
                <w:gridSpan w:val="2"/>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8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81" w:author="Bogens, Karlis" w:date="2015-11-14T18:17:00Z">
            <w:trPr>
              <w:gridAfter w:val="0"/>
              <w:cantSplit/>
            </w:trPr>
          </w:trPrChange>
        </w:trPr>
        <w:tc>
          <w:tcPr>
            <w:tcW w:w="1134" w:type="dxa"/>
            <w:vAlign w:val="center"/>
            <w:tcPrChange w:id="382"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80</w:t>
            </w:r>
          </w:p>
        </w:tc>
        <w:tc>
          <w:tcPr>
            <w:tcW w:w="1049" w:type="dxa"/>
            <w:tcMar>
              <w:left w:w="85" w:type="dxa"/>
              <w:right w:w="85" w:type="dxa"/>
            </w:tcMar>
            <w:vAlign w:val="center"/>
            <w:tcPrChange w:id="383"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384" w:author="Bogens, Karlis" w:date="2015-11-16T09:54:00Z">
              <w:r w:rsidRPr="00C75358" w:rsidDel="0059517E">
                <w:rPr>
                  <w:i/>
                  <w:lang w:val="en-US"/>
                </w:rPr>
                <w:delText>w),</w:delText>
              </w:r>
            </w:del>
            <w:del w:id="385" w:author="Turnbull, Karen" w:date="2015-11-17T11:34:00Z">
              <w:r w:rsidRPr="00C75358" w:rsidDel="009B1295">
                <w:rPr>
                  <w:i/>
                  <w:lang w:val="en-US"/>
                </w:rPr>
                <w:delText xml:space="preserve"> </w:delText>
              </w:r>
            </w:del>
            <w:r w:rsidRPr="00C75358">
              <w:rPr>
                <w:i/>
                <w:lang w:val="en-US"/>
              </w:rPr>
              <w:t>y)</w:t>
            </w:r>
            <w:ins w:id="386" w:author="Bogens, Karlis" w:date="2015-11-14T18:05:00Z">
              <w:r w:rsidRPr="00C75358">
                <w:rPr>
                  <w:i/>
                  <w:lang w:val="en-US"/>
                </w:rPr>
                <w:t>, w1</w:t>
              </w:r>
            </w:ins>
            <w:ins w:id="387" w:author="Bogens, Karlis" w:date="2015-11-16T09:42:00Z">
              <w:r w:rsidRPr="00C75358">
                <w:rPr>
                  <w:i/>
                  <w:lang w:val="en-US"/>
                </w:rPr>
                <w:t>)</w:t>
              </w:r>
            </w:ins>
          </w:p>
        </w:tc>
        <w:tc>
          <w:tcPr>
            <w:tcW w:w="1247" w:type="dxa"/>
            <w:vAlign w:val="center"/>
            <w:tcPrChange w:id="388"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157.025</w:t>
            </w:r>
          </w:p>
        </w:tc>
        <w:tc>
          <w:tcPr>
            <w:tcW w:w="1248" w:type="dxa"/>
            <w:vAlign w:val="center"/>
            <w:tcPrChange w:id="389"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161.625</w:t>
            </w:r>
          </w:p>
        </w:tc>
        <w:tc>
          <w:tcPr>
            <w:tcW w:w="1026" w:type="dxa"/>
            <w:vAlign w:val="center"/>
            <w:tcPrChange w:id="390"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39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39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393"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394"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395" w:author="Bogens, Karlis" w:date="2015-11-14T18:17:00Z">
            <w:trPr>
              <w:gridAfter w:val="0"/>
              <w:cantSplit/>
            </w:trPr>
          </w:trPrChange>
        </w:trPr>
        <w:tc>
          <w:tcPr>
            <w:tcW w:w="1134" w:type="dxa"/>
            <w:vAlign w:val="center"/>
            <w:tcPrChange w:id="396"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21</w:t>
            </w:r>
          </w:p>
        </w:tc>
        <w:tc>
          <w:tcPr>
            <w:tcW w:w="1049" w:type="dxa"/>
            <w:tcMar>
              <w:left w:w="85" w:type="dxa"/>
              <w:right w:w="85" w:type="dxa"/>
            </w:tcMar>
            <w:vAlign w:val="center"/>
            <w:tcPrChange w:id="397"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398" w:author="Bogens, Karlis" w:date="2015-11-16T09:54:00Z">
              <w:r w:rsidRPr="00C75358" w:rsidDel="0059517E">
                <w:rPr>
                  <w:i/>
                  <w:lang w:val="en-US"/>
                </w:rPr>
                <w:delText>w),</w:delText>
              </w:r>
            </w:del>
            <w:del w:id="399" w:author="Turnbull, Karen" w:date="2015-11-17T11:34:00Z">
              <w:r w:rsidRPr="00C75358" w:rsidDel="009B1295">
                <w:rPr>
                  <w:i/>
                  <w:lang w:val="en-US"/>
                </w:rPr>
                <w:delText xml:space="preserve"> </w:delText>
              </w:r>
            </w:del>
            <w:r w:rsidRPr="00C75358">
              <w:rPr>
                <w:i/>
                <w:lang w:val="en-US"/>
              </w:rPr>
              <w:t>y)</w:t>
            </w:r>
            <w:ins w:id="400" w:author="Bogens, Karlis" w:date="2015-11-14T18:05:00Z">
              <w:r w:rsidRPr="00C75358">
                <w:rPr>
                  <w:i/>
                  <w:lang w:val="en-US"/>
                </w:rPr>
                <w:t>, w1</w:t>
              </w:r>
            </w:ins>
            <w:ins w:id="401" w:author="Bogens, Karlis" w:date="2015-11-16T09:42:00Z">
              <w:r w:rsidRPr="00C75358">
                <w:rPr>
                  <w:i/>
                  <w:lang w:val="en-US"/>
                </w:rPr>
                <w:t>)</w:t>
              </w:r>
            </w:ins>
          </w:p>
        </w:tc>
        <w:tc>
          <w:tcPr>
            <w:tcW w:w="1247" w:type="dxa"/>
            <w:vAlign w:val="center"/>
            <w:tcPrChange w:id="40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157.050</w:t>
            </w:r>
          </w:p>
        </w:tc>
        <w:tc>
          <w:tcPr>
            <w:tcW w:w="1248" w:type="dxa"/>
            <w:vAlign w:val="center"/>
            <w:tcPrChange w:id="40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161.650</w:t>
            </w:r>
          </w:p>
        </w:tc>
        <w:tc>
          <w:tcPr>
            <w:tcW w:w="1026" w:type="dxa"/>
            <w:vAlign w:val="center"/>
            <w:tcPrChange w:id="404"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40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40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407"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0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09" w:author="Bogens, Karlis" w:date="2015-11-14T18:17:00Z">
            <w:trPr>
              <w:gridAfter w:val="0"/>
              <w:cantSplit/>
            </w:trPr>
          </w:trPrChange>
        </w:trPr>
        <w:tc>
          <w:tcPr>
            <w:tcW w:w="1134" w:type="dxa"/>
            <w:vAlign w:val="center"/>
            <w:tcPrChange w:id="410"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81</w:t>
            </w:r>
          </w:p>
        </w:tc>
        <w:tc>
          <w:tcPr>
            <w:tcW w:w="1049" w:type="dxa"/>
            <w:tcMar>
              <w:left w:w="85" w:type="dxa"/>
              <w:right w:w="85" w:type="dxa"/>
            </w:tcMar>
            <w:vAlign w:val="center"/>
            <w:tcPrChange w:id="411"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del w:id="412" w:author="Bogens, Karlis" w:date="2015-11-16T09:54:00Z">
              <w:r w:rsidRPr="00C75358" w:rsidDel="0059517E">
                <w:rPr>
                  <w:i/>
                  <w:lang w:val="en-US"/>
                </w:rPr>
                <w:delText>w),</w:delText>
              </w:r>
            </w:del>
            <w:del w:id="413" w:author="Turnbull, Karen" w:date="2015-11-17T11:34:00Z">
              <w:r w:rsidRPr="00C75358" w:rsidDel="009B1295">
                <w:rPr>
                  <w:i/>
                  <w:lang w:val="en-US"/>
                </w:rPr>
                <w:delText xml:space="preserve"> </w:delText>
              </w:r>
            </w:del>
            <w:r w:rsidRPr="00C75358">
              <w:rPr>
                <w:i/>
                <w:lang w:val="en-US"/>
              </w:rPr>
              <w:t>y)</w:t>
            </w:r>
            <w:ins w:id="414" w:author="Bogens, Karlis" w:date="2015-11-14T18:05:00Z">
              <w:r w:rsidRPr="00C75358">
                <w:rPr>
                  <w:i/>
                  <w:lang w:val="en-US"/>
                </w:rPr>
                <w:t>, w1</w:t>
              </w:r>
            </w:ins>
            <w:ins w:id="415" w:author="Bogens, Karlis" w:date="2015-11-16T09:43:00Z">
              <w:r w:rsidRPr="00C75358">
                <w:rPr>
                  <w:i/>
                  <w:lang w:val="en-US"/>
                </w:rPr>
                <w:t>)</w:t>
              </w:r>
            </w:ins>
          </w:p>
        </w:tc>
        <w:tc>
          <w:tcPr>
            <w:tcW w:w="1247" w:type="dxa"/>
            <w:vAlign w:val="center"/>
            <w:tcPrChange w:id="416"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157.075</w:t>
            </w:r>
          </w:p>
        </w:tc>
        <w:tc>
          <w:tcPr>
            <w:tcW w:w="1248" w:type="dxa"/>
            <w:vAlign w:val="center"/>
            <w:tcPrChange w:id="417"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161.675</w:t>
            </w:r>
          </w:p>
        </w:tc>
        <w:tc>
          <w:tcPr>
            <w:tcW w:w="1026" w:type="dxa"/>
            <w:vAlign w:val="center"/>
            <w:tcPrChange w:id="418"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419"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42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421"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22"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23" w:author="Bogens, Karlis" w:date="2015-11-14T18:17:00Z">
            <w:trPr>
              <w:gridAfter w:val="0"/>
              <w:cantSplit/>
            </w:trPr>
          </w:trPrChange>
        </w:trPr>
        <w:tc>
          <w:tcPr>
            <w:tcW w:w="1134" w:type="dxa"/>
            <w:vAlign w:val="center"/>
            <w:tcPrChange w:id="424"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22</w:t>
            </w:r>
          </w:p>
        </w:tc>
        <w:tc>
          <w:tcPr>
            <w:tcW w:w="1049" w:type="dxa"/>
            <w:tcMar>
              <w:left w:w="85" w:type="dxa"/>
              <w:right w:w="85" w:type="dxa"/>
            </w:tcMar>
            <w:vAlign w:val="center"/>
            <w:tcPrChange w:id="425" w:author="Bogens, Karlis" w:date="2015-11-14T18:17:00Z">
              <w:tcPr>
                <w:tcW w:w="1049" w:type="dxa"/>
                <w:vAlign w:val="center"/>
              </w:tcPr>
            </w:tcPrChange>
          </w:tcPr>
          <w:p w:rsidR="00515D89" w:rsidRPr="00C75358" w:rsidRDefault="00515D89">
            <w:pPr>
              <w:pStyle w:val="Tabletext"/>
              <w:spacing w:before="0" w:after="0"/>
              <w:jc w:val="center"/>
              <w:rPr>
                <w:i/>
                <w:iCs/>
                <w:lang w:val="en-US"/>
              </w:rPr>
              <w:pPrChange w:id="426" w:author="Bogens, Karlis" w:date="2015-11-16T09:54:00Z">
                <w:pPr>
                  <w:pStyle w:val="Tabletext"/>
                  <w:framePr w:hSpace="180" w:wrap="around" w:vAnchor="text" w:hAnchor="text" w:xAlign="center" w:y="1"/>
                  <w:spacing w:before="0" w:after="0"/>
                  <w:suppressOverlap/>
                  <w:jc w:val="center"/>
                </w:pPr>
              </w:pPrChange>
            </w:pPr>
            <w:del w:id="427" w:author="Bogens, Karlis" w:date="2015-11-16T09:54:00Z">
              <w:r w:rsidRPr="00C75358" w:rsidDel="0059517E">
                <w:rPr>
                  <w:i/>
                  <w:lang w:val="en-US"/>
                </w:rPr>
                <w:delText>w),</w:delText>
              </w:r>
            </w:del>
            <w:r w:rsidRPr="00C75358">
              <w:rPr>
                <w:i/>
                <w:lang w:val="en-US"/>
              </w:rPr>
              <w:t xml:space="preserve"> y)</w:t>
            </w:r>
            <w:ins w:id="428" w:author="Bogens, Karlis" w:date="2015-11-14T18:05:00Z">
              <w:r w:rsidRPr="00C75358">
                <w:rPr>
                  <w:i/>
                  <w:lang w:val="en-US"/>
                </w:rPr>
                <w:t>, w1</w:t>
              </w:r>
            </w:ins>
            <w:ins w:id="429" w:author="Bogens, Karlis" w:date="2015-11-16T09:43:00Z">
              <w:r w:rsidRPr="00C75358">
                <w:rPr>
                  <w:i/>
                  <w:lang w:val="en-US"/>
                </w:rPr>
                <w:t>)</w:t>
              </w:r>
            </w:ins>
          </w:p>
        </w:tc>
        <w:tc>
          <w:tcPr>
            <w:tcW w:w="1247" w:type="dxa"/>
            <w:vAlign w:val="center"/>
            <w:tcPrChange w:id="430"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157.100</w:t>
            </w:r>
          </w:p>
        </w:tc>
        <w:tc>
          <w:tcPr>
            <w:tcW w:w="1248" w:type="dxa"/>
            <w:vAlign w:val="center"/>
            <w:tcPrChange w:id="43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161.700</w:t>
            </w:r>
          </w:p>
        </w:tc>
        <w:tc>
          <w:tcPr>
            <w:tcW w:w="1026" w:type="dxa"/>
            <w:vAlign w:val="center"/>
            <w:tcPrChange w:id="43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43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43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43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3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37" w:author="Bogens, Karlis" w:date="2015-11-14T18:17:00Z">
            <w:trPr>
              <w:gridAfter w:val="0"/>
              <w:cantSplit/>
            </w:trPr>
          </w:trPrChange>
        </w:trPr>
        <w:tc>
          <w:tcPr>
            <w:tcW w:w="1134" w:type="dxa"/>
            <w:vAlign w:val="center"/>
            <w:tcPrChange w:id="438" w:author="Bogens, Karlis" w:date="2015-11-14T18:17:00Z">
              <w:tcPr>
                <w:tcW w:w="1134" w:type="dxa"/>
                <w:vAlign w:val="center"/>
              </w:tcPr>
            </w:tcPrChange>
          </w:tcPr>
          <w:p w:rsidR="00515D89" w:rsidRPr="00C75358" w:rsidRDefault="00515D89" w:rsidP="007A03FC">
            <w:pPr>
              <w:pStyle w:val="Tabletext"/>
              <w:keepNext/>
              <w:spacing w:before="0" w:after="0"/>
              <w:jc w:val="right"/>
              <w:rPr>
                <w:lang w:val="en-US"/>
              </w:rPr>
            </w:pPr>
            <w:r w:rsidRPr="00C75358">
              <w:rPr>
                <w:lang w:val="en-US"/>
              </w:rPr>
              <w:t>82</w:t>
            </w:r>
          </w:p>
        </w:tc>
        <w:tc>
          <w:tcPr>
            <w:tcW w:w="1049" w:type="dxa"/>
            <w:tcMar>
              <w:left w:w="85" w:type="dxa"/>
              <w:right w:w="85" w:type="dxa"/>
            </w:tcMar>
            <w:vAlign w:val="center"/>
            <w:tcPrChange w:id="439" w:author="Bogens, Karlis" w:date="2015-11-14T18:17:00Z">
              <w:tcPr>
                <w:tcW w:w="1049" w:type="dxa"/>
                <w:vAlign w:val="center"/>
              </w:tcPr>
            </w:tcPrChange>
          </w:tcPr>
          <w:p w:rsidR="00515D89" w:rsidRPr="00C75358" w:rsidRDefault="00515D89">
            <w:pPr>
              <w:pStyle w:val="Tabletext"/>
              <w:keepNext/>
              <w:spacing w:before="0" w:after="0"/>
              <w:jc w:val="center"/>
              <w:rPr>
                <w:i/>
                <w:iCs/>
                <w:lang w:val="en-US"/>
              </w:rPr>
              <w:pPrChange w:id="440" w:author="Bogens, Karlis" w:date="2015-11-16T09:54:00Z">
                <w:pPr>
                  <w:pStyle w:val="Tabletext"/>
                  <w:keepNext/>
                  <w:framePr w:hSpace="180" w:wrap="around" w:vAnchor="text" w:hAnchor="text" w:xAlign="center" w:y="1"/>
                  <w:spacing w:before="0" w:after="0"/>
                  <w:suppressOverlap/>
                  <w:jc w:val="center"/>
                </w:pPr>
              </w:pPrChange>
            </w:pPr>
            <w:del w:id="441" w:author="Bogens, Karlis" w:date="2015-11-16T09:54:00Z">
              <w:r w:rsidRPr="00C75358" w:rsidDel="0059517E">
                <w:rPr>
                  <w:i/>
                  <w:lang w:val="en-US"/>
                </w:rPr>
                <w:delText xml:space="preserve">w), </w:delText>
              </w:r>
            </w:del>
            <w:r w:rsidRPr="00C75358">
              <w:rPr>
                <w:i/>
                <w:lang w:val="en-US"/>
              </w:rPr>
              <w:t>x), y)</w:t>
            </w:r>
            <w:ins w:id="442" w:author="Bogens, Karlis" w:date="2015-11-14T18:06:00Z">
              <w:r w:rsidRPr="00C75358">
                <w:rPr>
                  <w:i/>
                  <w:lang w:val="en-US"/>
                </w:rPr>
                <w:t>, w1</w:t>
              </w:r>
            </w:ins>
            <w:ins w:id="443" w:author="Bogens, Karlis" w:date="2015-11-16T09:42:00Z">
              <w:r w:rsidRPr="00C75358">
                <w:rPr>
                  <w:i/>
                  <w:lang w:val="en-US"/>
                </w:rPr>
                <w:t>)</w:t>
              </w:r>
            </w:ins>
          </w:p>
        </w:tc>
        <w:tc>
          <w:tcPr>
            <w:tcW w:w="1247" w:type="dxa"/>
            <w:vAlign w:val="center"/>
            <w:tcPrChange w:id="444" w:author="Bogens, Karlis" w:date="2015-11-14T18:17:00Z">
              <w:tcPr>
                <w:tcW w:w="1247"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157.125</w:t>
            </w:r>
          </w:p>
        </w:tc>
        <w:tc>
          <w:tcPr>
            <w:tcW w:w="1248" w:type="dxa"/>
            <w:vAlign w:val="center"/>
            <w:tcPrChange w:id="445" w:author="Bogens, Karlis" w:date="2015-11-14T18:17:00Z">
              <w:tcPr>
                <w:tcW w:w="1248"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161.725</w:t>
            </w:r>
          </w:p>
        </w:tc>
        <w:tc>
          <w:tcPr>
            <w:tcW w:w="1026" w:type="dxa"/>
            <w:vAlign w:val="center"/>
            <w:tcPrChange w:id="446" w:author="Bogens, Karlis" w:date="2015-11-14T18:17:00Z">
              <w:tcPr>
                <w:tcW w:w="1021" w:type="dxa"/>
                <w:vAlign w:val="center"/>
              </w:tcPr>
            </w:tcPrChange>
          </w:tcPr>
          <w:p w:rsidR="00515D89" w:rsidRPr="00C75358" w:rsidRDefault="00515D89" w:rsidP="007A03FC">
            <w:pPr>
              <w:pStyle w:val="Tabletext"/>
              <w:keepNext/>
              <w:spacing w:before="0" w:after="0"/>
              <w:jc w:val="center"/>
              <w:rPr>
                <w:lang w:val="en-US"/>
              </w:rPr>
            </w:pPr>
          </w:p>
        </w:tc>
        <w:tc>
          <w:tcPr>
            <w:tcW w:w="1191" w:type="dxa"/>
            <w:vAlign w:val="center"/>
            <w:tcPrChange w:id="447"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Change w:id="448"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219" w:type="dxa"/>
            <w:vAlign w:val="center"/>
            <w:tcPrChange w:id="449" w:author="Bogens, Karlis" w:date="2015-11-14T18:17:00Z">
              <w:tcPr>
                <w:tcW w:w="1219"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5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51" w:author="Bogens, Karlis" w:date="2015-11-14T18:17:00Z">
            <w:trPr>
              <w:gridAfter w:val="0"/>
              <w:cantSplit/>
            </w:trPr>
          </w:trPrChange>
        </w:trPr>
        <w:tc>
          <w:tcPr>
            <w:tcW w:w="1134" w:type="dxa"/>
            <w:vAlign w:val="center"/>
            <w:tcPrChange w:id="452" w:author="Bogens, Karlis" w:date="2015-11-14T18:17:00Z">
              <w:tcPr>
                <w:tcW w:w="1134" w:type="dxa"/>
                <w:vAlign w:val="center"/>
              </w:tcPr>
            </w:tcPrChange>
          </w:tcPr>
          <w:p w:rsidR="00515D89" w:rsidRPr="00C75358" w:rsidRDefault="00515D89" w:rsidP="007A03FC">
            <w:pPr>
              <w:pStyle w:val="Tabletext"/>
              <w:keepNext/>
              <w:spacing w:before="0" w:after="0"/>
              <w:rPr>
                <w:lang w:val="en-US"/>
              </w:rPr>
            </w:pPr>
            <w:r w:rsidRPr="00C75358">
              <w:rPr>
                <w:lang w:val="en-US"/>
              </w:rPr>
              <w:t>23</w:t>
            </w:r>
          </w:p>
        </w:tc>
        <w:tc>
          <w:tcPr>
            <w:tcW w:w="1049" w:type="dxa"/>
            <w:tcMar>
              <w:left w:w="85" w:type="dxa"/>
              <w:right w:w="85" w:type="dxa"/>
            </w:tcMar>
            <w:vAlign w:val="center"/>
            <w:tcPrChange w:id="453" w:author="Bogens, Karlis" w:date="2015-11-14T18:17:00Z">
              <w:tcPr>
                <w:tcW w:w="1049" w:type="dxa"/>
                <w:vAlign w:val="center"/>
              </w:tcPr>
            </w:tcPrChange>
          </w:tcPr>
          <w:p w:rsidR="00515D89" w:rsidRPr="00C75358" w:rsidRDefault="00515D89" w:rsidP="007A03FC">
            <w:pPr>
              <w:pStyle w:val="Tabletext"/>
              <w:keepNext/>
              <w:spacing w:before="0" w:after="0"/>
              <w:jc w:val="center"/>
              <w:rPr>
                <w:i/>
                <w:iCs/>
                <w:lang w:val="en-US"/>
              </w:rPr>
            </w:pPr>
            <w:del w:id="454" w:author="Bogens, Karlis" w:date="2015-11-16T09:54:00Z">
              <w:r w:rsidRPr="00C75358" w:rsidDel="0059517E">
                <w:rPr>
                  <w:i/>
                  <w:lang w:val="en-US"/>
                </w:rPr>
                <w:delText>w),</w:delText>
              </w:r>
            </w:del>
            <w:del w:id="455" w:author="Turnbull, Karen" w:date="2015-11-17T11:34:00Z">
              <w:r w:rsidRPr="00C75358" w:rsidDel="009B1295">
                <w:rPr>
                  <w:i/>
                  <w:lang w:val="en-US"/>
                </w:rPr>
                <w:delText xml:space="preserve"> </w:delText>
              </w:r>
            </w:del>
            <w:r w:rsidRPr="00C75358">
              <w:rPr>
                <w:i/>
                <w:lang w:val="en-US"/>
              </w:rPr>
              <w:t>x), y)</w:t>
            </w:r>
            <w:ins w:id="456" w:author="Bogens, Karlis" w:date="2015-11-14T18:06:00Z">
              <w:r w:rsidRPr="00C75358">
                <w:rPr>
                  <w:i/>
                  <w:lang w:val="en-US"/>
                </w:rPr>
                <w:t>, w1</w:t>
              </w:r>
            </w:ins>
            <w:ins w:id="457" w:author="Bogens, Karlis" w:date="2015-11-16T09:42:00Z">
              <w:r w:rsidRPr="00C75358">
                <w:rPr>
                  <w:i/>
                  <w:lang w:val="en-US"/>
                </w:rPr>
                <w:t>)</w:t>
              </w:r>
            </w:ins>
          </w:p>
        </w:tc>
        <w:tc>
          <w:tcPr>
            <w:tcW w:w="1247" w:type="dxa"/>
            <w:vAlign w:val="center"/>
            <w:tcPrChange w:id="458" w:author="Bogens, Karlis" w:date="2015-11-14T18:17:00Z">
              <w:tcPr>
                <w:tcW w:w="1247"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157.150</w:t>
            </w:r>
          </w:p>
        </w:tc>
        <w:tc>
          <w:tcPr>
            <w:tcW w:w="1248" w:type="dxa"/>
            <w:vAlign w:val="center"/>
            <w:tcPrChange w:id="459" w:author="Bogens, Karlis" w:date="2015-11-14T18:17:00Z">
              <w:tcPr>
                <w:tcW w:w="1248"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161.750</w:t>
            </w:r>
          </w:p>
        </w:tc>
        <w:tc>
          <w:tcPr>
            <w:tcW w:w="1026" w:type="dxa"/>
            <w:vAlign w:val="center"/>
            <w:tcPrChange w:id="460" w:author="Bogens, Karlis" w:date="2015-11-14T18:17:00Z">
              <w:tcPr>
                <w:tcW w:w="1021" w:type="dxa"/>
                <w:vAlign w:val="center"/>
              </w:tcPr>
            </w:tcPrChange>
          </w:tcPr>
          <w:p w:rsidR="00515D89" w:rsidRPr="00C75358" w:rsidRDefault="00515D89" w:rsidP="007A03FC">
            <w:pPr>
              <w:pStyle w:val="Tabletext"/>
              <w:keepNext/>
              <w:spacing w:before="0" w:after="0"/>
              <w:jc w:val="center"/>
              <w:rPr>
                <w:lang w:val="en-US"/>
              </w:rPr>
            </w:pPr>
          </w:p>
        </w:tc>
        <w:tc>
          <w:tcPr>
            <w:tcW w:w="1191" w:type="dxa"/>
            <w:vAlign w:val="center"/>
            <w:tcPrChange w:id="461"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Change w:id="462"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219" w:type="dxa"/>
            <w:vAlign w:val="center"/>
            <w:tcPrChange w:id="463" w:author="Bogens, Karlis" w:date="2015-11-14T18:17:00Z">
              <w:tcPr>
                <w:tcW w:w="1219"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64"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65" w:author="Bogens, Karlis" w:date="2015-11-14T18:17:00Z">
            <w:trPr>
              <w:gridAfter w:val="0"/>
              <w:cantSplit/>
            </w:trPr>
          </w:trPrChange>
        </w:trPr>
        <w:tc>
          <w:tcPr>
            <w:tcW w:w="1134" w:type="dxa"/>
            <w:vAlign w:val="center"/>
            <w:tcPrChange w:id="466" w:author="Bogens, Karlis" w:date="2015-11-14T18:17:00Z">
              <w:tcPr>
                <w:tcW w:w="1134" w:type="dxa"/>
                <w:vAlign w:val="center"/>
              </w:tcPr>
            </w:tcPrChange>
          </w:tcPr>
          <w:p w:rsidR="00515D89" w:rsidRPr="00C75358" w:rsidRDefault="00515D89" w:rsidP="007A03FC">
            <w:pPr>
              <w:pStyle w:val="Tabletext"/>
              <w:keepNext/>
              <w:spacing w:before="0" w:after="0"/>
              <w:jc w:val="right"/>
              <w:rPr>
                <w:lang w:val="en-US"/>
              </w:rPr>
            </w:pPr>
            <w:r w:rsidRPr="00C75358">
              <w:rPr>
                <w:lang w:val="en-US"/>
              </w:rPr>
              <w:t>83</w:t>
            </w:r>
          </w:p>
        </w:tc>
        <w:tc>
          <w:tcPr>
            <w:tcW w:w="1049" w:type="dxa"/>
            <w:tcMar>
              <w:left w:w="85" w:type="dxa"/>
              <w:right w:w="85" w:type="dxa"/>
            </w:tcMar>
            <w:vAlign w:val="center"/>
            <w:tcPrChange w:id="467" w:author="Bogens, Karlis" w:date="2015-11-14T18:17:00Z">
              <w:tcPr>
                <w:tcW w:w="1049" w:type="dxa"/>
                <w:vAlign w:val="center"/>
              </w:tcPr>
            </w:tcPrChange>
          </w:tcPr>
          <w:p w:rsidR="00515D89" w:rsidRPr="00C75358" w:rsidRDefault="00515D89">
            <w:pPr>
              <w:pStyle w:val="Tabletext"/>
              <w:keepNext/>
              <w:spacing w:before="0" w:after="0"/>
              <w:jc w:val="center"/>
              <w:rPr>
                <w:i/>
                <w:iCs/>
                <w:lang w:val="en-US"/>
              </w:rPr>
              <w:pPrChange w:id="468" w:author="Bogens, Karlis" w:date="2015-11-16T09:54:00Z">
                <w:pPr>
                  <w:pStyle w:val="Tabletext"/>
                  <w:keepNext/>
                  <w:framePr w:hSpace="180" w:wrap="around" w:vAnchor="text" w:hAnchor="text" w:xAlign="center" w:y="1"/>
                  <w:spacing w:before="0" w:after="0"/>
                  <w:suppressOverlap/>
                  <w:jc w:val="center"/>
                </w:pPr>
              </w:pPrChange>
            </w:pPr>
            <w:del w:id="469" w:author="Bogens, Karlis" w:date="2015-11-16T09:54:00Z">
              <w:r w:rsidRPr="00C75358" w:rsidDel="0059517E">
                <w:rPr>
                  <w:i/>
                  <w:lang w:val="en-US"/>
                </w:rPr>
                <w:delText xml:space="preserve">w), </w:delText>
              </w:r>
            </w:del>
            <w:r w:rsidRPr="00C75358">
              <w:rPr>
                <w:i/>
                <w:lang w:val="en-US"/>
              </w:rPr>
              <w:t>x), y)</w:t>
            </w:r>
            <w:ins w:id="470" w:author="Bogens, Karlis" w:date="2015-11-14T18:07:00Z">
              <w:r w:rsidRPr="00C75358">
                <w:rPr>
                  <w:i/>
                  <w:lang w:val="en-US"/>
                </w:rPr>
                <w:t>, w1</w:t>
              </w:r>
            </w:ins>
            <w:ins w:id="471" w:author="Bogens, Karlis" w:date="2015-11-16T09:42:00Z">
              <w:r w:rsidRPr="00C75358">
                <w:rPr>
                  <w:i/>
                  <w:lang w:val="en-US"/>
                </w:rPr>
                <w:t>)</w:t>
              </w:r>
            </w:ins>
          </w:p>
        </w:tc>
        <w:tc>
          <w:tcPr>
            <w:tcW w:w="1247" w:type="dxa"/>
            <w:vAlign w:val="center"/>
            <w:tcPrChange w:id="472" w:author="Bogens, Karlis" w:date="2015-11-14T18:17:00Z">
              <w:tcPr>
                <w:tcW w:w="1247"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157.175</w:t>
            </w:r>
          </w:p>
        </w:tc>
        <w:tc>
          <w:tcPr>
            <w:tcW w:w="1248" w:type="dxa"/>
            <w:vAlign w:val="center"/>
            <w:tcPrChange w:id="473" w:author="Bogens, Karlis" w:date="2015-11-14T18:17:00Z">
              <w:tcPr>
                <w:tcW w:w="1248"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161.775</w:t>
            </w:r>
          </w:p>
        </w:tc>
        <w:tc>
          <w:tcPr>
            <w:tcW w:w="1026" w:type="dxa"/>
            <w:vAlign w:val="center"/>
            <w:tcPrChange w:id="474" w:author="Bogens, Karlis" w:date="2015-11-14T18:17:00Z">
              <w:tcPr>
                <w:tcW w:w="1021" w:type="dxa"/>
                <w:vAlign w:val="center"/>
              </w:tcPr>
            </w:tcPrChange>
          </w:tcPr>
          <w:p w:rsidR="00515D89" w:rsidRPr="00C75358" w:rsidRDefault="00515D89" w:rsidP="007A03FC">
            <w:pPr>
              <w:pStyle w:val="Tabletext"/>
              <w:keepNext/>
              <w:spacing w:before="0" w:after="0"/>
              <w:jc w:val="center"/>
              <w:rPr>
                <w:lang w:val="en-US"/>
              </w:rPr>
            </w:pPr>
          </w:p>
        </w:tc>
        <w:tc>
          <w:tcPr>
            <w:tcW w:w="1191" w:type="dxa"/>
            <w:vAlign w:val="center"/>
            <w:tcPrChange w:id="475"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Change w:id="476"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219" w:type="dxa"/>
            <w:vAlign w:val="center"/>
            <w:tcPrChange w:id="477" w:author="Bogens, Karlis" w:date="2015-11-14T18:17:00Z">
              <w:tcPr>
                <w:tcW w:w="1219"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7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79" w:author="Bogens, Karlis" w:date="2015-11-14T18:17:00Z">
            <w:trPr>
              <w:gridAfter w:val="0"/>
              <w:cantSplit/>
            </w:trPr>
          </w:trPrChange>
        </w:trPr>
        <w:tc>
          <w:tcPr>
            <w:tcW w:w="1134" w:type="dxa"/>
            <w:vAlign w:val="center"/>
            <w:tcPrChange w:id="480" w:author="Bogens, Karlis" w:date="2015-11-14T18:17:00Z">
              <w:tcPr>
                <w:tcW w:w="1134" w:type="dxa"/>
                <w:vAlign w:val="center"/>
              </w:tcPr>
            </w:tcPrChange>
          </w:tcPr>
          <w:p w:rsidR="00515D89" w:rsidRPr="00C75358" w:rsidRDefault="00515D89" w:rsidP="007A03FC">
            <w:pPr>
              <w:pStyle w:val="Tabletext"/>
              <w:keepNext/>
              <w:spacing w:before="0" w:after="0"/>
              <w:rPr>
                <w:lang w:val="en-US"/>
              </w:rPr>
            </w:pPr>
            <w:r w:rsidRPr="00C75358">
              <w:rPr>
                <w:lang w:val="en-US"/>
              </w:rPr>
              <w:t>24</w:t>
            </w:r>
          </w:p>
        </w:tc>
        <w:tc>
          <w:tcPr>
            <w:tcW w:w="1049" w:type="dxa"/>
            <w:tcMar>
              <w:left w:w="85" w:type="dxa"/>
              <w:right w:w="85" w:type="dxa"/>
            </w:tcMar>
            <w:vAlign w:val="center"/>
            <w:tcPrChange w:id="481" w:author="Bogens, Karlis" w:date="2015-11-14T18:17:00Z">
              <w:tcPr>
                <w:tcW w:w="1049" w:type="dxa"/>
                <w:vAlign w:val="center"/>
              </w:tcPr>
            </w:tcPrChange>
          </w:tcPr>
          <w:p w:rsidR="00515D89" w:rsidRPr="00C75358" w:rsidRDefault="00515D89" w:rsidP="007A03FC">
            <w:pPr>
              <w:pStyle w:val="Tabletext"/>
              <w:keepNext/>
              <w:spacing w:before="0" w:after="0"/>
              <w:jc w:val="center"/>
              <w:rPr>
                <w:i/>
                <w:iCs/>
                <w:lang w:val="en-US"/>
              </w:rPr>
            </w:pPr>
            <w:r w:rsidRPr="00C75358">
              <w:rPr>
                <w:i/>
                <w:lang w:val="en-US"/>
              </w:rPr>
              <w:t xml:space="preserve">w), ww), x), </w:t>
            </w:r>
            <w:del w:id="482" w:author="Bogens, Karlis" w:date="2015-11-14T18:07:00Z">
              <w:r w:rsidRPr="00C75358" w:rsidDel="00D15858">
                <w:rPr>
                  <w:i/>
                  <w:lang w:val="en-US"/>
                </w:rPr>
                <w:delText>y</w:delText>
              </w:r>
            </w:del>
            <w:ins w:id="483" w:author="Bogens, Karlis" w:date="2015-11-14T18:07:00Z">
              <w:r w:rsidRPr="00C75358">
                <w:rPr>
                  <w:i/>
                  <w:lang w:val="en-US"/>
                </w:rPr>
                <w:t>AAA</w:t>
              </w:r>
            </w:ins>
            <w:r>
              <w:rPr>
                <w:i/>
                <w:lang w:val="en-US"/>
              </w:rPr>
              <w:t>)</w:t>
            </w:r>
          </w:p>
        </w:tc>
        <w:tc>
          <w:tcPr>
            <w:tcW w:w="1247" w:type="dxa"/>
            <w:vAlign w:val="center"/>
            <w:tcPrChange w:id="484" w:author="Bogens, Karlis" w:date="2015-11-14T18:17:00Z">
              <w:tcPr>
                <w:tcW w:w="1247"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157.200</w:t>
            </w:r>
          </w:p>
        </w:tc>
        <w:tc>
          <w:tcPr>
            <w:tcW w:w="1248" w:type="dxa"/>
            <w:vAlign w:val="center"/>
            <w:tcPrChange w:id="485" w:author="Bogens, Karlis" w:date="2015-11-14T18:17:00Z">
              <w:tcPr>
                <w:tcW w:w="1248" w:type="dxa"/>
                <w:vAlign w:val="center"/>
              </w:tcPr>
            </w:tcPrChange>
          </w:tcPr>
          <w:p w:rsidR="00515D89" w:rsidRPr="00C75358" w:rsidRDefault="00515D89" w:rsidP="007A03FC">
            <w:pPr>
              <w:pStyle w:val="Tabletext"/>
              <w:keepNext/>
              <w:spacing w:before="0" w:after="0"/>
              <w:jc w:val="center"/>
              <w:rPr>
                <w:lang w:val="en-US"/>
              </w:rPr>
            </w:pPr>
            <w:r w:rsidRPr="00C75358">
              <w:rPr>
                <w:lang w:val="en-US"/>
              </w:rPr>
              <w:t>161.800</w:t>
            </w:r>
          </w:p>
        </w:tc>
        <w:tc>
          <w:tcPr>
            <w:tcW w:w="1026" w:type="dxa"/>
            <w:vAlign w:val="center"/>
            <w:tcPrChange w:id="486" w:author="Bogens, Karlis" w:date="2015-11-14T18:17:00Z">
              <w:tcPr>
                <w:tcW w:w="1021" w:type="dxa"/>
                <w:vAlign w:val="center"/>
              </w:tcPr>
            </w:tcPrChange>
          </w:tcPr>
          <w:p w:rsidR="00515D89" w:rsidRPr="00C75358" w:rsidRDefault="00515D89" w:rsidP="007A03FC">
            <w:pPr>
              <w:pStyle w:val="Tabletext"/>
              <w:keepNext/>
              <w:spacing w:before="0" w:after="0"/>
              <w:jc w:val="center"/>
              <w:rPr>
                <w:lang w:val="en-US"/>
              </w:rPr>
            </w:pPr>
          </w:p>
        </w:tc>
        <w:tc>
          <w:tcPr>
            <w:tcW w:w="1191" w:type="dxa"/>
            <w:vAlign w:val="center"/>
            <w:tcPrChange w:id="487"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191" w:type="dxa"/>
            <w:vAlign w:val="center"/>
            <w:tcPrChange w:id="488" w:author="Bogens, Karlis" w:date="2015-11-14T18:17:00Z">
              <w:tcPr>
                <w:tcW w:w="1191"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c>
          <w:tcPr>
            <w:tcW w:w="1219" w:type="dxa"/>
            <w:vAlign w:val="center"/>
            <w:tcPrChange w:id="489" w:author="Bogens, Karlis" w:date="2015-11-14T18:17:00Z">
              <w:tcPr>
                <w:tcW w:w="1219" w:type="dxa"/>
                <w:gridSpan w:val="2"/>
                <w:vAlign w:val="center"/>
              </w:tcPr>
            </w:tcPrChange>
          </w:tcPr>
          <w:p w:rsidR="00515D89" w:rsidRPr="00C75358" w:rsidRDefault="00515D89" w:rsidP="007A03FC">
            <w:pPr>
              <w:pStyle w:val="Tabletext"/>
              <w:keepN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49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491" w:author="Bogens, Karlis" w:date="2015-11-14T18:17:00Z">
            <w:trPr>
              <w:gridAfter w:val="0"/>
              <w:cantSplit/>
            </w:trPr>
          </w:trPrChange>
        </w:trPr>
        <w:tc>
          <w:tcPr>
            <w:tcW w:w="1134" w:type="dxa"/>
            <w:vAlign w:val="center"/>
            <w:tcPrChange w:id="492" w:author="Bogens, Karlis" w:date="2015-11-14T18:17:00Z">
              <w:tcPr>
                <w:tcW w:w="1134" w:type="dxa"/>
                <w:vAlign w:val="center"/>
              </w:tcPr>
            </w:tcPrChange>
          </w:tcPr>
          <w:p w:rsidR="00515D89" w:rsidRPr="00C75358" w:rsidRDefault="00515D89">
            <w:pPr>
              <w:pStyle w:val="Tabletext"/>
              <w:spacing w:before="0" w:after="0"/>
              <w:rPr>
                <w:lang w:val="en-US"/>
              </w:rPr>
              <w:pPrChange w:id="493" w:author="Bogens, Karlis" w:date="2015-11-14T18:10:00Z">
                <w:pPr>
                  <w:pStyle w:val="Tabletext"/>
                  <w:framePr w:hSpace="180" w:wrap="around" w:vAnchor="text" w:hAnchor="text" w:xAlign="center" w:y="1"/>
                  <w:spacing w:before="0" w:after="0"/>
                  <w:suppressOverlap/>
                  <w:jc w:val="right"/>
                </w:pPr>
              </w:pPrChange>
            </w:pPr>
            <w:ins w:id="494" w:author="Bogens, Karlis" w:date="2015-11-14T18:10:00Z">
              <w:r w:rsidRPr="00C75358">
                <w:rPr>
                  <w:lang w:val="en-US"/>
                </w:rPr>
                <w:t>1024</w:t>
              </w:r>
            </w:ins>
          </w:p>
        </w:tc>
        <w:tc>
          <w:tcPr>
            <w:tcW w:w="1049" w:type="dxa"/>
            <w:tcMar>
              <w:left w:w="85" w:type="dxa"/>
              <w:right w:w="85" w:type="dxa"/>
            </w:tcMar>
            <w:vAlign w:val="center"/>
            <w:tcPrChange w:id="495"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496" w:author="Bogens, Karlis" w:date="2015-11-16T09:09:00Z">
                <w:pPr>
                  <w:pStyle w:val="Tabletext"/>
                  <w:framePr w:hSpace="180" w:wrap="around" w:vAnchor="text" w:hAnchor="text" w:xAlign="center" w:y="1"/>
                  <w:spacing w:before="0" w:after="0"/>
                  <w:suppressOverlap/>
                  <w:jc w:val="center"/>
                </w:pPr>
              </w:pPrChange>
            </w:pPr>
            <w:ins w:id="497" w:author="Bogens, Karlis" w:date="2015-11-14T18:11:00Z">
              <w:r w:rsidRPr="00C75358">
                <w:rPr>
                  <w:i/>
                  <w:lang w:val="en-US"/>
                  <w:rPrChange w:id="498" w:author="Bogens, Karlis" w:date="2015-11-14T18:11:00Z">
                    <w:rPr>
                      <w:i/>
                      <w:highlight w:val="yellow"/>
                    </w:rPr>
                  </w:rPrChange>
                </w:rPr>
                <w:t>w), ww), x), AAA)</w:t>
              </w:r>
            </w:ins>
          </w:p>
        </w:tc>
        <w:tc>
          <w:tcPr>
            <w:tcW w:w="1247" w:type="dxa"/>
            <w:vAlign w:val="center"/>
            <w:tcPrChange w:id="499"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500" w:author="Bogens, Karlis" w:date="2015-11-14T18:10:00Z">
              <w:r w:rsidRPr="00C75358">
                <w:rPr>
                  <w:lang w:val="en-US"/>
                </w:rPr>
                <w:t>157.200</w:t>
              </w:r>
            </w:ins>
          </w:p>
        </w:tc>
        <w:tc>
          <w:tcPr>
            <w:tcW w:w="1248" w:type="dxa"/>
            <w:vAlign w:val="center"/>
            <w:tcPrChange w:id="50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50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0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0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50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0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07" w:author="Bogens, Karlis" w:date="2015-11-14T18:17:00Z">
            <w:trPr>
              <w:gridAfter w:val="0"/>
              <w:cantSplit/>
            </w:trPr>
          </w:trPrChange>
        </w:trPr>
        <w:tc>
          <w:tcPr>
            <w:tcW w:w="1134" w:type="dxa"/>
            <w:vAlign w:val="center"/>
            <w:tcPrChange w:id="508"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ins w:id="509" w:author="Bogens, Karlis" w:date="2015-11-14T18:10:00Z">
              <w:r w:rsidRPr="00C75358">
                <w:rPr>
                  <w:lang w:val="en-US"/>
                </w:rPr>
                <w:t>2024</w:t>
              </w:r>
            </w:ins>
          </w:p>
        </w:tc>
        <w:tc>
          <w:tcPr>
            <w:tcW w:w="1049" w:type="dxa"/>
            <w:tcMar>
              <w:left w:w="85" w:type="dxa"/>
              <w:right w:w="85" w:type="dxa"/>
            </w:tcMar>
            <w:vAlign w:val="center"/>
            <w:tcPrChange w:id="510"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511" w:author="Bogens, Karlis" w:date="2015-11-16T09:09:00Z">
                <w:pPr>
                  <w:pStyle w:val="Tabletext"/>
                  <w:framePr w:hSpace="180" w:wrap="around" w:vAnchor="text" w:hAnchor="text" w:xAlign="center" w:y="1"/>
                  <w:spacing w:before="0" w:after="0"/>
                  <w:suppressOverlap/>
                  <w:jc w:val="center"/>
                </w:pPr>
              </w:pPrChange>
            </w:pPr>
            <w:ins w:id="512" w:author="Bogens, Karlis" w:date="2015-11-14T18:11:00Z">
              <w:r w:rsidRPr="00C75358">
                <w:rPr>
                  <w:i/>
                  <w:lang w:val="en-US"/>
                  <w:rPrChange w:id="513" w:author="Bogens, Karlis" w:date="2015-11-14T18:11:00Z">
                    <w:rPr>
                      <w:i/>
                      <w:highlight w:val="yellow"/>
                    </w:rPr>
                  </w:rPrChange>
                </w:rPr>
                <w:t>w), ww), x), AAA)</w:t>
              </w:r>
            </w:ins>
          </w:p>
        </w:tc>
        <w:tc>
          <w:tcPr>
            <w:tcW w:w="1247" w:type="dxa"/>
            <w:vAlign w:val="center"/>
            <w:tcPrChange w:id="514"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515" w:author="Bogens, Karlis" w:date="2015-11-14T18:10:00Z">
              <w:r w:rsidRPr="00C75358">
                <w:rPr>
                  <w:lang w:val="en-US"/>
                </w:rPr>
                <w:t>161.800</w:t>
              </w:r>
            </w:ins>
          </w:p>
        </w:tc>
        <w:tc>
          <w:tcPr>
            <w:tcW w:w="1248" w:type="dxa"/>
            <w:vAlign w:val="center"/>
            <w:tcPrChange w:id="516"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517" w:author="Bogens, Karlis" w:date="2015-11-14T18:10:00Z">
              <w:r w:rsidRPr="00C75358">
                <w:rPr>
                  <w:lang w:val="en-US"/>
                </w:rPr>
                <w:t>161.800</w:t>
              </w:r>
            </w:ins>
          </w:p>
        </w:tc>
        <w:tc>
          <w:tcPr>
            <w:tcW w:w="1026" w:type="dxa"/>
            <w:vAlign w:val="center"/>
            <w:tcPrChange w:id="518"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ins w:id="519" w:author="Bogens, Karlis" w:date="2015-11-14T18:10:00Z">
              <w:r w:rsidRPr="00C75358">
                <w:rPr>
                  <w:lang w:val="en-US"/>
                </w:rPr>
                <w:t xml:space="preserve">x </w:t>
              </w:r>
            </w:ins>
            <w:ins w:id="520" w:author="Bogens, Karlis" w:date="2015-11-14T18:11:00Z">
              <w:r w:rsidRPr="00C75358">
                <w:rPr>
                  <w:lang w:val="en-US"/>
                </w:rPr>
                <w:br/>
              </w:r>
            </w:ins>
            <w:ins w:id="521" w:author="Bogens, Karlis" w:date="2015-11-14T18:10:00Z">
              <w:r w:rsidRPr="00C75358">
                <w:rPr>
                  <w:sz w:val="16"/>
                  <w:szCs w:val="16"/>
                  <w:lang w:val="en-US"/>
                  <w:rPrChange w:id="522" w:author="Bogens, Karlis" w:date="2015-11-14T18:11:00Z">
                    <w:rPr/>
                  </w:rPrChange>
                </w:rPr>
                <w:t>(digital only)</w:t>
              </w:r>
            </w:ins>
          </w:p>
        </w:tc>
        <w:tc>
          <w:tcPr>
            <w:tcW w:w="1191" w:type="dxa"/>
            <w:vAlign w:val="center"/>
            <w:tcPrChange w:id="52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2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52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26"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27" w:author="Bogens, Karlis" w:date="2015-11-14T18:17:00Z">
            <w:trPr>
              <w:gridAfter w:val="0"/>
              <w:cantSplit/>
            </w:trPr>
          </w:trPrChange>
        </w:trPr>
        <w:tc>
          <w:tcPr>
            <w:tcW w:w="1134" w:type="dxa"/>
            <w:vAlign w:val="center"/>
            <w:tcPrChange w:id="528"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84</w:t>
            </w:r>
          </w:p>
        </w:tc>
        <w:tc>
          <w:tcPr>
            <w:tcW w:w="1049" w:type="dxa"/>
            <w:tcMar>
              <w:left w:w="85" w:type="dxa"/>
              <w:right w:w="85" w:type="dxa"/>
            </w:tcMar>
            <w:vAlign w:val="center"/>
            <w:tcPrChange w:id="529"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lang w:val="en-US"/>
              </w:rPr>
              <w:t xml:space="preserve">w), ww), x), </w:t>
            </w:r>
            <w:del w:id="530" w:author="Bogens, Karlis" w:date="2015-11-14T18:12:00Z">
              <w:r w:rsidRPr="00C75358" w:rsidDel="00F94DF1">
                <w:rPr>
                  <w:i/>
                  <w:lang w:val="en-US"/>
                </w:rPr>
                <w:delText>y</w:delText>
              </w:r>
            </w:del>
            <w:ins w:id="531" w:author="Bogens, Karlis" w:date="2015-11-14T18:12:00Z">
              <w:r w:rsidRPr="00C75358">
                <w:rPr>
                  <w:i/>
                  <w:lang w:val="en-US"/>
                </w:rPr>
                <w:t>AAA</w:t>
              </w:r>
            </w:ins>
            <w:r>
              <w:rPr>
                <w:i/>
                <w:lang w:val="en-US"/>
              </w:rPr>
              <w:t>)</w:t>
            </w:r>
          </w:p>
        </w:tc>
        <w:tc>
          <w:tcPr>
            <w:tcW w:w="1247" w:type="dxa"/>
            <w:vAlign w:val="center"/>
            <w:tcPrChange w:id="53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157.225</w:t>
            </w:r>
          </w:p>
        </w:tc>
        <w:tc>
          <w:tcPr>
            <w:tcW w:w="1248" w:type="dxa"/>
            <w:vAlign w:val="center"/>
            <w:tcPrChange w:id="53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161.825</w:t>
            </w:r>
          </w:p>
        </w:tc>
        <w:tc>
          <w:tcPr>
            <w:tcW w:w="1026" w:type="dxa"/>
            <w:vAlign w:val="center"/>
            <w:tcPrChange w:id="534"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3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53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537"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38"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39" w:author="Bogens, Karlis" w:date="2015-11-14T18:17:00Z">
            <w:trPr>
              <w:gridAfter w:val="0"/>
              <w:cantSplit/>
            </w:trPr>
          </w:trPrChange>
        </w:trPr>
        <w:tc>
          <w:tcPr>
            <w:tcW w:w="1134" w:type="dxa"/>
            <w:vAlign w:val="center"/>
            <w:tcPrChange w:id="540" w:author="Bogens, Karlis" w:date="2015-11-14T18:17:00Z">
              <w:tcPr>
                <w:tcW w:w="1134" w:type="dxa"/>
                <w:vAlign w:val="center"/>
              </w:tcPr>
            </w:tcPrChange>
          </w:tcPr>
          <w:p w:rsidR="00515D89" w:rsidRPr="00C75358" w:rsidRDefault="00515D89" w:rsidP="007A03FC">
            <w:pPr>
              <w:pStyle w:val="Tabletext"/>
              <w:spacing w:before="0" w:after="0"/>
              <w:rPr>
                <w:lang w:val="en-US"/>
              </w:rPr>
            </w:pPr>
            <w:ins w:id="541" w:author="Bogens, Karlis" w:date="2015-11-14T18:12:00Z">
              <w:r w:rsidRPr="00C75358">
                <w:rPr>
                  <w:lang w:val="en-US"/>
                </w:rPr>
                <w:t>1084</w:t>
              </w:r>
            </w:ins>
          </w:p>
        </w:tc>
        <w:tc>
          <w:tcPr>
            <w:tcW w:w="1049" w:type="dxa"/>
            <w:tcMar>
              <w:left w:w="85" w:type="dxa"/>
              <w:right w:w="85" w:type="dxa"/>
            </w:tcMar>
            <w:vAlign w:val="center"/>
            <w:tcPrChange w:id="542"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543" w:author="Bogens, Karlis" w:date="2015-11-16T09:09:00Z">
                <w:pPr>
                  <w:pStyle w:val="Tabletext"/>
                  <w:framePr w:hSpace="180" w:wrap="around" w:vAnchor="text" w:hAnchor="text" w:xAlign="center" w:y="1"/>
                  <w:spacing w:before="0" w:after="0"/>
                  <w:suppressOverlap/>
                  <w:jc w:val="center"/>
                </w:pPr>
              </w:pPrChange>
            </w:pPr>
            <w:ins w:id="544" w:author="Bogens, Karlis" w:date="2015-11-14T18:13:00Z">
              <w:r w:rsidRPr="00C75358">
                <w:rPr>
                  <w:i/>
                  <w:lang w:val="en-US"/>
                  <w:rPrChange w:id="545" w:author="Bogens, Karlis" w:date="2015-11-14T18:13:00Z">
                    <w:rPr>
                      <w:i/>
                      <w:highlight w:val="yellow"/>
                    </w:rPr>
                  </w:rPrChange>
                </w:rPr>
                <w:t>w), ww), x), AAA)</w:t>
              </w:r>
            </w:ins>
          </w:p>
        </w:tc>
        <w:tc>
          <w:tcPr>
            <w:tcW w:w="1247" w:type="dxa"/>
            <w:vAlign w:val="center"/>
            <w:tcPrChange w:id="546"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547" w:author="Bogens, Karlis" w:date="2015-11-14T18:12:00Z">
              <w:r w:rsidRPr="00C75358">
                <w:rPr>
                  <w:lang w:val="en-US"/>
                </w:rPr>
                <w:t>157.225</w:t>
              </w:r>
            </w:ins>
          </w:p>
        </w:tc>
        <w:tc>
          <w:tcPr>
            <w:tcW w:w="1248" w:type="dxa"/>
            <w:vAlign w:val="center"/>
            <w:tcPrChange w:id="548"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54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5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5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552"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53"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54" w:author="Bogens, Karlis" w:date="2015-11-14T18:17:00Z">
            <w:trPr>
              <w:gridAfter w:val="0"/>
              <w:cantSplit/>
            </w:trPr>
          </w:trPrChange>
        </w:trPr>
        <w:tc>
          <w:tcPr>
            <w:tcW w:w="1134" w:type="dxa"/>
            <w:vAlign w:val="center"/>
            <w:tcPrChange w:id="555"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ins w:id="556" w:author="Bogens, Karlis" w:date="2015-11-14T18:12:00Z">
              <w:r w:rsidRPr="00C75358">
                <w:rPr>
                  <w:lang w:val="en-US"/>
                </w:rPr>
                <w:t>2084</w:t>
              </w:r>
            </w:ins>
          </w:p>
        </w:tc>
        <w:tc>
          <w:tcPr>
            <w:tcW w:w="1049" w:type="dxa"/>
            <w:tcMar>
              <w:left w:w="85" w:type="dxa"/>
              <w:right w:w="85" w:type="dxa"/>
            </w:tcMar>
            <w:vAlign w:val="center"/>
            <w:tcPrChange w:id="557"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558" w:author="Bogens, Karlis" w:date="2015-11-16T09:09:00Z">
                <w:pPr>
                  <w:pStyle w:val="Tabletext"/>
                  <w:framePr w:hSpace="180" w:wrap="around" w:vAnchor="text" w:hAnchor="text" w:xAlign="center" w:y="1"/>
                  <w:spacing w:before="0" w:after="0"/>
                  <w:suppressOverlap/>
                  <w:jc w:val="center"/>
                </w:pPr>
              </w:pPrChange>
            </w:pPr>
            <w:ins w:id="559" w:author="Bogens, Karlis" w:date="2015-11-14T18:13:00Z">
              <w:r w:rsidRPr="00C75358">
                <w:rPr>
                  <w:i/>
                  <w:lang w:val="en-US"/>
                  <w:rPrChange w:id="560" w:author="Bogens, Karlis" w:date="2015-11-14T18:13:00Z">
                    <w:rPr>
                      <w:i/>
                      <w:highlight w:val="yellow"/>
                    </w:rPr>
                  </w:rPrChange>
                </w:rPr>
                <w:t>w), ww), x), AAA)</w:t>
              </w:r>
            </w:ins>
          </w:p>
        </w:tc>
        <w:tc>
          <w:tcPr>
            <w:tcW w:w="1247" w:type="dxa"/>
            <w:vAlign w:val="center"/>
            <w:tcPrChange w:id="561"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562" w:author="Bogens, Karlis" w:date="2015-11-14T18:13:00Z">
              <w:r w:rsidRPr="00C75358">
                <w:rPr>
                  <w:lang w:val="en-US"/>
                </w:rPr>
                <w:t>161.825</w:t>
              </w:r>
            </w:ins>
          </w:p>
        </w:tc>
        <w:tc>
          <w:tcPr>
            <w:tcW w:w="1248" w:type="dxa"/>
            <w:vAlign w:val="center"/>
            <w:tcPrChange w:id="56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564" w:author="Bogens, Karlis" w:date="2015-11-14T18:13:00Z">
              <w:r w:rsidRPr="00C75358">
                <w:rPr>
                  <w:lang w:val="en-US"/>
                </w:rPr>
                <w:t>161.825</w:t>
              </w:r>
            </w:ins>
          </w:p>
        </w:tc>
        <w:tc>
          <w:tcPr>
            <w:tcW w:w="1026" w:type="dxa"/>
            <w:vAlign w:val="center"/>
            <w:tcPrChange w:id="565"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ins w:id="566" w:author="Bogens, Karlis" w:date="2015-11-14T18:13:00Z">
              <w:r w:rsidRPr="00C75358">
                <w:rPr>
                  <w:lang w:val="en-US"/>
                </w:rPr>
                <w:t xml:space="preserve">x </w:t>
              </w:r>
              <w:r w:rsidRPr="00C75358">
                <w:rPr>
                  <w:lang w:val="en-US"/>
                </w:rPr>
                <w:br/>
              </w:r>
              <w:r w:rsidRPr="00C75358">
                <w:rPr>
                  <w:sz w:val="16"/>
                  <w:szCs w:val="16"/>
                  <w:lang w:val="en-US"/>
                </w:rPr>
                <w:t>(digital only)</w:t>
              </w:r>
            </w:ins>
          </w:p>
        </w:tc>
        <w:tc>
          <w:tcPr>
            <w:tcW w:w="1191" w:type="dxa"/>
            <w:vAlign w:val="center"/>
            <w:tcPrChange w:id="567"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68"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569"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70"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71" w:author="Bogens, Karlis" w:date="2015-11-14T18:17:00Z">
            <w:trPr>
              <w:gridAfter w:val="0"/>
              <w:cantSplit/>
            </w:trPr>
          </w:trPrChange>
        </w:trPr>
        <w:tc>
          <w:tcPr>
            <w:tcW w:w="1134" w:type="dxa"/>
            <w:vAlign w:val="center"/>
            <w:tcPrChange w:id="572"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25</w:t>
            </w:r>
          </w:p>
        </w:tc>
        <w:tc>
          <w:tcPr>
            <w:tcW w:w="1049" w:type="dxa"/>
            <w:tcMar>
              <w:left w:w="85" w:type="dxa"/>
              <w:right w:w="85" w:type="dxa"/>
            </w:tcMar>
            <w:vAlign w:val="center"/>
            <w:tcPrChange w:id="573"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lang w:val="en-US"/>
              </w:rPr>
              <w:t xml:space="preserve">w), ww), x), </w:t>
            </w:r>
            <w:del w:id="574" w:author="Bogens, Karlis" w:date="2015-11-14T18:14:00Z">
              <w:r w:rsidRPr="00C75358" w:rsidDel="00F94DF1">
                <w:rPr>
                  <w:i/>
                  <w:lang w:val="en-US"/>
                </w:rPr>
                <w:delText>y</w:delText>
              </w:r>
            </w:del>
            <w:ins w:id="575" w:author="Bogens, Karlis" w:date="2015-11-14T18:14:00Z">
              <w:r w:rsidRPr="00C75358">
                <w:rPr>
                  <w:i/>
                  <w:lang w:val="en-US"/>
                </w:rPr>
                <w:t>AAA</w:t>
              </w:r>
            </w:ins>
            <w:r>
              <w:rPr>
                <w:i/>
                <w:lang w:val="en-US"/>
              </w:rPr>
              <w:t>)</w:t>
            </w:r>
          </w:p>
        </w:tc>
        <w:tc>
          <w:tcPr>
            <w:tcW w:w="1247" w:type="dxa"/>
            <w:vAlign w:val="center"/>
            <w:tcPrChange w:id="576"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157.250</w:t>
            </w:r>
          </w:p>
        </w:tc>
        <w:tc>
          <w:tcPr>
            <w:tcW w:w="1248" w:type="dxa"/>
            <w:vAlign w:val="center"/>
            <w:tcPrChange w:id="577"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161.850</w:t>
            </w:r>
          </w:p>
        </w:tc>
        <w:tc>
          <w:tcPr>
            <w:tcW w:w="1026" w:type="dxa"/>
            <w:vAlign w:val="center"/>
            <w:tcPrChange w:id="578"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79"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58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581"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82" w:author="Bogens, Karlis" w:date="2015-11-14T18:17: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83" w:author="Bogens, Karlis" w:date="2015-11-14T18:17:00Z">
            <w:trPr>
              <w:gridAfter w:val="0"/>
              <w:cantSplit/>
            </w:trPr>
          </w:trPrChange>
        </w:trPr>
        <w:tc>
          <w:tcPr>
            <w:tcW w:w="1134" w:type="dxa"/>
            <w:vAlign w:val="center"/>
            <w:tcPrChange w:id="584" w:author="Bogens, Karlis" w:date="2015-11-14T18:17:00Z">
              <w:tcPr>
                <w:tcW w:w="1134" w:type="dxa"/>
                <w:vAlign w:val="center"/>
              </w:tcPr>
            </w:tcPrChange>
          </w:tcPr>
          <w:p w:rsidR="00515D89" w:rsidRPr="00C75358" w:rsidRDefault="00515D89" w:rsidP="007A03FC">
            <w:pPr>
              <w:pStyle w:val="Tabletext"/>
              <w:spacing w:before="0" w:after="0"/>
              <w:rPr>
                <w:lang w:val="en-US"/>
              </w:rPr>
            </w:pPr>
            <w:ins w:id="585" w:author="Bogens, Karlis" w:date="2015-11-14T18:14:00Z">
              <w:r w:rsidRPr="00C75358">
                <w:rPr>
                  <w:lang w:val="en-US"/>
                </w:rPr>
                <w:t>1025</w:t>
              </w:r>
            </w:ins>
          </w:p>
        </w:tc>
        <w:tc>
          <w:tcPr>
            <w:tcW w:w="1049" w:type="dxa"/>
            <w:tcMar>
              <w:left w:w="85" w:type="dxa"/>
              <w:right w:w="85" w:type="dxa"/>
            </w:tcMar>
            <w:vAlign w:val="center"/>
            <w:tcPrChange w:id="586"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587" w:author="Bogens, Karlis" w:date="2015-11-16T09:10:00Z">
                <w:pPr>
                  <w:pStyle w:val="Tabletext"/>
                  <w:framePr w:hSpace="180" w:wrap="around" w:vAnchor="text" w:hAnchor="text" w:xAlign="center" w:y="1"/>
                  <w:spacing w:before="0" w:after="0"/>
                  <w:suppressOverlap/>
                  <w:jc w:val="center"/>
                </w:pPr>
              </w:pPrChange>
            </w:pPr>
            <w:ins w:id="588" w:author="Bogens, Karlis" w:date="2015-11-14T18:14:00Z">
              <w:r w:rsidRPr="00C75358">
                <w:rPr>
                  <w:i/>
                  <w:lang w:val="en-US"/>
                </w:rPr>
                <w:t>w), ww), x), AAA)</w:t>
              </w:r>
            </w:ins>
          </w:p>
        </w:tc>
        <w:tc>
          <w:tcPr>
            <w:tcW w:w="1247" w:type="dxa"/>
            <w:vAlign w:val="center"/>
            <w:tcPrChange w:id="589"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590" w:author="Bogens, Karlis" w:date="2015-11-14T18:14:00Z">
              <w:r w:rsidRPr="00C75358">
                <w:rPr>
                  <w:lang w:val="en-US"/>
                </w:rPr>
                <w:t>157.250</w:t>
              </w:r>
            </w:ins>
          </w:p>
        </w:tc>
        <w:tc>
          <w:tcPr>
            <w:tcW w:w="1248" w:type="dxa"/>
            <w:vAlign w:val="center"/>
            <w:tcPrChange w:id="59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59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9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59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59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bl>
    <w:p w:rsidR="00DA7206" w:rsidRDefault="00DA7206"/>
    <w:p w:rsidR="00DA7206" w:rsidRDefault="00DA7206"/>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Change w:id="596" w:author="Bogens, Karlis" w:date="2015-11-14T18:17:00Z">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PrChange>
      </w:tblPr>
      <w:tblGrid>
        <w:gridCol w:w="1134"/>
        <w:gridCol w:w="1049"/>
        <w:gridCol w:w="1247"/>
        <w:gridCol w:w="1248"/>
        <w:gridCol w:w="1026"/>
        <w:gridCol w:w="1191"/>
        <w:gridCol w:w="1191"/>
        <w:gridCol w:w="1219"/>
        <w:tblGridChange w:id="597">
          <w:tblGrid>
            <w:gridCol w:w="1134"/>
            <w:gridCol w:w="1049"/>
            <w:gridCol w:w="1247"/>
            <w:gridCol w:w="1248"/>
            <w:gridCol w:w="1021"/>
            <w:gridCol w:w="5"/>
            <w:gridCol w:w="1186"/>
            <w:gridCol w:w="5"/>
            <w:gridCol w:w="1186"/>
            <w:gridCol w:w="5"/>
            <w:gridCol w:w="1214"/>
            <w:gridCol w:w="5"/>
          </w:tblGrid>
        </w:tblGridChange>
      </w:tblGrid>
      <w:tr w:rsidR="00515D89" w:rsidRPr="00C75358" w:rsidTr="00E57B2C">
        <w:trPr>
          <w:cantSplit/>
          <w:trPrChange w:id="598" w:author="Bogens, Karlis" w:date="2015-11-14T18:17:00Z">
            <w:trPr>
              <w:gridAfter w:val="0"/>
              <w:cantSplit/>
            </w:trPr>
          </w:trPrChange>
        </w:trPr>
        <w:tc>
          <w:tcPr>
            <w:tcW w:w="1134" w:type="dxa"/>
            <w:vAlign w:val="center"/>
            <w:tcPrChange w:id="599" w:author="Bogens, Karlis" w:date="2015-11-14T18:17:00Z">
              <w:tcPr>
                <w:tcW w:w="1134" w:type="dxa"/>
                <w:vAlign w:val="center"/>
              </w:tcPr>
            </w:tcPrChange>
          </w:tcPr>
          <w:p w:rsidR="00515D89" w:rsidRPr="00C75358" w:rsidRDefault="00515D89">
            <w:pPr>
              <w:pStyle w:val="Tabletext"/>
              <w:spacing w:before="0" w:after="0"/>
              <w:jc w:val="right"/>
              <w:rPr>
                <w:lang w:val="en-US"/>
              </w:rPr>
              <w:pPrChange w:id="600" w:author="Bogens, Karlis" w:date="2015-11-14T18:14:00Z">
                <w:pPr>
                  <w:pStyle w:val="Tabletext"/>
                  <w:framePr w:hSpace="180" w:wrap="around" w:vAnchor="text" w:hAnchor="text" w:xAlign="center" w:y="1"/>
                  <w:spacing w:before="0" w:after="0"/>
                  <w:suppressOverlap/>
                </w:pPr>
              </w:pPrChange>
            </w:pPr>
            <w:ins w:id="601" w:author="Bogens, Karlis" w:date="2015-11-14T18:14:00Z">
              <w:r w:rsidRPr="00C75358">
                <w:rPr>
                  <w:lang w:val="en-US"/>
                </w:rPr>
                <w:t>2025</w:t>
              </w:r>
            </w:ins>
          </w:p>
        </w:tc>
        <w:tc>
          <w:tcPr>
            <w:tcW w:w="1049" w:type="dxa"/>
            <w:tcMar>
              <w:left w:w="85" w:type="dxa"/>
              <w:right w:w="85" w:type="dxa"/>
            </w:tcMar>
            <w:vAlign w:val="center"/>
            <w:tcPrChange w:id="602"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603" w:author="Bogens, Karlis" w:date="2015-11-16T09:10:00Z">
                <w:pPr>
                  <w:pStyle w:val="Tabletext"/>
                  <w:framePr w:hSpace="180" w:wrap="around" w:vAnchor="text" w:hAnchor="text" w:xAlign="center" w:y="1"/>
                  <w:spacing w:before="0" w:after="0"/>
                  <w:suppressOverlap/>
                  <w:jc w:val="center"/>
                </w:pPr>
              </w:pPrChange>
            </w:pPr>
            <w:ins w:id="604" w:author="Bogens, Karlis" w:date="2015-11-14T18:14:00Z">
              <w:r w:rsidRPr="00C75358">
                <w:rPr>
                  <w:i/>
                  <w:lang w:val="en-US"/>
                </w:rPr>
                <w:t>w), ww), x), AAA)</w:t>
              </w:r>
            </w:ins>
          </w:p>
        </w:tc>
        <w:tc>
          <w:tcPr>
            <w:tcW w:w="1247" w:type="dxa"/>
            <w:vAlign w:val="center"/>
            <w:tcPrChange w:id="605"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606" w:author="Bogens, Karlis" w:date="2015-11-14T18:15:00Z">
              <w:r w:rsidRPr="00C75358">
                <w:rPr>
                  <w:lang w:val="en-US"/>
                </w:rPr>
                <w:t>161.850</w:t>
              </w:r>
            </w:ins>
          </w:p>
        </w:tc>
        <w:tc>
          <w:tcPr>
            <w:tcW w:w="1248" w:type="dxa"/>
            <w:vAlign w:val="center"/>
            <w:tcPrChange w:id="607"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608" w:author="Bogens, Karlis" w:date="2015-11-14T18:15:00Z">
              <w:r w:rsidRPr="00C75358">
                <w:rPr>
                  <w:lang w:val="en-US"/>
                </w:rPr>
                <w:t>161.850</w:t>
              </w:r>
            </w:ins>
          </w:p>
        </w:tc>
        <w:tc>
          <w:tcPr>
            <w:tcW w:w="1026" w:type="dxa"/>
            <w:vAlign w:val="center"/>
            <w:tcPrChange w:id="60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ins w:id="610" w:author="Bogens, Karlis" w:date="2015-11-14T18:15:00Z">
              <w:r w:rsidRPr="00C75358">
                <w:rPr>
                  <w:lang w:val="en-US"/>
                </w:rPr>
                <w:t xml:space="preserve">x </w:t>
              </w:r>
              <w:r w:rsidRPr="00C75358">
                <w:rPr>
                  <w:lang w:val="en-US"/>
                </w:rPr>
                <w:br/>
              </w:r>
              <w:r w:rsidRPr="00C75358">
                <w:rPr>
                  <w:sz w:val="16"/>
                  <w:szCs w:val="16"/>
                  <w:lang w:val="en-US"/>
                </w:rPr>
                <w:t>(digital only)</w:t>
              </w:r>
            </w:ins>
          </w:p>
        </w:tc>
        <w:tc>
          <w:tcPr>
            <w:tcW w:w="1191" w:type="dxa"/>
            <w:vAlign w:val="center"/>
            <w:tcPrChange w:id="61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1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613"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614" w:author="Bogens, Karlis" w:date="2015-11-14T18:17:00Z">
            <w:trPr>
              <w:gridAfter w:val="0"/>
              <w:cantSplit/>
            </w:trPr>
          </w:trPrChange>
        </w:trPr>
        <w:tc>
          <w:tcPr>
            <w:tcW w:w="1134" w:type="dxa"/>
            <w:vAlign w:val="center"/>
            <w:tcPrChange w:id="615"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lastRenderedPageBreak/>
              <w:t>85</w:t>
            </w:r>
          </w:p>
        </w:tc>
        <w:tc>
          <w:tcPr>
            <w:tcW w:w="1049" w:type="dxa"/>
            <w:tcMar>
              <w:left w:w="85" w:type="dxa"/>
              <w:right w:w="85" w:type="dxa"/>
            </w:tcMar>
            <w:vAlign w:val="center"/>
            <w:tcPrChange w:id="616"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lang w:val="en-US"/>
              </w:rPr>
              <w:t xml:space="preserve">w), ww), x), </w:t>
            </w:r>
            <w:del w:id="617" w:author="Bogens, Karlis" w:date="2015-11-14T19:34:00Z">
              <w:r w:rsidRPr="00C75358" w:rsidDel="00E304D8">
                <w:rPr>
                  <w:i/>
                  <w:lang w:val="en-US"/>
                </w:rPr>
                <w:delText>y</w:delText>
              </w:r>
            </w:del>
            <w:ins w:id="618" w:author="Bogens, Karlis" w:date="2015-11-14T19:34:00Z">
              <w:r w:rsidRPr="00C75358">
                <w:rPr>
                  <w:i/>
                  <w:lang w:val="en-US"/>
                </w:rPr>
                <w:t>AAA</w:t>
              </w:r>
            </w:ins>
            <w:r>
              <w:rPr>
                <w:i/>
                <w:lang w:val="en-US"/>
              </w:rPr>
              <w:t>)</w:t>
            </w:r>
          </w:p>
        </w:tc>
        <w:tc>
          <w:tcPr>
            <w:tcW w:w="1247" w:type="dxa"/>
            <w:vAlign w:val="center"/>
            <w:tcPrChange w:id="619"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157.275</w:t>
            </w:r>
          </w:p>
        </w:tc>
        <w:tc>
          <w:tcPr>
            <w:tcW w:w="1248" w:type="dxa"/>
            <w:vAlign w:val="center"/>
            <w:tcPrChange w:id="620"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161.875</w:t>
            </w:r>
          </w:p>
        </w:tc>
        <w:tc>
          <w:tcPr>
            <w:tcW w:w="1026" w:type="dxa"/>
            <w:vAlign w:val="center"/>
            <w:tcPrChange w:id="621"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2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62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624"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Change w:id="625" w:author="Bogens, Karlis" w:date="2015-11-14T18:17:00Z">
            <w:trPr>
              <w:gridAfter w:val="0"/>
              <w:cantSplit/>
            </w:trPr>
          </w:trPrChange>
        </w:trPr>
        <w:tc>
          <w:tcPr>
            <w:tcW w:w="1134" w:type="dxa"/>
            <w:vAlign w:val="center"/>
            <w:tcPrChange w:id="626" w:author="Bogens, Karlis" w:date="2015-11-14T18:17:00Z">
              <w:tcPr>
                <w:tcW w:w="1134" w:type="dxa"/>
                <w:vAlign w:val="center"/>
              </w:tcPr>
            </w:tcPrChange>
          </w:tcPr>
          <w:p w:rsidR="00515D89" w:rsidRPr="00C75358" w:rsidRDefault="00515D89">
            <w:pPr>
              <w:pStyle w:val="Tabletext"/>
              <w:spacing w:before="0" w:after="0"/>
              <w:rPr>
                <w:lang w:val="en-US"/>
              </w:rPr>
              <w:pPrChange w:id="627" w:author="Bogens, Karlis" w:date="2015-11-14T18:15:00Z">
                <w:pPr>
                  <w:pStyle w:val="Tabletext"/>
                  <w:framePr w:hSpace="180" w:wrap="around" w:vAnchor="text" w:hAnchor="text" w:xAlign="center" w:y="1"/>
                  <w:spacing w:before="0" w:after="0"/>
                  <w:suppressOverlap/>
                  <w:jc w:val="right"/>
                </w:pPr>
              </w:pPrChange>
            </w:pPr>
            <w:ins w:id="628" w:author="Bogens, Karlis" w:date="2015-11-14T18:15:00Z">
              <w:r w:rsidRPr="00C75358">
                <w:rPr>
                  <w:lang w:val="en-US"/>
                </w:rPr>
                <w:t>1085</w:t>
              </w:r>
            </w:ins>
          </w:p>
        </w:tc>
        <w:tc>
          <w:tcPr>
            <w:tcW w:w="1049" w:type="dxa"/>
            <w:tcMar>
              <w:left w:w="85" w:type="dxa"/>
              <w:right w:w="85" w:type="dxa"/>
            </w:tcMar>
            <w:vAlign w:val="center"/>
            <w:tcPrChange w:id="629"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630" w:author="Bogens, Karlis" w:date="2015-11-16T09:10:00Z">
                <w:pPr>
                  <w:pStyle w:val="Tabletext"/>
                  <w:framePr w:hSpace="180" w:wrap="around" w:vAnchor="text" w:hAnchor="text" w:xAlign="center" w:y="1"/>
                  <w:spacing w:before="0" w:after="0"/>
                  <w:suppressOverlap/>
                  <w:jc w:val="center"/>
                </w:pPr>
              </w:pPrChange>
            </w:pPr>
            <w:ins w:id="631" w:author="Bogens, Karlis" w:date="2015-11-14T18:15:00Z">
              <w:r w:rsidRPr="00C75358">
                <w:rPr>
                  <w:i/>
                  <w:lang w:val="en-US"/>
                </w:rPr>
                <w:t>w), ww), x), AAA)</w:t>
              </w:r>
            </w:ins>
          </w:p>
        </w:tc>
        <w:tc>
          <w:tcPr>
            <w:tcW w:w="1247" w:type="dxa"/>
            <w:vAlign w:val="center"/>
            <w:tcPrChange w:id="63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633" w:author="Bogens, Karlis" w:date="2015-11-14T18:15:00Z">
              <w:r w:rsidRPr="00C75358">
                <w:rPr>
                  <w:lang w:val="en-US"/>
                </w:rPr>
                <w:t>157.275</w:t>
              </w:r>
            </w:ins>
          </w:p>
        </w:tc>
        <w:tc>
          <w:tcPr>
            <w:tcW w:w="1248" w:type="dxa"/>
            <w:vAlign w:val="center"/>
            <w:tcPrChange w:id="634"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635"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3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37"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638"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639" w:author="Bogens, Karlis" w:date="2015-11-14T18:17:00Z">
            <w:trPr>
              <w:gridAfter w:val="0"/>
              <w:cantSplit/>
            </w:trPr>
          </w:trPrChange>
        </w:trPr>
        <w:tc>
          <w:tcPr>
            <w:tcW w:w="1134" w:type="dxa"/>
            <w:vAlign w:val="center"/>
            <w:tcPrChange w:id="640"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ins w:id="641" w:author="Bogens, Karlis" w:date="2015-11-14T18:15:00Z">
              <w:r w:rsidRPr="00C75358">
                <w:rPr>
                  <w:lang w:val="en-US"/>
                </w:rPr>
                <w:t>2085</w:t>
              </w:r>
            </w:ins>
          </w:p>
        </w:tc>
        <w:tc>
          <w:tcPr>
            <w:tcW w:w="1049" w:type="dxa"/>
            <w:tcMar>
              <w:left w:w="85" w:type="dxa"/>
              <w:right w:w="85" w:type="dxa"/>
            </w:tcMar>
            <w:vAlign w:val="center"/>
            <w:tcPrChange w:id="642"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643" w:author="Bogens, Karlis" w:date="2015-11-16T09:10:00Z">
                <w:pPr>
                  <w:pStyle w:val="Tabletext"/>
                  <w:framePr w:hSpace="180" w:wrap="around" w:vAnchor="text" w:hAnchor="text" w:xAlign="center" w:y="1"/>
                  <w:spacing w:before="0" w:after="0"/>
                  <w:suppressOverlap/>
                  <w:jc w:val="center"/>
                </w:pPr>
              </w:pPrChange>
            </w:pPr>
            <w:ins w:id="644" w:author="Bogens, Karlis" w:date="2015-11-14T18:15:00Z">
              <w:r w:rsidRPr="00C75358">
                <w:rPr>
                  <w:i/>
                  <w:lang w:val="en-US"/>
                </w:rPr>
                <w:t>w), ww), x), AAA)</w:t>
              </w:r>
            </w:ins>
          </w:p>
        </w:tc>
        <w:tc>
          <w:tcPr>
            <w:tcW w:w="1247" w:type="dxa"/>
            <w:vAlign w:val="center"/>
            <w:tcPrChange w:id="645"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646" w:author="Bogens, Karlis" w:date="2015-11-14T18:15:00Z">
              <w:r w:rsidRPr="00C75358">
                <w:rPr>
                  <w:lang w:val="en-US"/>
                </w:rPr>
                <w:t>161.875</w:t>
              </w:r>
            </w:ins>
          </w:p>
        </w:tc>
        <w:tc>
          <w:tcPr>
            <w:tcW w:w="1248" w:type="dxa"/>
            <w:vAlign w:val="center"/>
            <w:tcPrChange w:id="647"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648" w:author="Bogens, Karlis" w:date="2015-11-14T18:15:00Z">
              <w:r w:rsidRPr="00C75358">
                <w:rPr>
                  <w:lang w:val="en-US"/>
                </w:rPr>
                <w:t>161.875</w:t>
              </w:r>
            </w:ins>
          </w:p>
        </w:tc>
        <w:tc>
          <w:tcPr>
            <w:tcW w:w="1026" w:type="dxa"/>
            <w:vAlign w:val="center"/>
            <w:tcPrChange w:id="64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ins w:id="650" w:author="Bogens, Karlis" w:date="2015-11-14T18:16:00Z">
              <w:r w:rsidRPr="00C75358">
                <w:rPr>
                  <w:lang w:val="en-US"/>
                </w:rPr>
                <w:t xml:space="preserve">x </w:t>
              </w:r>
              <w:r w:rsidRPr="00C75358">
                <w:rPr>
                  <w:lang w:val="en-US"/>
                </w:rPr>
                <w:br/>
              </w:r>
              <w:r w:rsidRPr="00C75358">
                <w:rPr>
                  <w:sz w:val="16"/>
                  <w:szCs w:val="16"/>
                  <w:lang w:val="en-US"/>
                </w:rPr>
                <w:t>(digital only)</w:t>
              </w:r>
            </w:ins>
          </w:p>
        </w:tc>
        <w:tc>
          <w:tcPr>
            <w:tcW w:w="1191" w:type="dxa"/>
            <w:vAlign w:val="center"/>
            <w:tcPrChange w:id="65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5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653"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654" w:author="Bogens, Karlis" w:date="2015-11-14T18:17:00Z">
            <w:trPr>
              <w:gridAfter w:val="0"/>
              <w:cantSplit/>
            </w:trPr>
          </w:trPrChange>
        </w:trPr>
        <w:tc>
          <w:tcPr>
            <w:tcW w:w="1134" w:type="dxa"/>
            <w:vAlign w:val="center"/>
            <w:tcPrChange w:id="655"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26</w:t>
            </w:r>
          </w:p>
        </w:tc>
        <w:tc>
          <w:tcPr>
            <w:tcW w:w="1049" w:type="dxa"/>
            <w:tcMar>
              <w:left w:w="57" w:type="dxa"/>
              <w:right w:w="57" w:type="dxa"/>
            </w:tcMar>
            <w:vAlign w:val="center"/>
            <w:tcPrChange w:id="656" w:author="Bogens, Karlis" w:date="2015-11-14T18:17:00Z">
              <w:tcPr>
                <w:tcW w:w="1049" w:type="dxa"/>
                <w:vAlign w:val="center"/>
              </w:tcPr>
            </w:tcPrChange>
          </w:tcPr>
          <w:p w:rsidR="00515D89" w:rsidRPr="00C75358" w:rsidRDefault="00515D89">
            <w:pPr>
              <w:pStyle w:val="Tabletext"/>
              <w:spacing w:before="0" w:after="0"/>
              <w:jc w:val="center"/>
              <w:rPr>
                <w:i/>
                <w:iCs/>
                <w:lang w:val="en-US"/>
              </w:rPr>
              <w:pPrChange w:id="657" w:author="Turnbull, Karen" w:date="2015-11-17T12:07:00Z">
                <w:pPr>
                  <w:pStyle w:val="Tabletext"/>
                  <w:framePr w:hSpace="180" w:wrap="around" w:vAnchor="text" w:hAnchor="text" w:xAlign="center" w:y="1"/>
                  <w:spacing w:before="0" w:after="0"/>
                  <w:suppressOverlap/>
                  <w:jc w:val="center"/>
                </w:pPr>
              </w:pPrChange>
            </w:pPr>
            <w:r w:rsidRPr="00C75358">
              <w:rPr>
                <w:i/>
                <w:lang w:val="en-US"/>
              </w:rPr>
              <w:t>w), ww), x)</w:t>
            </w:r>
            <w:del w:id="658" w:author="Turnbull, Karen" w:date="2015-11-17T12:07:00Z">
              <w:r w:rsidRPr="00C75358" w:rsidDel="000E5C27">
                <w:rPr>
                  <w:i/>
                  <w:lang w:val="en-US"/>
                </w:rPr>
                <w:delText xml:space="preserve">, </w:delText>
              </w:r>
            </w:del>
            <w:del w:id="659" w:author="Bogens, Karlis" w:date="2015-11-14T18:16:00Z">
              <w:r w:rsidRPr="00C75358" w:rsidDel="00F94DF1">
                <w:rPr>
                  <w:i/>
                  <w:lang w:val="en-US"/>
                </w:rPr>
                <w:delText>y)</w:delText>
              </w:r>
            </w:del>
          </w:p>
        </w:tc>
        <w:tc>
          <w:tcPr>
            <w:tcW w:w="1247" w:type="dxa"/>
            <w:vAlign w:val="center"/>
            <w:tcPrChange w:id="660"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157.300</w:t>
            </w:r>
          </w:p>
        </w:tc>
        <w:tc>
          <w:tcPr>
            <w:tcW w:w="1248" w:type="dxa"/>
            <w:vAlign w:val="center"/>
            <w:tcPrChange w:id="66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161.900</w:t>
            </w:r>
          </w:p>
        </w:tc>
        <w:tc>
          <w:tcPr>
            <w:tcW w:w="1026" w:type="dxa"/>
            <w:vAlign w:val="center"/>
            <w:tcPrChange w:id="66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6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66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66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Change w:id="666" w:author="Bogens, Karlis" w:date="2015-11-14T18:17:00Z">
            <w:trPr>
              <w:gridAfter w:val="0"/>
              <w:cantSplit/>
            </w:trPr>
          </w:trPrChange>
        </w:trPr>
        <w:tc>
          <w:tcPr>
            <w:tcW w:w="1134" w:type="dxa"/>
            <w:vAlign w:val="center"/>
            <w:tcPrChange w:id="667" w:author="Bogens, Karlis" w:date="2015-11-14T18:17:00Z">
              <w:tcPr>
                <w:tcW w:w="1134" w:type="dxa"/>
                <w:vAlign w:val="center"/>
              </w:tcPr>
            </w:tcPrChange>
          </w:tcPr>
          <w:p w:rsidR="00515D89" w:rsidRPr="00C75358" w:rsidRDefault="00515D89" w:rsidP="007A03FC">
            <w:pPr>
              <w:pStyle w:val="Tabletext"/>
              <w:spacing w:before="0" w:after="0"/>
              <w:rPr>
                <w:lang w:val="en-US"/>
              </w:rPr>
            </w:pPr>
            <w:ins w:id="668" w:author="Bogens, Karlis" w:date="2015-11-14T18:16:00Z">
              <w:r w:rsidRPr="00C75358">
                <w:rPr>
                  <w:lang w:val="en-US"/>
                </w:rPr>
                <w:t>1026</w:t>
              </w:r>
            </w:ins>
          </w:p>
        </w:tc>
        <w:tc>
          <w:tcPr>
            <w:tcW w:w="1049" w:type="dxa"/>
            <w:tcMar>
              <w:left w:w="57" w:type="dxa"/>
              <w:right w:w="57" w:type="dxa"/>
            </w:tcMar>
            <w:vAlign w:val="center"/>
            <w:tcPrChange w:id="669"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670" w:author="Bogens, Karlis" w:date="2015-11-16T09:10:00Z">
                <w:pPr>
                  <w:pStyle w:val="Tabletext"/>
                  <w:framePr w:hSpace="180" w:wrap="around" w:vAnchor="text" w:hAnchor="text" w:xAlign="center" w:y="1"/>
                  <w:spacing w:before="0" w:after="0"/>
                  <w:suppressOverlap/>
                  <w:jc w:val="center"/>
                </w:pPr>
              </w:pPrChange>
            </w:pPr>
            <w:ins w:id="671" w:author="Bogens, Karlis" w:date="2015-11-14T18:17:00Z">
              <w:r w:rsidRPr="00C75358">
                <w:rPr>
                  <w:i/>
                  <w:lang w:val="en-US"/>
                  <w:rPrChange w:id="672" w:author="Bogens, Karlis" w:date="2015-11-14T18:18:00Z">
                    <w:rPr>
                      <w:i/>
                      <w:highlight w:val="yellow"/>
                    </w:rPr>
                  </w:rPrChange>
                </w:rPr>
                <w:t>w), ww), x)</w:t>
              </w:r>
            </w:ins>
          </w:p>
        </w:tc>
        <w:tc>
          <w:tcPr>
            <w:tcW w:w="1247" w:type="dxa"/>
            <w:vAlign w:val="center"/>
            <w:tcPrChange w:id="673"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674" w:author="Bogens, Karlis" w:date="2015-11-14T18:17:00Z">
              <w:r w:rsidRPr="00C75358">
                <w:rPr>
                  <w:lang w:val="en-US"/>
                </w:rPr>
                <w:t>157.300</w:t>
              </w:r>
            </w:ins>
          </w:p>
        </w:tc>
        <w:tc>
          <w:tcPr>
            <w:tcW w:w="1248" w:type="dxa"/>
            <w:vAlign w:val="center"/>
            <w:tcPrChange w:id="675"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676"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77"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78"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679"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680" w:author="Bogens, Karlis" w:date="2015-11-14T18:17:00Z">
            <w:trPr>
              <w:gridAfter w:val="0"/>
              <w:cantSplit/>
            </w:trPr>
          </w:trPrChange>
        </w:trPr>
        <w:tc>
          <w:tcPr>
            <w:tcW w:w="1134" w:type="dxa"/>
            <w:vAlign w:val="center"/>
            <w:tcPrChange w:id="681" w:author="Bogens, Karlis" w:date="2015-11-14T18:17:00Z">
              <w:tcPr>
                <w:tcW w:w="1134" w:type="dxa"/>
                <w:vAlign w:val="center"/>
              </w:tcPr>
            </w:tcPrChange>
          </w:tcPr>
          <w:p w:rsidR="00515D89" w:rsidRPr="00C75358" w:rsidRDefault="00515D89">
            <w:pPr>
              <w:pStyle w:val="Tabletext"/>
              <w:spacing w:before="0" w:after="0"/>
              <w:jc w:val="right"/>
              <w:rPr>
                <w:lang w:val="en-US"/>
              </w:rPr>
              <w:pPrChange w:id="682" w:author="Bogens, Karlis" w:date="2015-11-14T18:16:00Z">
                <w:pPr>
                  <w:pStyle w:val="Tabletext"/>
                  <w:framePr w:hSpace="180" w:wrap="around" w:vAnchor="text" w:hAnchor="text" w:xAlign="center" w:y="1"/>
                  <w:spacing w:before="0" w:after="0"/>
                  <w:suppressOverlap/>
                </w:pPr>
              </w:pPrChange>
            </w:pPr>
            <w:ins w:id="683" w:author="Bogens, Karlis" w:date="2015-11-14T18:16:00Z">
              <w:r w:rsidRPr="00C75358">
                <w:rPr>
                  <w:lang w:val="en-US"/>
                </w:rPr>
                <w:t>2026</w:t>
              </w:r>
            </w:ins>
          </w:p>
        </w:tc>
        <w:tc>
          <w:tcPr>
            <w:tcW w:w="1049" w:type="dxa"/>
            <w:tcMar>
              <w:left w:w="57" w:type="dxa"/>
              <w:right w:w="57" w:type="dxa"/>
            </w:tcMar>
            <w:vAlign w:val="center"/>
            <w:tcPrChange w:id="684"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685" w:author="Bogens, Karlis" w:date="2015-11-16T09:10:00Z">
                <w:pPr>
                  <w:pStyle w:val="Tabletext"/>
                  <w:framePr w:hSpace="180" w:wrap="around" w:vAnchor="text" w:hAnchor="text" w:xAlign="center" w:y="1"/>
                  <w:spacing w:before="0" w:after="0"/>
                  <w:suppressOverlap/>
                  <w:jc w:val="center"/>
                </w:pPr>
              </w:pPrChange>
            </w:pPr>
            <w:ins w:id="686" w:author="Bogens, Karlis" w:date="2015-11-14T18:17:00Z">
              <w:r w:rsidRPr="00C75358">
                <w:rPr>
                  <w:i/>
                  <w:lang w:val="en-US"/>
                  <w:rPrChange w:id="687" w:author="Bogens, Karlis" w:date="2015-11-14T18:18:00Z">
                    <w:rPr>
                      <w:i/>
                      <w:highlight w:val="yellow"/>
                    </w:rPr>
                  </w:rPrChange>
                </w:rPr>
                <w:t>w), ww), x)</w:t>
              </w:r>
            </w:ins>
          </w:p>
        </w:tc>
        <w:tc>
          <w:tcPr>
            <w:tcW w:w="1247" w:type="dxa"/>
            <w:vAlign w:val="center"/>
            <w:tcPrChange w:id="688"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p>
        </w:tc>
        <w:tc>
          <w:tcPr>
            <w:tcW w:w="1248" w:type="dxa"/>
            <w:vAlign w:val="center"/>
            <w:tcPrChange w:id="689"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690" w:author="Bogens, Karlis" w:date="2015-11-14T18:17:00Z">
              <w:r w:rsidRPr="00C75358">
                <w:rPr>
                  <w:lang w:val="en-US"/>
                </w:rPr>
                <w:t>161.900</w:t>
              </w:r>
            </w:ins>
          </w:p>
        </w:tc>
        <w:tc>
          <w:tcPr>
            <w:tcW w:w="1026" w:type="dxa"/>
            <w:vAlign w:val="center"/>
            <w:tcPrChange w:id="691"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9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69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694"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695" w:author="Bogens, Karlis" w:date="2015-11-14T18:17:00Z">
            <w:trPr>
              <w:gridAfter w:val="0"/>
              <w:cantSplit/>
            </w:trPr>
          </w:trPrChange>
        </w:trPr>
        <w:tc>
          <w:tcPr>
            <w:tcW w:w="1134" w:type="dxa"/>
            <w:vAlign w:val="center"/>
            <w:tcPrChange w:id="696"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86</w:t>
            </w:r>
          </w:p>
        </w:tc>
        <w:tc>
          <w:tcPr>
            <w:tcW w:w="1049" w:type="dxa"/>
            <w:tcMar>
              <w:left w:w="57" w:type="dxa"/>
              <w:right w:w="57" w:type="dxa"/>
            </w:tcMar>
            <w:vAlign w:val="center"/>
            <w:tcPrChange w:id="697" w:author="Bogens, Karlis" w:date="2015-11-14T18:17:00Z">
              <w:tcPr>
                <w:tcW w:w="1049" w:type="dxa"/>
                <w:vAlign w:val="center"/>
              </w:tcPr>
            </w:tcPrChange>
          </w:tcPr>
          <w:p w:rsidR="00515D89" w:rsidRPr="00C75358" w:rsidRDefault="00515D89">
            <w:pPr>
              <w:pStyle w:val="Tabletext"/>
              <w:spacing w:before="0" w:after="0"/>
              <w:jc w:val="center"/>
              <w:rPr>
                <w:i/>
                <w:iCs/>
                <w:lang w:val="en-US"/>
              </w:rPr>
              <w:pPrChange w:id="698" w:author="Turnbull, Karen" w:date="2015-11-17T12:07:00Z">
                <w:pPr>
                  <w:pStyle w:val="Tabletext"/>
                  <w:framePr w:hSpace="180" w:wrap="around" w:vAnchor="text" w:hAnchor="text" w:xAlign="center" w:y="1"/>
                  <w:spacing w:before="0" w:after="0"/>
                  <w:suppressOverlap/>
                  <w:jc w:val="center"/>
                </w:pPr>
              </w:pPrChange>
            </w:pPr>
            <w:r w:rsidRPr="00C75358">
              <w:rPr>
                <w:i/>
                <w:lang w:val="en-US"/>
              </w:rPr>
              <w:t>w), ww), x)</w:t>
            </w:r>
            <w:del w:id="699" w:author="Turnbull, Karen" w:date="2015-11-17T12:07:00Z">
              <w:r w:rsidRPr="00C75358" w:rsidDel="000E5C27">
                <w:rPr>
                  <w:i/>
                  <w:lang w:val="en-US"/>
                </w:rPr>
                <w:delText xml:space="preserve">, </w:delText>
              </w:r>
            </w:del>
            <w:del w:id="700" w:author="Bogens, Karlis" w:date="2015-11-14T18:18:00Z">
              <w:r w:rsidRPr="00C75358" w:rsidDel="00F94DF1">
                <w:rPr>
                  <w:i/>
                  <w:lang w:val="en-US"/>
                </w:rPr>
                <w:delText>y)</w:delText>
              </w:r>
            </w:del>
            <w:ins w:id="701" w:author="Bogens, Karlis" w:date="2015-11-14T18:18:00Z">
              <w:r w:rsidRPr="00C75358">
                <w:rPr>
                  <w:i/>
                  <w:lang w:val="en-US"/>
                  <w:rPrChange w:id="702" w:author="Bogens, Karlis" w:date="2015-11-14T18:18:00Z">
                    <w:rPr>
                      <w:i/>
                      <w:highlight w:val="yellow"/>
                    </w:rPr>
                  </w:rPrChange>
                </w:rPr>
                <w:t xml:space="preserve"> </w:t>
              </w:r>
            </w:ins>
          </w:p>
        </w:tc>
        <w:tc>
          <w:tcPr>
            <w:tcW w:w="1247" w:type="dxa"/>
            <w:vAlign w:val="center"/>
            <w:tcPrChange w:id="703"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157.325</w:t>
            </w:r>
          </w:p>
        </w:tc>
        <w:tc>
          <w:tcPr>
            <w:tcW w:w="1248" w:type="dxa"/>
            <w:vAlign w:val="center"/>
            <w:tcPrChange w:id="704"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161.925</w:t>
            </w:r>
          </w:p>
        </w:tc>
        <w:tc>
          <w:tcPr>
            <w:tcW w:w="1026" w:type="dxa"/>
            <w:vAlign w:val="center"/>
            <w:tcPrChange w:id="705"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0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707"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708"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Change w:id="709" w:author="Bogens, Karlis" w:date="2015-11-14T18:17:00Z">
            <w:trPr>
              <w:gridAfter w:val="0"/>
              <w:cantSplit/>
            </w:trPr>
          </w:trPrChange>
        </w:trPr>
        <w:tc>
          <w:tcPr>
            <w:tcW w:w="1134" w:type="dxa"/>
            <w:vAlign w:val="center"/>
            <w:tcPrChange w:id="710" w:author="Bogens, Karlis" w:date="2015-11-14T18:17:00Z">
              <w:tcPr>
                <w:tcW w:w="1134" w:type="dxa"/>
                <w:vAlign w:val="center"/>
              </w:tcPr>
            </w:tcPrChange>
          </w:tcPr>
          <w:p w:rsidR="00515D89" w:rsidRPr="00C75358" w:rsidRDefault="00515D89">
            <w:pPr>
              <w:pStyle w:val="Tabletext"/>
              <w:spacing w:before="0" w:after="0"/>
              <w:rPr>
                <w:lang w:val="en-US"/>
              </w:rPr>
              <w:pPrChange w:id="711" w:author="Bogens, Karlis" w:date="2015-11-14T18:18:00Z">
                <w:pPr>
                  <w:pStyle w:val="Tabletext"/>
                  <w:framePr w:hSpace="180" w:wrap="around" w:vAnchor="text" w:hAnchor="text" w:xAlign="center" w:y="1"/>
                  <w:spacing w:before="0" w:after="0"/>
                  <w:suppressOverlap/>
                  <w:jc w:val="right"/>
                </w:pPr>
              </w:pPrChange>
            </w:pPr>
            <w:ins w:id="712" w:author="Bogens, Karlis" w:date="2015-11-14T18:18:00Z">
              <w:r w:rsidRPr="00C75358">
                <w:rPr>
                  <w:lang w:val="en-US"/>
                </w:rPr>
                <w:t>1086</w:t>
              </w:r>
            </w:ins>
          </w:p>
        </w:tc>
        <w:tc>
          <w:tcPr>
            <w:tcW w:w="1049" w:type="dxa"/>
            <w:tcMar>
              <w:left w:w="57" w:type="dxa"/>
              <w:right w:w="57" w:type="dxa"/>
            </w:tcMar>
            <w:vAlign w:val="center"/>
            <w:tcPrChange w:id="713" w:author="Bogens, Karlis" w:date="2015-11-14T18:17:00Z">
              <w:tcPr>
                <w:tcW w:w="1049" w:type="dxa"/>
                <w:vAlign w:val="center"/>
              </w:tcPr>
            </w:tcPrChange>
          </w:tcPr>
          <w:p w:rsidR="00515D89" w:rsidRPr="00C75358" w:rsidRDefault="00515D89">
            <w:pPr>
              <w:pStyle w:val="Tabletext"/>
              <w:spacing w:before="0" w:after="0"/>
              <w:jc w:val="center"/>
              <w:rPr>
                <w:i/>
                <w:lang w:val="en-US"/>
              </w:rPr>
              <w:pPrChange w:id="714" w:author="Bogens, Karlis" w:date="2015-11-16T09:14:00Z">
                <w:pPr>
                  <w:pStyle w:val="Tabletext"/>
                  <w:framePr w:hSpace="180" w:wrap="around" w:vAnchor="text" w:hAnchor="text" w:xAlign="center" w:y="1"/>
                  <w:spacing w:before="0" w:after="0"/>
                  <w:suppressOverlap/>
                  <w:jc w:val="center"/>
                </w:pPr>
              </w:pPrChange>
            </w:pPr>
            <w:ins w:id="715" w:author="Bogens, Karlis" w:date="2015-11-14T18:19:00Z">
              <w:r w:rsidRPr="00C75358">
                <w:rPr>
                  <w:i/>
                  <w:lang w:val="en-US"/>
                </w:rPr>
                <w:t>w), ww), x)</w:t>
              </w:r>
            </w:ins>
          </w:p>
        </w:tc>
        <w:tc>
          <w:tcPr>
            <w:tcW w:w="1247" w:type="dxa"/>
            <w:vAlign w:val="center"/>
            <w:tcPrChange w:id="716"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ins w:id="717" w:author="Bogens, Karlis" w:date="2015-11-14T18:18:00Z">
              <w:r w:rsidRPr="00C75358">
                <w:rPr>
                  <w:lang w:val="en-US"/>
                </w:rPr>
                <w:t>157.325</w:t>
              </w:r>
            </w:ins>
          </w:p>
        </w:tc>
        <w:tc>
          <w:tcPr>
            <w:tcW w:w="1248" w:type="dxa"/>
            <w:vAlign w:val="center"/>
            <w:tcPrChange w:id="718"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p>
        </w:tc>
        <w:tc>
          <w:tcPr>
            <w:tcW w:w="1026" w:type="dxa"/>
            <w:vAlign w:val="center"/>
            <w:tcPrChange w:id="719"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20"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21"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722"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723" w:author="Bogens, Karlis" w:date="2015-11-14T18:17:00Z">
            <w:trPr>
              <w:gridAfter w:val="0"/>
              <w:cantSplit/>
            </w:trPr>
          </w:trPrChange>
        </w:trPr>
        <w:tc>
          <w:tcPr>
            <w:tcW w:w="1134" w:type="dxa"/>
            <w:vAlign w:val="center"/>
            <w:tcPrChange w:id="724"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ins w:id="725" w:author="Bogens, Karlis" w:date="2015-11-14T18:18:00Z">
              <w:r w:rsidRPr="00C75358">
                <w:rPr>
                  <w:lang w:val="en-US"/>
                </w:rPr>
                <w:t>2086</w:t>
              </w:r>
            </w:ins>
          </w:p>
        </w:tc>
        <w:tc>
          <w:tcPr>
            <w:tcW w:w="1049" w:type="dxa"/>
            <w:tcMar>
              <w:left w:w="57" w:type="dxa"/>
              <w:right w:w="57" w:type="dxa"/>
            </w:tcMar>
            <w:vAlign w:val="center"/>
            <w:tcPrChange w:id="726" w:author="Bogens, Karlis" w:date="2015-11-14T18:17:00Z">
              <w:tcPr>
                <w:tcW w:w="1049" w:type="dxa"/>
                <w:vAlign w:val="center"/>
              </w:tcPr>
            </w:tcPrChange>
          </w:tcPr>
          <w:p w:rsidR="00515D89" w:rsidRPr="00C75358" w:rsidRDefault="00515D89" w:rsidP="007A03FC">
            <w:pPr>
              <w:pStyle w:val="Tabletext"/>
              <w:spacing w:before="0" w:after="0"/>
              <w:jc w:val="center"/>
              <w:rPr>
                <w:i/>
                <w:lang w:val="en-US"/>
              </w:rPr>
            </w:pPr>
            <w:ins w:id="727" w:author="Bogens, Karlis" w:date="2015-11-14T18:19:00Z">
              <w:r w:rsidRPr="00C75358">
                <w:rPr>
                  <w:i/>
                  <w:lang w:val="en-US"/>
                </w:rPr>
                <w:t>w), ww), x)</w:t>
              </w:r>
            </w:ins>
          </w:p>
        </w:tc>
        <w:tc>
          <w:tcPr>
            <w:tcW w:w="1247" w:type="dxa"/>
            <w:vAlign w:val="center"/>
            <w:tcPrChange w:id="728"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p>
        </w:tc>
        <w:tc>
          <w:tcPr>
            <w:tcW w:w="1248" w:type="dxa"/>
            <w:vAlign w:val="center"/>
            <w:tcPrChange w:id="729"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ins w:id="730" w:author="Bogens, Karlis" w:date="2015-11-14T18:19:00Z">
              <w:r w:rsidRPr="00C75358">
                <w:rPr>
                  <w:lang w:val="en-US"/>
                </w:rPr>
                <w:t>161.925</w:t>
              </w:r>
            </w:ins>
          </w:p>
        </w:tc>
        <w:tc>
          <w:tcPr>
            <w:tcW w:w="1026" w:type="dxa"/>
            <w:vAlign w:val="center"/>
            <w:tcPrChange w:id="731"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32"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3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734"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735" w:author="Bogens, Karlis" w:date="2015-11-14T18:17:00Z">
            <w:trPr>
              <w:gridAfter w:val="0"/>
              <w:cantSplit/>
            </w:trPr>
          </w:trPrChange>
        </w:trPr>
        <w:tc>
          <w:tcPr>
            <w:tcW w:w="1134" w:type="dxa"/>
            <w:vAlign w:val="center"/>
            <w:tcPrChange w:id="736"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27</w:t>
            </w:r>
          </w:p>
        </w:tc>
        <w:tc>
          <w:tcPr>
            <w:tcW w:w="1049" w:type="dxa"/>
            <w:tcMar>
              <w:left w:w="85" w:type="dxa"/>
              <w:right w:w="85" w:type="dxa"/>
            </w:tcMar>
            <w:tcPrChange w:id="737" w:author="Bogens, Karlis" w:date="2015-11-14T18:17:00Z">
              <w:tcPr>
                <w:tcW w:w="1049" w:type="dxa"/>
              </w:tcPr>
            </w:tcPrChange>
          </w:tcPr>
          <w:p w:rsidR="00515D89" w:rsidRPr="00C75358" w:rsidRDefault="00515D89">
            <w:pPr>
              <w:pStyle w:val="Tabletext"/>
              <w:spacing w:before="0" w:after="0"/>
              <w:jc w:val="center"/>
              <w:rPr>
                <w:i/>
                <w:iCs/>
                <w:lang w:val="en-US"/>
              </w:rPr>
              <w:pPrChange w:id="738" w:author="Bogens, Karlis" w:date="2015-11-14T18:20:00Z">
                <w:pPr>
                  <w:pStyle w:val="Tabletext"/>
                  <w:framePr w:hSpace="180" w:wrap="around" w:vAnchor="text" w:hAnchor="text" w:xAlign="center" w:y="1"/>
                  <w:spacing w:before="0" w:after="0"/>
                  <w:suppressOverlap/>
                  <w:jc w:val="center"/>
                </w:pPr>
              </w:pPrChange>
            </w:pPr>
            <w:r w:rsidRPr="00C75358">
              <w:rPr>
                <w:i/>
                <w:lang w:val="en-US"/>
              </w:rPr>
              <w:t>z)</w:t>
            </w:r>
            <w:ins w:id="739" w:author="Bogens, Karlis" w:date="2015-11-14T18:20:00Z">
              <w:r w:rsidRPr="00C75358">
                <w:rPr>
                  <w:i/>
                  <w:lang w:val="en-US"/>
                </w:rPr>
                <w:t xml:space="preserve">, </w:t>
              </w:r>
              <w:r w:rsidRPr="00C75358">
                <w:rPr>
                  <w:i/>
                  <w:iCs/>
                  <w:lang w:val="en-US"/>
                </w:rPr>
                <w:t>zx)</w:t>
              </w:r>
            </w:ins>
          </w:p>
        </w:tc>
        <w:tc>
          <w:tcPr>
            <w:tcW w:w="1247" w:type="dxa"/>
            <w:vAlign w:val="center"/>
            <w:tcPrChange w:id="740"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157.350</w:t>
            </w:r>
          </w:p>
        </w:tc>
        <w:tc>
          <w:tcPr>
            <w:tcW w:w="1248" w:type="dxa"/>
            <w:vAlign w:val="center"/>
            <w:tcPrChange w:id="74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161.950</w:t>
            </w:r>
          </w:p>
        </w:tc>
        <w:tc>
          <w:tcPr>
            <w:tcW w:w="1026" w:type="dxa"/>
            <w:vAlign w:val="center"/>
            <w:tcPrChange w:id="74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4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4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74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vAlign w:val="center"/>
          </w:tcPr>
          <w:p w:rsidR="00515D89" w:rsidRPr="00C75358" w:rsidRDefault="00515D89" w:rsidP="007A03FC">
            <w:pPr>
              <w:pStyle w:val="Tabletext"/>
              <w:spacing w:before="0" w:after="0"/>
              <w:rPr>
                <w:lang w:val="en-US"/>
              </w:rPr>
            </w:pPr>
            <w:ins w:id="746" w:author="Bogens, Karlis" w:date="2015-11-14T18:21:00Z">
              <w:r w:rsidRPr="00C75358">
                <w:rPr>
                  <w:lang w:val="en-US"/>
                </w:rPr>
                <w:t>1027</w:t>
              </w:r>
            </w:ins>
          </w:p>
        </w:tc>
        <w:tc>
          <w:tcPr>
            <w:tcW w:w="1049" w:type="dxa"/>
            <w:tcMar>
              <w:left w:w="85" w:type="dxa"/>
              <w:right w:w="85" w:type="dxa"/>
            </w:tcMar>
          </w:tcPr>
          <w:p w:rsidR="00515D89" w:rsidRPr="00C75358" w:rsidRDefault="00515D89" w:rsidP="007A03FC">
            <w:pPr>
              <w:pStyle w:val="Tabletext"/>
              <w:spacing w:before="0" w:after="0"/>
              <w:jc w:val="center"/>
              <w:rPr>
                <w:i/>
                <w:lang w:val="en-US"/>
              </w:rPr>
            </w:pPr>
            <w:ins w:id="747" w:author="Bogens, Karlis" w:date="2015-11-14T18:22:00Z">
              <w:r w:rsidRPr="00C75358">
                <w:rPr>
                  <w:i/>
                  <w:lang w:val="en-US"/>
                </w:rPr>
                <w:t>z), zz)</w:t>
              </w:r>
            </w:ins>
          </w:p>
        </w:tc>
        <w:tc>
          <w:tcPr>
            <w:tcW w:w="1247" w:type="dxa"/>
            <w:vAlign w:val="center"/>
          </w:tcPr>
          <w:p w:rsidR="00515D89" w:rsidRPr="00C75358" w:rsidRDefault="00515D89" w:rsidP="007A03FC">
            <w:pPr>
              <w:pStyle w:val="Tabletext"/>
              <w:spacing w:before="0" w:after="0"/>
              <w:jc w:val="center"/>
              <w:rPr>
                <w:lang w:val="en-US"/>
              </w:rPr>
            </w:pPr>
            <w:ins w:id="748" w:author="Bogens, Karlis" w:date="2015-11-14T18:22:00Z">
              <w:r w:rsidRPr="00C75358">
                <w:rPr>
                  <w:lang w:val="en-US"/>
                </w:rPr>
                <w:t>157.350</w:t>
              </w:r>
            </w:ins>
          </w:p>
        </w:tc>
        <w:tc>
          <w:tcPr>
            <w:tcW w:w="1248" w:type="dxa"/>
            <w:vAlign w:val="center"/>
          </w:tcPr>
          <w:p w:rsidR="00515D89" w:rsidRPr="00C75358" w:rsidRDefault="00515D89" w:rsidP="007A03FC">
            <w:pPr>
              <w:pStyle w:val="Tabletext"/>
              <w:spacing w:before="0" w:after="0"/>
              <w:jc w:val="center"/>
              <w:rPr>
                <w:lang w:val="en-US"/>
              </w:rPr>
            </w:pPr>
            <w:ins w:id="749" w:author="Bogens, Karlis" w:date="2015-11-14T18:22:00Z">
              <w:r w:rsidRPr="00C75358">
                <w:rPr>
                  <w:lang w:val="en-US"/>
                </w:rPr>
                <w:t>157.350</w:t>
              </w:r>
            </w:ins>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ins w:id="750" w:author="Bogens, Karlis" w:date="2015-11-14T19:35:00Z">
              <w:r w:rsidRPr="00C75358">
                <w:rPr>
                  <w:lang w:val="en-US"/>
                </w:rPr>
                <w:t>x</w:t>
              </w:r>
            </w:ins>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vAlign w:val="center"/>
          </w:tcPr>
          <w:p w:rsidR="00515D89" w:rsidRPr="00C75358" w:rsidRDefault="00515D89">
            <w:pPr>
              <w:pStyle w:val="Tabletext"/>
              <w:spacing w:before="0" w:after="0"/>
              <w:jc w:val="right"/>
              <w:rPr>
                <w:lang w:val="en-US"/>
              </w:rPr>
              <w:pPrChange w:id="751" w:author="Bogens, Karlis" w:date="2015-11-14T18:21:00Z">
                <w:pPr>
                  <w:pStyle w:val="Tabletext"/>
                  <w:framePr w:hSpace="180" w:wrap="around" w:vAnchor="text" w:hAnchor="text" w:xAlign="center" w:y="1"/>
                  <w:spacing w:before="0" w:after="0"/>
                  <w:suppressOverlap/>
                </w:pPr>
              </w:pPrChange>
            </w:pPr>
            <w:ins w:id="752" w:author="Bogens, Karlis" w:date="2015-11-14T18:21:00Z">
              <w:r w:rsidRPr="00C75358">
                <w:rPr>
                  <w:lang w:val="en-US"/>
                </w:rPr>
                <w:t>2027</w:t>
              </w:r>
            </w:ins>
            <w:ins w:id="753" w:author="Bogens, Karlis" w:date="2015-11-14T18:22:00Z">
              <w:r w:rsidRPr="00C75358">
                <w:rPr>
                  <w:i/>
                  <w:lang w:val="en-US"/>
                </w:rPr>
                <w:t>*</w:t>
              </w:r>
            </w:ins>
          </w:p>
        </w:tc>
        <w:tc>
          <w:tcPr>
            <w:tcW w:w="1049" w:type="dxa"/>
            <w:tcMar>
              <w:left w:w="85" w:type="dxa"/>
              <w:right w:w="85" w:type="dxa"/>
            </w:tcMar>
          </w:tcPr>
          <w:p w:rsidR="00515D89" w:rsidRPr="00C75358" w:rsidRDefault="00515D89" w:rsidP="007A03FC">
            <w:pPr>
              <w:pStyle w:val="Tabletext"/>
              <w:spacing w:before="0" w:after="0"/>
              <w:jc w:val="center"/>
              <w:rPr>
                <w:i/>
                <w:lang w:val="en-US"/>
              </w:rPr>
            </w:pPr>
            <w:ins w:id="754" w:author="Bogens, Karlis" w:date="2015-11-14T18:22:00Z">
              <w:r w:rsidRPr="00C75358">
                <w:rPr>
                  <w:i/>
                  <w:lang w:val="en-US"/>
                </w:rPr>
                <w:t>z)</w:t>
              </w:r>
            </w:ins>
          </w:p>
        </w:tc>
        <w:tc>
          <w:tcPr>
            <w:tcW w:w="1247" w:type="dxa"/>
            <w:vAlign w:val="center"/>
          </w:tcPr>
          <w:p w:rsidR="00515D89" w:rsidRPr="00C75358" w:rsidRDefault="00515D89" w:rsidP="007A03FC">
            <w:pPr>
              <w:pStyle w:val="Tabletext"/>
              <w:spacing w:before="0" w:after="0"/>
              <w:jc w:val="center"/>
              <w:rPr>
                <w:lang w:val="en-US"/>
              </w:rPr>
            </w:pPr>
            <w:ins w:id="755" w:author="Bogens, Karlis" w:date="2015-11-14T18:22:00Z">
              <w:r w:rsidRPr="00C75358">
                <w:rPr>
                  <w:lang w:val="en-US"/>
                </w:rPr>
                <w:t>161.950</w:t>
              </w:r>
            </w:ins>
          </w:p>
        </w:tc>
        <w:tc>
          <w:tcPr>
            <w:tcW w:w="1248" w:type="dxa"/>
            <w:vAlign w:val="center"/>
          </w:tcPr>
          <w:p w:rsidR="00515D89" w:rsidRPr="00C75358" w:rsidRDefault="00515D89" w:rsidP="007A03FC">
            <w:pPr>
              <w:pStyle w:val="Tabletext"/>
              <w:spacing w:before="0" w:after="0"/>
              <w:jc w:val="center"/>
              <w:rPr>
                <w:lang w:val="en-US"/>
              </w:rPr>
            </w:pPr>
            <w:ins w:id="756" w:author="Bogens, Karlis" w:date="2015-11-14T18:22:00Z">
              <w:r w:rsidRPr="00C75358">
                <w:rPr>
                  <w:lang w:val="en-US"/>
                </w:rPr>
                <w:t>161.950</w:t>
              </w:r>
            </w:ins>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Change w:id="757" w:author="Bogens, Karlis" w:date="2015-11-14T18:17:00Z">
            <w:trPr>
              <w:gridAfter w:val="0"/>
              <w:cantSplit/>
            </w:trPr>
          </w:trPrChange>
        </w:trPr>
        <w:tc>
          <w:tcPr>
            <w:tcW w:w="1134" w:type="dxa"/>
            <w:vAlign w:val="center"/>
            <w:tcPrChange w:id="758"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87</w:t>
            </w:r>
          </w:p>
        </w:tc>
        <w:tc>
          <w:tcPr>
            <w:tcW w:w="1049" w:type="dxa"/>
            <w:tcMar>
              <w:left w:w="85" w:type="dxa"/>
              <w:right w:w="85" w:type="dxa"/>
            </w:tcMar>
            <w:tcPrChange w:id="759" w:author="Bogens, Karlis" w:date="2015-11-14T18:17:00Z">
              <w:tcPr>
                <w:tcW w:w="1049" w:type="dxa"/>
              </w:tcPr>
            </w:tcPrChange>
          </w:tcPr>
          <w:p w:rsidR="00515D89" w:rsidRPr="00C75358" w:rsidRDefault="00515D89" w:rsidP="007A03FC">
            <w:pPr>
              <w:pStyle w:val="Tabletext"/>
              <w:spacing w:before="0" w:after="0"/>
              <w:jc w:val="center"/>
              <w:rPr>
                <w:i/>
                <w:iCs/>
                <w:lang w:val="en-US"/>
              </w:rPr>
            </w:pPr>
            <w:r w:rsidRPr="00C75358">
              <w:rPr>
                <w:i/>
                <w:lang w:val="en-US"/>
              </w:rPr>
              <w:t>z)</w:t>
            </w:r>
            <w:ins w:id="760" w:author="Bogens, Karlis" w:date="2015-11-14T18:22:00Z">
              <w:r w:rsidRPr="00C75358">
                <w:rPr>
                  <w:i/>
                  <w:lang w:val="en-US"/>
                </w:rPr>
                <w:t>, zz)</w:t>
              </w:r>
            </w:ins>
          </w:p>
        </w:tc>
        <w:tc>
          <w:tcPr>
            <w:tcW w:w="1247" w:type="dxa"/>
            <w:vAlign w:val="center"/>
            <w:tcPrChange w:id="761"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157.375</w:t>
            </w:r>
          </w:p>
        </w:tc>
        <w:tc>
          <w:tcPr>
            <w:tcW w:w="1248" w:type="dxa"/>
            <w:vAlign w:val="center"/>
            <w:tcPrChange w:id="762"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157.375</w:t>
            </w:r>
          </w:p>
        </w:tc>
        <w:tc>
          <w:tcPr>
            <w:tcW w:w="1026" w:type="dxa"/>
            <w:vAlign w:val="center"/>
            <w:tcPrChange w:id="763"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6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76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766"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767" w:author="Bogens, Karlis" w:date="2015-11-14T18:17:00Z">
            <w:trPr>
              <w:gridAfter w:val="0"/>
              <w:cantSplit/>
            </w:trPr>
          </w:trPrChange>
        </w:trPr>
        <w:tc>
          <w:tcPr>
            <w:tcW w:w="1134" w:type="dxa"/>
            <w:vAlign w:val="center"/>
            <w:tcPrChange w:id="768" w:author="Bogens, Karlis" w:date="2015-11-14T18:17:00Z">
              <w:tcPr>
                <w:tcW w:w="1134" w:type="dxa"/>
                <w:vAlign w:val="center"/>
              </w:tcPr>
            </w:tcPrChange>
          </w:tcPr>
          <w:p w:rsidR="00515D89" w:rsidRPr="00C75358" w:rsidRDefault="00515D89" w:rsidP="007A03FC">
            <w:pPr>
              <w:pStyle w:val="Tabletext"/>
              <w:spacing w:before="0" w:after="0"/>
              <w:rPr>
                <w:lang w:val="en-US"/>
              </w:rPr>
            </w:pPr>
            <w:r w:rsidRPr="00C75358">
              <w:rPr>
                <w:lang w:val="en-US"/>
              </w:rPr>
              <w:t>28</w:t>
            </w:r>
          </w:p>
        </w:tc>
        <w:tc>
          <w:tcPr>
            <w:tcW w:w="1049" w:type="dxa"/>
            <w:tcMar>
              <w:left w:w="85" w:type="dxa"/>
              <w:right w:w="85" w:type="dxa"/>
            </w:tcMar>
            <w:tcPrChange w:id="769" w:author="Bogens, Karlis" w:date="2015-11-14T18:17:00Z">
              <w:tcPr>
                <w:tcW w:w="1049" w:type="dxa"/>
              </w:tcPr>
            </w:tcPrChange>
          </w:tcPr>
          <w:p w:rsidR="00515D89" w:rsidRPr="00C75358" w:rsidRDefault="00515D89">
            <w:pPr>
              <w:pStyle w:val="Tabletext"/>
              <w:spacing w:before="0" w:after="0"/>
              <w:jc w:val="center"/>
              <w:rPr>
                <w:i/>
                <w:iCs/>
                <w:lang w:val="en-US"/>
              </w:rPr>
              <w:pPrChange w:id="770" w:author="Bogens, Karlis" w:date="2015-11-14T18:20:00Z">
                <w:pPr>
                  <w:pStyle w:val="Tabletext"/>
                  <w:framePr w:hSpace="180" w:wrap="around" w:vAnchor="text" w:hAnchor="text" w:xAlign="center" w:y="1"/>
                  <w:spacing w:before="0" w:after="0"/>
                  <w:suppressOverlap/>
                  <w:jc w:val="center"/>
                </w:pPr>
              </w:pPrChange>
            </w:pPr>
            <w:r w:rsidRPr="00C75358">
              <w:rPr>
                <w:i/>
                <w:lang w:val="en-US"/>
              </w:rPr>
              <w:t>z)</w:t>
            </w:r>
            <w:ins w:id="771" w:author="Bogens, Karlis" w:date="2015-11-14T18:20:00Z">
              <w:r w:rsidRPr="00C75358">
                <w:rPr>
                  <w:i/>
                  <w:lang w:val="en-US"/>
                </w:rPr>
                <w:t xml:space="preserve">, </w:t>
              </w:r>
              <w:r w:rsidRPr="00C75358">
                <w:rPr>
                  <w:i/>
                  <w:iCs/>
                  <w:lang w:val="en-US"/>
                </w:rPr>
                <w:t>zx)</w:t>
              </w:r>
            </w:ins>
          </w:p>
        </w:tc>
        <w:tc>
          <w:tcPr>
            <w:tcW w:w="1247" w:type="dxa"/>
            <w:vAlign w:val="center"/>
            <w:tcPrChange w:id="77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157.400</w:t>
            </w:r>
          </w:p>
        </w:tc>
        <w:tc>
          <w:tcPr>
            <w:tcW w:w="1248" w:type="dxa"/>
            <w:vAlign w:val="center"/>
            <w:tcPrChange w:id="77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162.000</w:t>
            </w:r>
          </w:p>
        </w:tc>
        <w:tc>
          <w:tcPr>
            <w:tcW w:w="1026" w:type="dxa"/>
            <w:vAlign w:val="center"/>
            <w:tcPrChange w:id="774"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7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7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219" w:type="dxa"/>
            <w:vAlign w:val="center"/>
            <w:tcPrChange w:id="777"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r>
      <w:tr w:rsidR="00515D89" w:rsidRPr="00C75358" w:rsidTr="00E57B2C">
        <w:trPr>
          <w:cantSplit/>
        </w:trPr>
        <w:tc>
          <w:tcPr>
            <w:tcW w:w="1134" w:type="dxa"/>
            <w:vAlign w:val="center"/>
          </w:tcPr>
          <w:p w:rsidR="00515D89" w:rsidRPr="00C75358" w:rsidRDefault="00515D89" w:rsidP="007A03FC">
            <w:pPr>
              <w:pStyle w:val="Tabletext"/>
              <w:spacing w:before="0" w:after="0"/>
              <w:rPr>
                <w:lang w:val="en-US"/>
              </w:rPr>
            </w:pPr>
            <w:ins w:id="778" w:author="Bogens, Karlis" w:date="2015-11-14T18:23:00Z">
              <w:r w:rsidRPr="00C75358">
                <w:rPr>
                  <w:lang w:val="en-US"/>
                </w:rPr>
                <w:t>1028</w:t>
              </w:r>
            </w:ins>
          </w:p>
        </w:tc>
        <w:tc>
          <w:tcPr>
            <w:tcW w:w="1049" w:type="dxa"/>
            <w:tcMar>
              <w:left w:w="85" w:type="dxa"/>
              <w:right w:w="85" w:type="dxa"/>
            </w:tcMar>
          </w:tcPr>
          <w:p w:rsidR="00515D89" w:rsidRPr="00C75358" w:rsidRDefault="00515D89" w:rsidP="007A03FC">
            <w:pPr>
              <w:pStyle w:val="Tabletext"/>
              <w:spacing w:before="0" w:after="0"/>
              <w:jc w:val="center"/>
              <w:rPr>
                <w:i/>
                <w:lang w:val="en-US"/>
              </w:rPr>
            </w:pPr>
            <w:ins w:id="779" w:author="Bogens, Karlis" w:date="2015-11-14T18:23:00Z">
              <w:r w:rsidRPr="00C75358">
                <w:rPr>
                  <w:i/>
                  <w:lang w:val="en-US"/>
                </w:rPr>
                <w:t>z), zz)</w:t>
              </w:r>
            </w:ins>
          </w:p>
        </w:tc>
        <w:tc>
          <w:tcPr>
            <w:tcW w:w="1247" w:type="dxa"/>
            <w:vAlign w:val="center"/>
          </w:tcPr>
          <w:p w:rsidR="00515D89" w:rsidRPr="00C75358" w:rsidRDefault="00515D89" w:rsidP="007A03FC">
            <w:pPr>
              <w:pStyle w:val="Tabletext"/>
              <w:spacing w:before="0" w:after="0"/>
              <w:jc w:val="center"/>
              <w:rPr>
                <w:lang w:val="en-US"/>
              </w:rPr>
            </w:pPr>
            <w:ins w:id="780" w:author="Bogens, Karlis" w:date="2015-11-14T18:23:00Z">
              <w:r w:rsidRPr="00C75358">
                <w:rPr>
                  <w:lang w:val="en-US"/>
                </w:rPr>
                <w:t>157.400</w:t>
              </w:r>
            </w:ins>
          </w:p>
        </w:tc>
        <w:tc>
          <w:tcPr>
            <w:tcW w:w="1248" w:type="dxa"/>
            <w:vAlign w:val="center"/>
          </w:tcPr>
          <w:p w:rsidR="00515D89" w:rsidRPr="00C75358" w:rsidRDefault="00515D89" w:rsidP="007A03FC">
            <w:pPr>
              <w:pStyle w:val="Tabletext"/>
              <w:spacing w:before="0" w:after="0"/>
              <w:jc w:val="center"/>
              <w:rPr>
                <w:lang w:val="en-US"/>
              </w:rPr>
            </w:pPr>
            <w:ins w:id="781" w:author="Bogens, Karlis" w:date="2015-11-14T18:23:00Z">
              <w:r w:rsidRPr="00C75358">
                <w:rPr>
                  <w:lang w:val="en-US"/>
                </w:rPr>
                <w:t>157.400</w:t>
              </w:r>
            </w:ins>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ins w:id="782" w:author="Bogens, Karlis" w:date="2015-11-14T19:35:00Z">
              <w:r w:rsidRPr="00C75358">
                <w:rPr>
                  <w:lang w:val="en-US"/>
                </w:rPr>
                <w:t>x</w:t>
              </w:r>
            </w:ins>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
        <w:tc>
          <w:tcPr>
            <w:tcW w:w="1134" w:type="dxa"/>
            <w:vAlign w:val="center"/>
          </w:tcPr>
          <w:p w:rsidR="00515D89" w:rsidRPr="00C75358" w:rsidRDefault="00515D89">
            <w:pPr>
              <w:pStyle w:val="Tabletext"/>
              <w:spacing w:before="0" w:after="0"/>
              <w:jc w:val="right"/>
              <w:rPr>
                <w:lang w:val="en-US"/>
              </w:rPr>
              <w:pPrChange w:id="783" w:author="Bogens, Karlis" w:date="2015-11-14T18:23:00Z">
                <w:pPr>
                  <w:pStyle w:val="Tabletext"/>
                  <w:framePr w:hSpace="180" w:wrap="around" w:vAnchor="text" w:hAnchor="text" w:xAlign="center" w:y="1"/>
                  <w:spacing w:before="0" w:after="0"/>
                  <w:suppressOverlap/>
                </w:pPr>
              </w:pPrChange>
            </w:pPr>
            <w:ins w:id="784" w:author="Bogens, Karlis" w:date="2015-11-14T18:23:00Z">
              <w:r w:rsidRPr="00C75358">
                <w:rPr>
                  <w:lang w:val="en-US"/>
                </w:rPr>
                <w:t>2028</w:t>
              </w:r>
              <w:r w:rsidRPr="00C75358">
                <w:rPr>
                  <w:i/>
                  <w:lang w:val="en-US"/>
                </w:rPr>
                <w:t>*</w:t>
              </w:r>
            </w:ins>
          </w:p>
        </w:tc>
        <w:tc>
          <w:tcPr>
            <w:tcW w:w="1049" w:type="dxa"/>
            <w:tcMar>
              <w:left w:w="85" w:type="dxa"/>
              <w:right w:w="85" w:type="dxa"/>
            </w:tcMar>
          </w:tcPr>
          <w:p w:rsidR="00515D89" w:rsidRPr="00C75358" w:rsidRDefault="00515D89" w:rsidP="007A03FC">
            <w:pPr>
              <w:pStyle w:val="Tabletext"/>
              <w:spacing w:before="0" w:after="0"/>
              <w:jc w:val="center"/>
              <w:rPr>
                <w:i/>
                <w:lang w:val="en-US"/>
              </w:rPr>
            </w:pPr>
            <w:ins w:id="785" w:author="Bogens, Karlis" w:date="2015-11-14T18:23:00Z">
              <w:r w:rsidRPr="00C75358">
                <w:rPr>
                  <w:i/>
                  <w:lang w:val="en-US"/>
                </w:rPr>
                <w:t>z)</w:t>
              </w:r>
            </w:ins>
          </w:p>
        </w:tc>
        <w:tc>
          <w:tcPr>
            <w:tcW w:w="1247" w:type="dxa"/>
            <w:vAlign w:val="center"/>
          </w:tcPr>
          <w:p w:rsidR="00515D89" w:rsidRPr="00C75358" w:rsidRDefault="00515D89" w:rsidP="007A03FC">
            <w:pPr>
              <w:pStyle w:val="Tabletext"/>
              <w:spacing w:before="0" w:after="0"/>
              <w:jc w:val="center"/>
              <w:rPr>
                <w:lang w:val="en-US"/>
              </w:rPr>
            </w:pPr>
            <w:ins w:id="786" w:author="Bogens, Karlis" w:date="2015-11-14T18:23:00Z">
              <w:r w:rsidRPr="00C75358">
                <w:rPr>
                  <w:lang w:val="en-US"/>
                </w:rPr>
                <w:t>162.000</w:t>
              </w:r>
            </w:ins>
          </w:p>
        </w:tc>
        <w:tc>
          <w:tcPr>
            <w:tcW w:w="1248" w:type="dxa"/>
            <w:vAlign w:val="center"/>
          </w:tcPr>
          <w:p w:rsidR="00515D89" w:rsidRPr="00C75358" w:rsidRDefault="00515D89" w:rsidP="007A03FC">
            <w:pPr>
              <w:pStyle w:val="Tabletext"/>
              <w:spacing w:before="0" w:after="0"/>
              <w:jc w:val="center"/>
              <w:rPr>
                <w:lang w:val="en-US"/>
              </w:rPr>
            </w:pPr>
            <w:ins w:id="787" w:author="Bogens, Karlis" w:date="2015-11-14T18:23:00Z">
              <w:r w:rsidRPr="00C75358">
                <w:rPr>
                  <w:lang w:val="en-US"/>
                </w:rPr>
                <w:t>162.000</w:t>
              </w:r>
            </w:ins>
          </w:p>
        </w:tc>
        <w:tc>
          <w:tcPr>
            <w:tcW w:w="1026"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191" w:type="dxa"/>
            <w:vAlign w:val="center"/>
          </w:tcPr>
          <w:p w:rsidR="00515D89" w:rsidRPr="00C75358" w:rsidRDefault="00515D89" w:rsidP="007A03FC">
            <w:pPr>
              <w:pStyle w:val="Tabletext"/>
              <w:spacing w:before="0" w:after="0"/>
              <w:jc w:val="center"/>
              <w:rPr>
                <w:lang w:val="en-US"/>
              </w:rPr>
            </w:pPr>
          </w:p>
        </w:tc>
        <w:tc>
          <w:tcPr>
            <w:tcW w:w="1219" w:type="dxa"/>
            <w:vAlign w:val="center"/>
          </w:tcPr>
          <w:p w:rsidR="00515D89" w:rsidRPr="00C75358" w:rsidRDefault="00515D89" w:rsidP="007A03FC">
            <w:pPr>
              <w:pStyle w:val="Tabletext"/>
              <w:spacing w:before="0" w:after="0"/>
              <w:jc w:val="center"/>
              <w:rPr>
                <w:lang w:val="en-US"/>
              </w:rPr>
            </w:pPr>
          </w:p>
        </w:tc>
      </w:tr>
      <w:tr w:rsidR="00515D89" w:rsidRPr="00C75358" w:rsidTr="00E57B2C">
        <w:trPr>
          <w:cantSplit/>
          <w:trPrChange w:id="788" w:author="Bogens, Karlis" w:date="2015-11-14T18:17:00Z">
            <w:trPr>
              <w:gridAfter w:val="0"/>
              <w:cantSplit/>
            </w:trPr>
          </w:trPrChange>
        </w:trPr>
        <w:tc>
          <w:tcPr>
            <w:tcW w:w="1134" w:type="dxa"/>
            <w:vAlign w:val="center"/>
            <w:tcPrChange w:id="789" w:author="Bogens, Karlis" w:date="2015-11-14T18:17:00Z">
              <w:tcPr>
                <w:tcW w:w="1134" w:type="dxa"/>
                <w:vAlign w:val="center"/>
              </w:tcPr>
            </w:tcPrChange>
          </w:tcPr>
          <w:p w:rsidR="00515D89" w:rsidRPr="00C75358" w:rsidRDefault="00515D89" w:rsidP="007A03FC">
            <w:pPr>
              <w:pStyle w:val="Tabletext"/>
              <w:spacing w:before="0" w:after="0"/>
              <w:jc w:val="right"/>
              <w:rPr>
                <w:lang w:val="en-US"/>
              </w:rPr>
            </w:pPr>
            <w:r w:rsidRPr="00C75358">
              <w:rPr>
                <w:lang w:val="en-US"/>
              </w:rPr>
              <w:t>88</w:t>
            </w:r>
          </w:p>
        </w:tc>
        <w:tc>
          <w:tcPr>
            <w:tcW w:w="1049" w:type="dxa"/>
            <w:tcMar>
              <w:left w:w="85" w:type="dxa"/>
              <w:right w:w="85" w:type="dxa"/>
            </w:tcMar>
            <w:tcPrChange w:id="790" w:author="Bogens, Karlis" w:date="2015-11-14T18:17:00Z">
              <w:tcPr>
                <w:tcW w:w="1049" w:type="dxa"/>
              </w:tcPr>
            </w:tcPrChange>
          </w:tcPr>
          <w:p w:rsidR="00515D89" w:rsidRPr="00C75358" w:rsidRDefault="00515D89" w:rsidP="007A03FC">
            <w:pPr>
              <w:pStyle w:val="Tabletext"/>
              <w:spacing w:before="0" w:after="0"/>
              <w:jc w:val="center"/>
              <w:rPr>
                <w:i/>
                <w:iCs/>
                <w:lang w:val="en-US"/>
              </w:rPr>
            </w:pPr>
            <w:r w:rsidRPr="00C75358">
              <w:rPr>
                <w:i/>
                <w:lang w:val="en-US"/>
              </w:rPr>
              <w:t>z)</w:t>
            </w:r>
            <w:ins w:id="791" w:author="Bogens, Karlis" w:date="2015-11-14T19:35:00Z">
              <w:r w:rsidRPr="00C75358">
                <w:rPr>
                  <w:i/>
                  <w:lang w:val="en-US"/>
                </w:rPr>
                <w:t>, zz)</w:t>
              </w:r>
            </w:ins>
          </w:p>
        </w:tc>
        <w:tc>
          <w:tcPr>
            <w:tcW w:w="1247" w:type="dxa"/>
            <w:vAlign w:val="center"/>
            <w:tcPrChange w:id="792"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157.425</w:t>
            </w:r>
          </w:p>
        </w:tc>
        <w:tc>
          <w:tcPr>
            <w:tcW w:w="1248" w:type="dxa"/>
            <w:vAlign w:val="center"/>
            <w:tcPrChange w:id="793"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157.425</w:t>
            </w:r>
          </w:p>
        </w:tc>
        <w:tc>
          <w:tcPr>
            <w:tcW w:w="1026" w:type="dxa"/>
            <w:vAlign w:val="center"/>
            <w:tcPrChange w:id="794"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79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r w:rsidRPr="00C75358">
              <w:rPr>
                <w:lang w:val="en-US"/>
              </w:rPr>
              <w:t>x</w:t>
            </w:r>
          </w:p>
        </w:tc>
        <w:tc>
          <w:tcPr>
            <w:tcW w:w="1191" w:type="dxa"/>
            <w:vAlign w:val="center"/>
            <w:tcPrChange w:id="796"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797"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798" w:author="Bogens, Karlis" w:date="2015-11-14T18:17:00Z">
            <w:trPr>
              <w:gridAfter w:val="0"/>
              <w:cantSplit/>
            </w:trPr>
          </w:trPrChange>
        </w:trPr>
        <w:tc>
          <w:tcPr>
            <w:tcW w:w="1134" w:type="dxa"/>
            <w:tcPrChange w:id="799" w:author="Bogens, Karlis" w:date="2015-11-14T18:17:00Z">
              <w:tcPr>
                <w:tcW w:w="1134" w:type="dxa"/>
              </w:tcPr>
            </w:tcPrChange>
          </w:tcPr>
          <w:p w:rsidR="00515D89" w:rsidRPr="00C75358" w:rsidRDefault="00515D89" w:rsidP="007A03FC">
            <w:pPr>
              <w:pStyle w:val="Tabletext"/>
              <w:spacing w:before="0" w:after="0"/>
              <w:rPr>
                <w:lang w:val="en-US"/>
              </w:rPr>
            </w:pPr>
            <w:r w:rsidRPr="00C75358">
              <w:rPr>
                <w:lang w:val="en-US"/>
              </w:rPr>
              <w:t>AIS 1</w:t>
            </w:r>
          </w:p>
        </w:tc>
        <w:tc>
          <w:tcPr>
            <w:tcW w:w="1049" w:type="dxa"/>
            <w:tcMar>
              <w:left w:w="85" w:type="dxa"/>
              <w:right w:w="85" w:type="dxa"/>
            </w:tcMar>
            <w:vAlign w:val="center"/>
            <w:tcPrChange w:id="800"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iCs/>
                <w:lang w:val="en-US"/>
              </w:rPr>
              <w:t>f), l), p)</w:t>
            </w:r>
          </w:p>
        </w:tc>
        <w:tc>
          <w:tcPr>
            <w:tcW w:w="1247" w:type="dxa"/>
            <w:vAlign w:val="center"/>
            <w:tcPrChange w:id="801"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161.975</w:t>
            </w:r>
          </w:p>
        </w:tc>
        <w:tc>
          <w:tcPr>
            <w:tcW w:w="1248" w:type="dxa"/>
            <w:vAlign w:val="center"/>
            <w:tcPrChange w:id="802"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161.975</w:t>
            </w:r>
          </w:p>
        </w:tc>
        <w:tc>
          <w:tcPr>
            <w:tcW w:w="1026" w:type="dxa"/>
            <w:vAlign w:val="center"/>
            <w:tcPrChange w:id="803"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80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vAlign w:val="center"/>
            <w:tcPrChange w:id="805"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vAlign w:val="center"/>
            <w:tcPrChange w:id="806"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trPrChange w:id="807" w:author="Bogens, Karlis" w:date="2015-11-14T18:17:00Z">
            <w:trPr>
              <w:gridAfter w:val="0"/>
              <w:cantSplit/>
            </w:trPr>
          </w:trPrChange>
        </w:trPr>
        <w:tc>
          <w:tcPr>
            <w:tcW w:w="1134" w:type="dxa"/>
            <w:tcBorders>
              <w:bottom w:val="single" w:sz="4" w:space="0" w:color="auto"/>
            </w:tcBorders>
            <w:tcPrChange w:id="808" w:author="Bogens, Karlis" w:date="2015-11-14T18:17:00Z">
              <w:tcPr>
                <w:tcW w:w="1134" w:type="dxa"/>
              </w:tcPr>
            </w:tcPrChange>
          </w:tcPr>
          <w:p w:rsidR="00515D89" w:rsidRPr="00C75358" w:rsidRDefault="00515D89" w:rsidP="007A03FC">
            <w:pPr>
              <w:pStyle w:val="Tabletext"/>
              <w:spacing w:before="0" w:after="0"/>
              <w:rPr>
                <w:lang w:val="en-US"/>
              </w:rPr>
            </w:pPr>
            <w:r w:rsidRPr="00C75358">
              <w:rPr>
                <w:lang w:val="en-US"/>
              </w:rPr>
              <w:t>AIS 2</w:t>
            </w:r>
          </w:p>
        </w:tc>
        <w:tc>
          <w:tcPr>
            <w:tcW w:w="1049" w:type="dxa"/>
            <w:tcBorders>
              <w:bottom w:val="single" w:sz="4" w:space="0" w:color="auto"/>
            </w:tcBorders>
            <w:tcMar>
              <w:left w:w="85" w:type="dxa"/>
              <w:right w:w="85" w:type="dxa"/>
            </w:tcMar>
            <w:vAlign w:val="center"/>
            <w:tcPrChange w:id="809" w:author="Bogens, Karlis" w:date="2015-11-14T18:17:00Z">
              <w:tcPr>
                <w:tcW w:w="1049" w:type="dxa"/>
                <w:vAlign w:val="center"/>
              </w:tcPr>
            </w:tcPrChange>
          </w:tcPr>
          <w:p w:rsidR="00515D89" w:rsidRPr="00C75358" w:rsidRDefault="00515D89" w:rsidP="007A03FC">
            <w:pPr>
              <w:pStyle w:val="Tabletext"/>
              <w:spacing w:before="0" w:after="0"/>
              <w:jc w:val="center"/>
              <w:rPr>
                <w:i/>
                <w:iCs/>
                <w:lang w:val="en-US"/>
              </w:rPr>
            </w:pPr>
            <w:r w:rsidRPr="00C75358">
              <w:rPr>
                <w:i/>
                <w:iCs/>
                <w:lang w:val="en-US"/>
              </w:rPr>
              <w:t>f), l), p)</w:t>
            </w:r>
          </w:p>
        </w:tc>
        <w:tc>
          <w:tcPr>
            <w:tcW w:w="1247" w:type="dxa"/>
            <w:tcBorders>
              <w:bottom w:val="single" w:sz="4" w:space="0" w:color="auto"/>
            </w:tcBorders>
            <w:vAlign w:val="center"/>
            <w:tcPrChange w:id="810" w:author="Bogens, Karlis" w:date="2015-11-14T18:17:00Z">
              <w:tcPr>
                <w:tcW w:w="1247" w:type="dxa"/>
                <w:vAlign w:val="center"/>
              </w:tcPr>
            </w:tcPrChange>
          </w:tcPr>
          <w:p w:rsidR="00515D89" w:rsidRPr="00C75358" w:rsidRDefault="00515D89" w:rsidP="007A03FC">
            <w:pPr>
              <w:pStyle w:val="Tabletext"/>
              <w:spacing w:before="0" w:after="0"/>
              <w:jc w:val="center"/>
              <w:rPr>
                <w:lang w:val="en-US"/>
              </w:rPr>
            </w:pPr>
            <w:r w:rsidRPr="00C75358">
              <w:rPr>
                <w:lang w:val="en-US"/>
              </w:rPr>
              <w:t>162.025</w:t>
            </w:r>
          </w:p>
        </w:tc>
        <w:tc>
          <w:tcPr>
            <w:tcW w:w="1248" w:type="dxa"/>
            <w:tcBorders>
              <w:bottom w:val="single" w:sz="4" w:space="0" w:color="auto"/>
            </w:tcBorders>
            <w:vAlign w:val="center"/>
            <w:tcPrChange w:id="811" w:author="Bogens, Karlis" w:date="2015-11-14T18:17:00Z">
              <w:tcPr>
                <w:tcW w:w="1248" w:type="dxa"/>
                <w:vAlign w:val="center"/>
              </w:tcPr>
            </w:tcPrChange>
          </w:tcPr>
          <w:p w:rsidR="00515D89" w:rsidRPr="00C75358" w:rsidRDefault="00515D89" w:rsidP="007A03FC">
            <w:pPr>
              <w:pStyle w:val="Tabletext"/>
              <w:spacing w:before="0" w:after="0"/>
              <w:jc w:val="center"/>
              <w:rPr>
                <w:lang w:val="en-US"/>
              </w:rPr>
            </w:pPr>
            <w:r w:rsidRPr="00C75358">
              <w:rPr>
                <w:lang w:val="en-US"/>
              </w:rPr>
              <w:t>162.025</w:t>
            </w:r>
          </w:p>
        </w:tc>
        <w:tc>
          <w:tcPr>
            <w:tcW w:w="1026" w:type="dxa"/>
            <w:tcBorders>
              <w:bottom w:val="single" w:sz="4" w:space="0" w:color="auto"/>
            </w:tcBorders>
            <w:vAlign w:val="center"/>
            <w:tcPrChange w:id="812" w:author="Bogens, Karlis" w:date="2015-11-14T18:17:00Z">
              <w:tcPr>
                <w:tcW w:w="1021" w:type="dxa"/>
                <w:vAlign w:val="center"/>
              </w:tcPr>
            </w:tcPrChange>
          </w:tcPr>
          <w:p w:rsidR="00515D89" w:rsidRPr="00C75358" w:rsidRDefault="00515D89" w:rsidP="007A03FC">
            <w:pPr>
              <w:pStyle w:val="Tabletext"/>
              <w:spacing w:before="0" w:after="0"/>
              <w:jc w:val="center"/>
              <w:rPr>
                <w:lang w:val="en-US"/>
              </w:rPr>
            </w:pPr>
          </w:p>
        </w:tc>
        <w:tc>
          <w:tcPr>
            <w:tcW w:w="1191" w:type="dxa"/>
            <w:tcBorders>
              <w:bottom w:val="single" w:sz="4" w:space="0" w:color="auto"/>
            </w:tcBorders>
            <w:vAlign w:val="center"/>
            <w:tcPrChange w:id="813"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191" w:type="dxa"/>
            <w:tcBorders>
              <w:bottom w:val="single" w:sz="4" w:space="0" w:color="auto"/>
            </w:tcBorders>
            <w:vAlign w:val="center"/>
            <w:tcPrChange w:id="814" w:author="Bogens, Karlis" w:date="2015-11-14T18:17:00Z">
              <w:tcPr>
                <w:tcW w:w="1191" w:type="dxa"/>
                <w:gridSpan w:val="2"/>
                <w:vAlign w:val="center"/>
              </w:tcPr>
            </w:tcPrChange>
          </w:tcPr>
          <w:p w:rsidR="00515D89" w:rsidRPr="00C75358" w:rsidRDefault="00515D89" w:rsidP="007A03FC">
            <w:pPr>
              <w:pStyle w:val="Tabletext"/>
              <w:spacing w:before="0" w:after="0"/>
              <w:jc w:val="center"/>
              <w:rPr>
                <w:lang w:val="en-US"/>
              </w:rPr>
            </w:pPr>
          </w:p>
        </w:tc>
        <w:tc>
          <w:tcPr>
            <w:tcW w:w="1219" w:type="dxa"/>
            <w:tcBorders>
              <w:bottom w:val="single" w:sz="4" w:space="0" w:color="auto"/>
            </w:tcBorders>
            <w:vAlign w:val="center"/>
            <w:tcPrChange w:id="815" w:author="Bogens, Karlis" w:date="2015-11-14T18:17:00Z">
              <w:tcPr>
                <w:tcW w:w="1219" w:type="dxa"/>
                <w:gridSpan w:val="2"/>
                <w:vAlign w:val="center"/>
              </w:tcPr>
            </w:tcPrChange>
          </w:tcPr>
          <w:p w:rsidR="00515D89" w:rsidRPr="00C75358" w:rsidRDefault="00515D89" w:rsidP="007A03FC">
            <w:pPr>
              <w:pStyle w:val="Tabletext"/>
              <w:spacing w:before="0" w:after="0"/>
              <w:jc w:val="center"/>
              <w:rPr>
                <w:lang w:val="en-US"/>
              </w:rPr>
            </w:pPr>
          </w:p>
        </w:tc>
      </w:tr>
      <w:tr w:rsidR="00515D89" w:rsidRPr="00C75358" w:rsidTr="00E57B2C">
        <w:trPr>
          <w:cantSplit/>
          <w:ins w:id="816" w:author="Turnbull, Karen" w:date="2015-11-17T12:08:00Z"/>
        </w:trPr>
        <w:tc>
          <w:tcPr>
            <w:tcW w:w="9305" w:type="dxa"/>
            <w:gridSpan w:val="8"/>
            <w:tcBorders>
              <w:top w:val="single" w:sz="4" w:space="0" w:color="auto"/>
              <w:left w:val="nil"/>
              <w:bottom w:val="nil"/>
              <w:right w:val="nil"/>
            </w:tcBorders>
          </w:tcPr>
          <w:p w:rsidR="00515D89" w:rsidRPr="00C75358" w:rsidRDefault="00515D89" w:rsidP="007A03FC">
            <w:pPr>
              <w:pStyle w:val="Tablelegend"/>
              <w:rPr>
                <w:ins w:id="817" w:author="Turnbull, Karen" w:date="2015-11-17T12:08:00Z"/>
                <w:lang w:val="en-US"/>
              </w:rPr>
            </w:pPr>
            <w:ins w:id="818" w:author="Bogens, Karlis" w:date="2015-11-14T18:24:00Z">
              <w:r w:rsidRPr="00C75358">
                <w:rPr>
                  <w:lang w:val="en-US"/>
                </w:rPr>
                <w:t>* From 1</w:t>
              </w:r>
            </w:ins>
            <w:ins w:id="819" w:author="Meshkurti, Ana Maria" w:date="2015-11-17T11:21:00Z">
              <w:r w:rsidRPr="00C75358">
                <w:rPr>
                  <w:lang w:val="en-US"/>
                </w:rPr>
                <w:t> </w:t>
              </w:r>
            </w:ins>
            <w:ins w:id="820" w:author="Bogens, Karlis" w:date="2015-11-14T18:24:00Z">
              <w:r w:rsidRPr="00C75358">
                <w:rPr>
                  <w:lang w:val="en-US"/>
                </w:rPr>
                <w:t>January</w:t>
              </w:r>
            </w:ins>
            <w:ins w:id="821" w:author="Meshkurti, Ana Maria" w:date="2015-11-17T11:21:00Z">
              <w:r w:rsidRPr="00C75358">
                <w:rPr>
                  <w:lang w:val="en-US"/>
                </w:rPr>
                <w:t> </w:t>
              </w:r>
            </w:ins>
            <w:ins w:id="822" w:author="Bogens, Karlis" w:date="2015-11-14T18:24:00Z">
              <w:r w:rsidRPr="00C75358">
                <w:rPr>
                  <w:lang w:val="en-US"/>
                </w:rPr>
                <w:t>2019, channel 2027 will be designated ASM</w:t>
              </w:r>
            </w:ins>
            <w:ins w:id="823" w:author="Meshkurti, Ana Maria" w:date="2015-11-17T11:21:00Z">
              <w:r w:rsidRPr="00C75358">
                <w:rPr>
                  <w:lang w:val="en-US"/>
                </w:rPr>
                <w:t> </w:t>
              </w:r>
            </w:ins>
            <w:ins w:id="824" w:author="Bogens, Karlis" w:date="2015-11-14T18:24:00Z">
              <w:r w:rsidRPr="00C75358">
                <w:rPr>
                  <w:lang w:val="en-US"/>
                </w:rPr>
                <w:t>1 and channel 2028 will be designated ASM</w:t>
              </w:r>
            </w:ins>
            <w:ins w:id="825" w:author="Meshkurti, Ana Maria" w:date="2015-11-17T11:21:00Z">
              <w:r w:rsidRPr="00C75358">
                <w:rPr>
                  <w:lang w:val="en-US"/>
                </w:rPr>
                <w:t> </w:t>
              </w:r>
            </w:ins>
            <w:ins w:id="826" w:author="Bogens, Karlis" w:date="2015-11-14T18:24:00Z">
              <w:r w:rsidRPr="00C75358">
                <w:rPr>
                  <w:lang w:val="en-US"/>
                </w:rPr>
                <w:t>2.</w:t>
              </w:r>
            </w:ins>
          </w:p>
        </w:tc>
      </w:tr>
    </w:tbl>
    <w:p w:rsidR="00515D89" w:rsidRPr="000D631A" w:rsidRDefault="00515D89" w:rsidP="00515D89">
      <w:pPr>
        <w:rPr>
          <w:i/>
          <w:iCs/>
          <w:sz w:val="22"/>
          <w:szCs w:val="18"/>
          <w:lang w:val="en-US"/>
        </w:rPr>
      </w:pPr>
      <w:r w:rsidRPr="000D631A">
        <w:rPr>
          <w:i/>
          <w:iCs/>
          <w:sz w:val="22"/>
          <w:szCs w:val="18"/>
          <w:lang w:val="en-US"/>
        </w:rPr>
        <w:t>Editorial note: The note numbering below is provisional and will be aligned during final preparations of the new edition of the Radio Regulations.</w:t>
      </w:r>
    </w:p>
    <w:p w:rsidR="00515D89" w:rsidRPr="00C75358" w:rsidRDefault="00515D89" w:rsidP="00515D89">
      <w:pPr>
        <w:pStyle w:val="Tablelegend"/>
        <w:jc w:val="center"/>
        <w:rPr>
          <w:b/>
          <w:bCs/>
          <w:i/>
          <w:lang w:val="en-US"/>
        </w:rPr>
      </w:pPr>
      <w:r w:rsidRPr="00C75358">
        <w:rPr>
          <w:b/>
          <w:bCs/>
          <w:lang w:val="en-US"/>
        </w:rPr>
        <w:t>Notes referring to the Table</w:t>
      </w:r>
    </w:p>
    <w:p w:rsidR="00515D89" w:rsidRPr="00C75358" w:rsidRDefault="00515D89" w:rsidP="00515D89">
      <w:pPr>
        <w:pStyle w:val="Tablelegend"/>
        <w:rPr>
          <w:i/>
          <w:iCs/>
          <w:lang w:val="en-US"/>
        </w:rPr>
      </w:pPr>
      <w:r w:rsidRPr="00C75358">
        <w:rPr>
          <w:i/>
          <w:iCs/>
          <w:lang w:val="en-US"/>
        </w:rPr>
        <w:t>General notes</w:t>
      </w:r>
    </w:p>
    <w:p w:rsidR="00515D89" w:rsidRPr="00C75358" w:rsidRDefault="00515D89" w:rsidP="00515D89">
      <w:pPr>
        <w:pStyle w:val="Tablelegend"/>
        <w:ind w:left="284" w:hanging="284"/>
        <w:rPr>
          <w:lang w:val="en-US"/>
        </w:rPr>
      </w:pPr>
      <w:r w:rsidRPr="00C75358">
        <w:rPr>
          <w:i/>
          <w:lang w:val="en-US"/>
        </w:rPr>
        <w:t>a)</w:t>
      </w:r>
      <w:r w:rsidRPr="00C75358">
        <w:rPr>
          <w:lang w:val="en-US"/>
        </w:rPr>
        <w:tab/>
        <w:t>Administrations may designate frequencies in the inter-ship, port operations and ship movement services for use by light aircraft and helicopters to communicate with ships or participating coast stations in predominantly maritime support operations under the conditions specified in Nos. </w:t>
      </w:r>
      <w:r w:rsidRPr="00C75358">
        <w:rPr>
          <w:rStyle w:val="Artref"/>
          <w:b/>
          <w:bCs/>
          <w:lang w:val="en-US"/>
        </w:rPr>
        <w:t>51.69</w:t>
      </w:r>
      <w:r w:rsidRPr="00C75358">
        <w:rPr>
          <w:lang w:val="en-US"/>
        </w:rPr>
        <w:t xml:space="preserve">, </w:t>
      </w:r>
      <w:r w:rsidRPr="00C75358">
        <w:rPr>
          <w:rStyle w:val="Artref"/>
          <w:b/>
          <w:bCs/>
          <w:lang w:val="en-US"/>
        </w:rPr>
        <w:t>51.73</w:t>
      </w:r>
      <w:r w:rsidRPr="00C75358">
        <w:rPr>
          <w:lang w:val="en-US"/>
        </w:rPr>
        <w:t xml:space="preserve">, </w:t>
      </w:r>
      <w:r w:rsidRPr="00C75358">
        <w:rPr>
          <w:rStyle w:val="Artref"/>
          <w:b/>
          <w:bCs/>
          <w:lang w:val="en-US"/>
        </w:rPr>
        <w:t>51.74</w:t>
      </w:r>
      <w:r w:rsidRPr="00C75358">
        <w:rPr>
          <w:lang w:val="en-US"/>
        </w:rPr>
        <w:t xml:space="preserve">, </w:t>
      </w:r>
      <w:r w:rsidRPr="00C75358">
        <w:rPr>
          <w:rStyle w:val="Artref"/>
          <w:b/>
          <w:bCs/>
          <w:lang w:val="en-US"/>
        </w:rPr>
        <w:t>51.75</w:t>
      </w:r>
      <w:r w:rsidRPr="00C75358">
        <w:rPr>
          <w:lang w:val="en-US"/>
        </w:rPr>
        <w:t xml:space="preserve">, </w:t>
      </w:r>
      <w:r w:rsidRPr="00C75358">
        <w:rPr>
          <w:rStyle w:val="Artref"/>
          <w:b/>
          <w:bCs/>
          <w:lang w:val="en-US"/>
        </w:rPr>
        <w:t>51.76</w:t>
      </w:r>
      <w:r w:rsidRPr="00C75358">
        <w:rPr>
          <w:lang w:val="en-US"/>
        </w:rPr>
        <w:t xml:space="preserve">, </w:t>
      </w:r>
      <w:r w:rsidRPr="00C75358">
        <w:rPr>
          <w:rStyle w:val="Artref"/>
          <w:b/>
          <w:bCs/>
          <w:lang w:val="en-US"/>
        </w:rPr>
        <w:t>51.77</w:t>
      </w:r>
      <w:r w:rsidRPr="00C75358">
        <w:rPr>
          <w:b/>
          <w:bCs/>
          <w:lang w:val="en-US"/>
        </w:rPr>
        <w:t xml:space="preserve"> </w:t>
      </w:r>
      <w:r w:rsidRPr="00C75358">
        <w:rPr>
          <w:lang w:val="en-US"/>
        </w:rPr>
        <w:t>and </w:t>
      </w:r>
      <w:r w:rsidRPr="00C75358">
        <w:rPr>
          <w:rStyle w:val="Artref"/>
          <w:b/>
          <w:bCs/>
          <w:lang w:val="en-US"/>
        </w:rPr>
        <w:t>51.78</w:t>
      </w:r>
      <w:r w:rsidRPr="00C75358">
        <w:rPr>
          <w:lang w:val="en-US"/>
        </w:rPr>
        <w:t>. However, the use of the channels which are shared with public correspondence shall be subject to prior agreement between interested and affected administrations.</w:t>
      </w:r>
    </w:p>
    <w:p w:rsidR="00515D89" w:rsidRPr="00C75358" w:rsidRDefault="00515D89" w:rsidP="00515D89">
      <w:pPr>
        <w:pStyle w:val="Tablelegend"/>
        <w:ind w:left="284" w:hanging="284"/>
        <w:rPr>
          <w:lang w:val="en-US"/>
        </w:rPr>
      </w:pPr>
      <w:r w:rsidRPr="00C75358">
        <w:rPr>
          <w:i/>
          <w:lang w:val="en-US"/>
        </w:rPr>
        <w:t>b)</w:t>
      </w:r>
      <w:r w:rsidRPr="00C75358">
        <w:rPr>
          <w:lang w:val="en-US"/>
        </w:rPr>
        <w:tab/>
        <w:t>The channels of the present Appendix, with the exception of channels 06, 13, 15, 16, 17, 70, 75 and 76, may also be used for high-speed data and facsimile transmissions, subject to special arrangement between interested and affected administrations.</w:t>
      </w:r>
    </w:p>
    <w:p w:rsidR="00515D89" w:rsidRPr="00C75358" w:rsidRDefault="00515D89" w:rsidP="00515D89">
      <w:pPr>
        <w:pStyle w:val="Tablelegend"/>
        <w:ind w:left="284" w:hanging="284"/>
        <w:rPr>
          <w:lang w:val="en-US"/>
        </w:rPr>
      </w:pPr>
      <w:r w:rsidRPr="00C75358">
        <w:rPr>
          <w:i/>
          <w:lang w:val="en-US"/>
        </w:rPr>
        <w:t>c)</w:t>
      </w:r>
      <w:r w:rsidRPr="00C75358">
        <w:rPr>
          <w:lang w:val="en-US"/>
        </w:rPr>
        <w:tab/>
        <w:t>The channels of the present Appendix, with the exception of channels 06, 13, 15, 16, 17, 70, 75 and 76, may be used for direct-printing telegraphy and data transmission, subject to special arrangement between interested and affected administrations.</w:t>
      </w:r>
      <w:r w:rsidRPr="00C75358">
        <w:rPr>
          <w:sz w:val="16"/>
          <w:szCs w:val="16"/>
          <w:lang w:val="en-US"/>
        </w:rPr>
        <w:t>     (WRC</w:t>
      </w:r>
      <w:r w:rsidRPr="00C75358">
        <w:rPr>
          <w:sz w:val="16"/>
          <w:szCs w:val="16"/>
          <w:lang w:val="en-US"/>
        </w:rPr>
        <w:noBreakHyphen/>
        <w:t>12)</w:t>
      </w:r>
    </w:p>
    <w:p w:rsidR="00515D89" w:rsidRPr="00C75358" w:rsidRDefault="00515D89" w:rsidP="00515D89">
      <w:pPr>
        <w:pStyle w:val="Tablelegend"/>
        <w:ind w:left="284" w:hanging="284"/>
        <w:rPr>
          <w:lang w:val="en-US"/>
        </w:rPr>
      </w:pPr>
      <w:r w:rsidRPr="00C75358">
        <w:rPr>
          <w:i/>
          <w:lang w:val="en-US"/>
        </w:rPr>
        <w:t>d)</w:t>
      </w:r>
      <w:r w:rsidRPr="00C75358">
        <w:rPr>
          <w:lang w:val="en-US"/>
        </w:rPr>
        <w:tab/>
        <w:t>The frequencies in this table may also be used for radiocommunications on inland waterways in accordance with the conditions specified in No. </w:t>
      </w:r>
      <w:r w:rsidRPr="00C75358">
        <w:rPr>
          <w:rStyle w:val="Artref"/>
          <w:b/>
          <w:bCs/>
          <w:lang w:val="en-US"/>
        </w:rPr>
        <w:t>5.226</w:t>
      </w:r>
      <w:r w:rsidRPr="00C75358">
        <w:rPr>
          <w:lang w:val="en-US"/>
        </w:rPr>
        <w:t>.</w:t>
      </w:r>
    </w:p>
    <w:p w:rsidR="00E57B2C" w:rsidRDefault="00E57B2C">
      <w:pPr>
        <w:tabs>
          <w:tab w:val="clear" w:pos="1134"/>
          <w:tab w:val="clear" w:pos="1871"/>
          <w:tab w:val="clear" w:pos="2268"/>
        </w:tabs>
        <w:overflowPunct/>
        <w:autoSpaceDE/>
        <w:autoSpaceDN/>
        <w:adjustRightInd/>
        <w:spacing w:before="0"/>
        <w:textAlignment w:val="auto"/>
        <w:rPr>
          <w:i/>
          <w:sz w:val="20"/>
          <w:lang w:val="en-US"/>
        </w:rPr>
      </w:pPr>
      <w:r>
        <w:rPr>
          <w:i/>
          <w:lang w:val="en-US"/>
        </w:rPr>
        <w:br w:type="page"/>
      </w:r>
    </w:p>
    <w:p w:rsidR="00515D89" w:rsidRPr="00C75358" w:rsidRDefault="00515D89" w:rsidP="00515D89">
      <w:pPr>
        <w:pStyle w:val="Tablelegend"/>
        <w:ind w:left="284" w:hanging="284"/>
        <w:rPr>
          <w:lang w:val="en-US"/>
        </w:rPr>
      </w:pPr>
      <w:r w:rsidRPr="00C75358">
        <w:rPr>
          <w:i/>
          <w:lang w:val="en-US"/>
        </w:rPr>
        <w:lastRenderedPageBreak/>
        <w:t>e)</w:t>
      </w:r>
      <w:r w:rsidRPr="00C75358">
        <w:rPr>
          <w:lang w:val="en-US"/>
        </w:rPr>
        <w:tab/>
        <w:t>Administrations may apply 12.5 kHz channel interleaving on a non-interference basis to 25 kHz channels, in accordance with the most recent version of Recommendation ITU</w:t>
      </w:r>
      <w:r w:rsidRPr="00C75358">
        <w:rPr>
          <w:lang w:val="en-US"/>
        </w:rPr>
        <w:noBreakHyphen/>
        <w:t>R M.1084, provided:</w:t>
      </w:r>
    </w:p>
    <w:p w:rsidR="00515D89" w:rsidRPr="00C75358" w:rsidRDefault="00515D89" w:rsidP="00515D89">
      <w:pPr>
        <w:pStyle w:val="Tablelegend"/>
        <w:ind w:left="567" w:hanging="567"/>
        <w:rPr>
          <w:lang w:val="en-US"/>
        </w:rPr>
      </w:pPr>
      <w:r w:rsidRPr="00C75358">
        <w:rPr>
          <w:lang w:val="en-US"/>
        </w:rPr>
        <w:tab/>
        <w:t>–</w:t>
      </w:r>
      <w:r w:rsidRPr="00C75358">
        <w:rPr>
          <w:lang w:val="en-US"/>
        </w:rPr>
        <w:tab/>
        <w:t>it shall not affect the 25 kHz channels of the present Appendix maritime mobile distress and safety, automatic identification system (AIS), and data exchange frequencies, especially the channels 06, 13, 15, 16, 17, 70, AIS 1 and AIS 2, nor the technical characteristics set forth in Recommendation ITU</w:t>
      </w:r>
      <w:r w:rsidRPr="00C75358">
        <w:rPr>
          <w:lang w:val="en-US"/>
        </w:rPr>
        <w:noBreakHyphen/>
        <w:t>R M.489</w:t>
      </w:r>
      <w:r w:rsidRPr="00C75358">
        <w:rPr>
          <w:lang w:val="en-US"/>
        </w:rPr>
        <w:noBreakHyphen/>
        <w:t>2 for those channels;</w:t>
      </w:r>
    </w:p>
    <w:p w:rsidR="00515D89" w:rsidRPr="00C75358" w:rsidRDefault="00515D89" w:rsidP="00515D89">
      <w:pPr>
        <w:pStyle w:val="Tablelegend"/>
        <w:ind w:left="567" w:hanging="567"/>
        <w:rPr>
          <w:sz w:val="16"/>
          <w:szCs w:val="16"/>
          <w:lang w:val="en-US"/>
        </w:rPr>
      </w:pPr>
      <w:r w:rsidRPr="00C75358">
        <w:rPr>
          <w:lang w:val="en-US"/>
        </w:rPr>
        <w:tab/>
        <w:t>–</w:t>
      </w:r>
      <w:r w:rsidRPr="00C75358">
        <w:rPr>
          <w:lang w:val="en-US"/>
        </w:rPr>
        <w:tab/>
        <w:t>implementation of 12.5 kHz channel interleaving and consequential national requirements shall be subject to coordination with affected administrations.</w:t>
      </w:r>
      <w:r w:rsidRPr="00C75358">
        <w:rPr>
          <w:sz w:val="16"/>
          <w:szCs w:val="16"/>
          <w:lang w:val="en-US"/>
        </w:rPr>
        <w:t>     (WRC</w:t>
      </w:r>
      <w:r w:rsidRPr="00C75358">
        <w:rPr>
          <w:sz w:val="16"/>
          <w:szCs w:val="16"/>
          <w:lang w:val="en-US"/>
        </w:rPr>
        <w:noBreakHyphen/>
        <w:t>12)</w:t>
      </w:r>
    </w:p>
    <w:p w:rsidR="00515D89" w:rsidRPr="00C75358" w:rsidRDefault="00515D89" w:rsidP="00515D89">
      <w:pPr>
        <w:pStyle w:val="Tablelegend"/>
        <w:ind w:left="284" w:hanging="284"/>
        <w:rPr>
          <w:i/>
          <w:iCs/>
          <w:lang w:val="en-US"/>
        </w:rPr>
      </w:pPr>
      <w:r w:rsidRPr="00C75358">
        <w:rPr>
          <w:i/>
          <w:iCs/>
          <w:lang w:val="en-US"/>
        </w:rPr>
        <w:t>Specific notes</w:t>
      </w:r>
    </w:p>
    <w:p w:rsidR="00515D89" w:rsidRPr="00C75358" w:rsidRDefault="00515D89" w:rsidP="00515D89">
      <w:pPr>
        <w:pStyle w:val="Tablelegend"/>
        <w:ind w:left="284" w:hanging="284"/>
        <w:rPr>
          <w:lang w:val="en-US"/>
        </w:rPr>
      </w:pPr>
      <w:r w:rsidRPr="00C75358">
        <w:rPr>
          <w:i/>
          <w:lang w:val="en-US"/>
        </w:rPr>
        <w:t>f)</w:t>
      </w:r>
      <w:r w:rsidRPr="00C75358">
        <w:rPr>
          <w:lang w:val="en-US"/>
        </w:rPr>
        <w:tab/>
        <w:t>The frequencies 156.300 MHz (channel 06), 156.525 MHz (channel 70), 156.800 MHz (channel 16), 161.975 MHz (AIS 1) and 162.025 MHz (AIS 2) may also be used by aircraft stations for the purpose of search and rescue operations and other safety-related communication.</w:t>
      </w:r>
      <w:r w:rsidRPr="00C75358">
        <w:rPr>
          <w:sz w:val="16"/>
          <w:lang w:val="en-US"/>
        </w:rPr>
        <w:t>     (</w:t>
      </w:r>
      <w:r w:rsidRPr="00C75358">
        <w:rPr>
          <w:sz w:val="16"/>
          <w:szCs w:val="16"/>
          <w:lang w:val="en-US"/>
        </w:rPr>
        <w:t>WRC</w:t>
      </w:r>
      <w:r w:rsidRPr="00C75358">
        <w:rPr>
          <w:sz w:val="16"/>
          <w:szCs w:val="16"/>
          <w:lang w:val="en-US"/>
        </w:rPr>
        <w:noBreakHyphen/>
        <w:t>07)</w:t>
      </w:r>
    </w:p>
    <w:p w:rsidR="00515D89" w:rsidRPr="00C75358" w:rsidRDefault="00515D89" w:rsidP="00515D89">
      <w:pPr>
        <w:pStyle w:val="Tablelegend"/>
        <w:ind w:left="284" w:hanging="284"/>
        <w:rPr>
          <w:lang w:val="en-US"/>
        </w:rPr>
      </w:pPr>
      <w:r w:rsidRPr="00C75358">
        <w:rPr>
          <w:i/>
          <w:lang w:val="en-US"/>
        </w:rPr>
        <w:t>g)</w:t>
      </w:r>
      <w:r w:rsidRPr="00C75358">
        <w:rPr>
          <w:lang w:val="en-US"/>
        </w:rPr>
        <w:tab/>
        <w:t>Channels 15 and 17 may also be used for on</w:t>
      </w:r>
      <w:r w:rsidRPr="00C75358">
        <w:rPr>
          <w:lang w:val="en-US"/>
        </w:rPr>
        <w:noBreakHyphen/>
        <w:t>board communications provided the effective radiated power does not exceed 1 W, and subject to the national regulations of the administration concerned when these channels are used in its territorial waters.</w:t>
      </w:r>
    </w:p>
    <w:p w:rsidR="00515D89" w:rsidRPr="00C75358" w:rsidRDefault="00515D89" w:rsidP="00515D89">
      <w:pPr>
        <w:pStyle w:val="Tablelegend"/>
        <w:ind w:left="284" w:hanging="284"/>
        <w:rPr>
          <w:lang w:val="en-US"/>
        </w:rPr>
      </w:pPr>
      <w:r w:rsidRPr="00C75358">
        <w:rPr>
          <w:i/>
          <w:lang w:val="en-US"/>
        </w:rPr>
        <w:t>h)</w:t>
      </w:r>
      <w:r w:rsidRPr="00C75358">
        <w:rPr>
          <w:lang w:val="en-US"/>
        </w:rPr>
        <w:tab/>
        <w:t>Within the European Maritime Area and in Canada, these frequencies (channels 10, 67, 73) may also be used, if so required, by the individual administrations concerned, for communication between ship stations, aircraft stations and participating land stations engaged in coordinated search and rescue and anti-pollution operations in local areas, under the conditions specified in Nos. </w:t>
      </w:r>
      <w:r w:rsidRPr="00C75358">
        <w:rPr>
          <w:rStyle w:val="Artref"/>
          <w:b/>
          <w:bCs/>
          <w:lang w:val="en-US"/>
        </w:rPr>
        <w:t>51.69</w:t>
      </w:r>
      <w:r w:rsidRPr="00C75358">
        <w:rPr>
          <w:lang w:val="en-US"/>
        </w:rPr>
        <w:t xml:space="preserve">, </w:t>
      </w:r>
      <w:r w:rsidRPr="00C75358">
        <w:rPr>
          <w:rStyle w:val="Artref"/>
          <w:b/>
          <w:bCs/>
          <w:lang w:val="en-US"/>
        </w:rPr>
        <w:t>51.73</w:t>
      </w:r>
      <w:r w:rsidRPr="00C75358">
        <w:rPr>
          <w:lang w:val="en-US"/>
        </w:rPr>
        <w:t xml:space="preserve">, </w:t>
      </w:r>
      <w:r w:rsidRPr="00C75358">
        <w:rPr>
          <w:rStyle w:val="Artref"/>
          <w:b/>
          <w:bCs/>
          <w:lang w:val="en-US"/>
        </w:rPr>
        <w:t>51.74</w:t>
      </w:r>
      <w:r w:rsidRPr="00C75358">
        <w:rPr>
          <w:lang w:val="en-US"/>
        </w:rPr>
        <w:t xml:space="preserve">, </w:t>
      </w:r>
      <w:r w:rsidRPr="00C75358">
        <w:rPr>
          <w:rStyle w:val="Artref"/>
          <w:b/>
          <w:bCs/>
          <w:lang w:val="en-US"/>
        </w:rPr>
        <w:t>51.75</w:t>
      </w:r>
      <w:r w:rsidRPr="00C75358">
        <w:rPr>
          <w:lang w:val="en-US"/>
        </w:rPr>
        <w:t xml:space="preserve">, </w:t>
      </w:r>
      <w:r w:rsidRPr="00C75358">
        <w:rPr>
          <w:rStyle w:val="Artref"/>
          <w:b/>
          <w:bCs/>
          <w:lang w:val="en-US"/>
        </w:rPr>
        <w:t>51.76</w:t>
      </w:r>
      <w:r w:rsidRPr="00C75358">
        <w:rPr>
          <w:lang w:val="en-US"/>
        </w:rPr>
        <w:t xml:space="preserve">, </w:t>
      </w:r>
      <w:r w:rsidRPr="00C75358">
        <w:rPr>
          <w:rStyle w:val="Artref"/>
          <w:b/>
          <w:bCs/>
          <w:lang w:val="en-US"/>
        </w:rPr>
        <w:t>51.77</w:t>
      </w:r>
      <w:r w:rsidRPr="00C75358">
        <w:rPr>
          <w:lang w:val="en-US"/>
        </w:rPr>
        <w:t xml:space="preserve"> and </w:t>
      </w:r>
      <w:r w:rsidRPr="00C75358">
        <w:rPr>
          <w:rStyle w:val="Artref"/>
          <w:b/>
          <w:bCs/>
          <w:lang w:val="en-US"/>
        </w:rPr>
        <w:t>51.78</w:t>
      </w:r>
      <w:r w:rsidRPr="00C75358">
        <w:rPr>
          <w:lang w:val="en-US"/>
        </w:rPr>
        <w:t>.</w:t>
      </w:r>
    </w:p>
    <w:p w:rsidR="00515D89" w:rsidRPr="00C75358" w:rsidRDefault="00515D89" w:rsidP="00515D89">
      <w:pPr>
        <w:pStyle w:val="Tablelegend"/>
        <w:ind w:left="284" w:hanging="284"/>
        <w:rPr>
          <w:lang w:val="en-US"/>
        </w:rPr>
      </w:pPr>
      <w:r w:rsidRPr="00C75358">
        <w:rPr>
          <w:i/>
          <w:lang w:val="en-US"/>
        </w:rPr>
        <w:t>i)</w:t>
      </w:r>
      <w:r w:rsidRPr="00C75358">
        <w:rPr>
          <w:lang w:val="en-US"/>
        </w:rPr>
        <w:tab/>
        <w:t>The preferred first three frequencies for the purpose indicated in Note </w:t>
      </w:r>
      <w:r w:rsidRPr="00C75358">
        <w:rPr>
          <w:i/>
          <w:lang w:val="en-US"/>
        </w:rPr>
        <w:t>a)</w:t>
      </w:r>
      <w:r w:rsidRPr="00C75358">
        <w:rPr>
          <w:lang w:val="en-US"/>
        </w:rPr>
        <w:t xml:space="preserve"> are 156.450 MHz (channel 09), 156.625 MHz (channel 72) and 156.675 MHz (channel 73).</w:t>
      </w:r>
    </w:p>
    <w:p w:rsidR="00515D89" w:rsidRPr="00C75358" w:rsidRDefault="00515D89" w:rsidP="00515D89">
      <w:pPr>
        <w:pStyle w:val="Tablelegend"/>
        <w:ind w:left="284" w:hanging="284"/>
        <w:rPr>
          <w:lang w:val="en-US"/>
        </w:rPr>
      </w:pPr>
      <w:r w:rsidRPr="00C75358">
        <w:rPr>
          <w:i/>
          <w:lang w:val="en-US"/>
        </w:rPr>
        <w:t>j)</w:t>
      </w:r>
      <w:r w:rsidRPr="00C75358">
        <w:rPr>
          <w:lang w:val="en-US"/>
        </w:rPr>
        <w:tab/>
        <w:t>Channel 70 is to be used exclusively for digital selective calling for distress, safety and calling.</w:t>
      </w:r>
    </w:p>
    <w:p w:rsidR="00515D89" w:rsidRPr="00C75358" w:rsidRDefault="00515D89" w:rsidP="00515D89">
      <w:pPr>
        <w:pStyle w:val="Tablelegend"/>
        <w:ind w:left="284" w:hanging="284"/>
        <w:rPr>
          <w:lang w:val="en-US"/>
        </w:rPr>
      </w:pPr>
      <w:r w:rsidRPr="00C75358">
        <w:rPr>
          <w:i/>
          <w:lang w:val="en-US"/>
        </w:rPr>
        <w:t>k)</w:t>
      </w:r>
      <w:r w:rsidRPr="00C75358">
        <w:rPr>
          <w:lang w:val="en-US"/>
        </w:rPr>
        <w:tab/>
        <w:t>Channel 13 is designated for use on a worldwide basis as a navigation safety communication channel, primarily for intership navigation safety communications. It may also be used for the ship movement and port operations service subject to the national regulations of the administrations concerned.</w:t>
      </w:r>
    </w:p>
    <w:p w:rsidR="00515D89" w:rsidRPr="00C75358" w:rsidRDefault="00515D89" w:rsidP="00515D89">
      <w:pPr>
        <w:pStyle w:val="Tablelegend"/>
        <w:ind w:left="284" w:hanging="284"/>
        <w:rPr>
          <w:lang w:val="en-US"/>
        </w:rPr>
      </w:pPr>
      <w:r w:rsidRPr="00C75358">
        <w:rPr>
          <w:i/>
          <w:lang w:val="en-US"/>
        </w:rPr>
        <w:t>l)</w:t>
      </w:r>
      <w:r w:rsidRPr="00C75358">
        <w:rPr>
          <w:lang w:val="en-US"/>
        </w:rPr>
        <w:tab/>
        <w:t>These channels (AIS 1 and AIS 2) are used for an automatic identification system (AIS) capable of providing worldwide operation, unless other frequencies are designated on a regional basis for this purpose. Such use should be in accordance with the most recent version of Recommendation ITU</w:t>
      </w:r>
      <w:r w:rsidRPr="00C75358">
        <w:rPr>
          <w:lang w:val="en-US"/>
        </w:rPr>
        <w:noBreakHyphen/>
        <w:t>R</w:t>
      </w:r>
      <w:r>
        <w:rPr>
          <w:lang w:val="en-US"/>
        </w:rPr>
        <w:t> </w:t>
      </w:r>
      <w:r w:rsidRPr="00C75358">
        <w:rPr>
          <w:lang w:val="en-US"/>
        </w:rPr>
        <w:t>M.1371.</w:t>
      </w:r>
      <w:r w:rsidRPr="00C75358">
        <w:rPr>
          <w:sz w:val="16"/>
          <w:lang w:val="en-US"/>
        </w:rPr>
        <w:t>     (</w:t>
      </w:r>
      <w:r w:rsidRPr="00C75358">
        <w:rPr>
          <w:sz w:val="16"/>
          <w:szCs w:val="16"/>
          <w:lang w:val="en-US"/>
        </w:rPr>
        <w:t>WRC</w:t>
      </w:r>
      <w:r w:rsidRPr="00C75358">
        <w:rPr>
          <w:sz w:val="16"/>
          <w:szCs w:val="16"/>
          <w:lang w:val="en-US"/>
        </w:rPr>
        <w:noBreakHyphen/>
        <w:t>07)</w:t>
      </w:r>
    </w:p>
    <w:p w:rsidR="00515D89" w:rsidRPr="00C75358" w:rsidRDefault="00515D89" w:rsidP="00515D89">
      <w:pPr>
        <w:pStyle w:val="Tablelegend"/>
        <w:ind w:left="284" w:hanging="284"/>
        <w:rPr>
          <w:ins w:id="827" w:author="Bogens, Karlis" w:date="2015-11-14T18:32:00Z"/>
          <w:lang w:val="en-US"/>
        </w:rPr>
      </w:pPr>
      <w:r w:rsidRPr="00C75358">
        <w:rPr>
          <w:i/>
          <w:lang w:val="en-US"/>
        </w:rPr>
        <w:t>m)</w:t>
      </w:r>
      <w:r w:rsidRPr="00C75358">
        <w:rPr>
          <w:lang w:val="en-US"/>
        </w:rPr>
        <w:tab/>
        <w:t>These channels may be operated as single frequency channels, subject to coordination with affected administrations.</w:t>
      </w:r>
      <w:ins w:id="828" w:author="Pavlenko, Kseniia" w:date="2015-11-16T16:46:00Z">
        <w:r w:rsidRPr="00C75358">
          <w:rPr>
            <w:lang w:val="en-US"/>
          </w:rPr>
          <w:t xml:space="preserve"> </w:t>
        </w:r>
      </w:ins>
      <w:ins w:id="829" w:author="Bogens, Karlis" w:date="2015-11-14T18:32:00Z">
        <w:r w:rsidRPr="00C75358">
          <w:rPr>
            <w:lang w:val="en-US"/>
          </w:rPr>
          <w:t>The following conditions apply for single frequency usage:</w:t>
        </w:r>
      </w:ins>
    </w:p>
    <w:p w:rsidR="00515D89" w:rsidRPr="00C75358" w:rsidRDefault="00515D89" w:rsidP="00515D89">
      <w:pPr>
        <w:pStyle w:val="Tablelegend"/>
        <w:tabs>
          <w:tab w:val="clear" w:pos="1134"/>
          <w:tab w:val="left" w:pos="308"/>
        </w:tabs>
        <w:ind w:left="567" w:hanging="567"/>
        <w:rPr>
          <w:ins w:id="830" w:author="Bogens, Karlis" w:date="2015-11-14T18:32:00Z"/>
          <w:lang w:val="en-US"/>
        </w:rPr>
      </w:pPr>
      <w:ins w:id="831" w:author="Fernandez Jimenez, Virginia" w:date="2015-11-16T11:12:00Z">
        <w:r w:rsidRPr="008A18B8">
          <w:rPr>
            <w:lang w:val="en-US"/>
          </w:rPr>
          <w:tab/>
        </w:r>
      </w:ins>
      <w:ins w:id="832" w:author="Ruepp, Rowena" w:date="2015-11-16T16:58:00Z">
        <w:r w:rsidRPr="008A18B8">
          <w:rPr>
            <w:lang w:val="en-US"/>
          </w:rPr>
          <w:t>–</w:t>
        </w:r>
      </w:ins>
      <w:ins w:id="833" w:author="Fernandez Jimenez, Virginia" w:date="2015-11-16T11:10:00Z">
        <w:r w:rsidRPr="008A18B8">
          <w:rPr>
            <w:lang w:val="en-US"/>
          </w:rPr>
          <w:tab/>
        </w:r>
      </w:ins>
      <w:ins w:id="834" w:author="Bogens, Karlis" w:date="2015-11-14T18:32:00Z">
        <w:r w:rsidRPr="008A18B8">
          <w:rPr>
            <w:lang w:val="en-US"/>
          </w:rPr>
          <w:t xml:space="preserve">The lower frequency portion of these channels </w:t>
        </w:r>
        <w:r w:rsidRPr="00C75358">
          <w:rPr>
            <w:lang w:val="en-US"/>
          </w:rPr>
          <w:t xml:space="preserve">may be operated as single frequency channels by ship and coast stations. </w:t>
        </w:r>
      </w:ins>
    </w:p>
    <w:p w:rsidR="00515D89" w:rsidRPr="008A18B8" w:rsidRDefault="00515D89" w:rsidP="00515D89">
      <w:pPr>
        <w:pStyle w:val="Tablelegend"/>
        <w:tabs>
          <w:tab w:val="clear" w:pos="1134"/>
          <w:tab w:val="left" w:pos="308"/>
        </w:tabs>
        <w:ind w:left="567" w:hanging="567"/>
        <w:rPr>
          <w:ins w:id="835" w:author="Bogens, Karlis" w:date="2015-11-14T18:32:00Z"/>
          <w:lang w:val="en-US"/>
        </w:rPr>
      </w:pPr>
      <w:ins w:id="836" w:author="Ruepp, Rowena" w:date="2015-11-16T16:59:00Z">
        <w:r w:rsidRPr="00C75358">
          <w:rPr>
            <w:lang w:val="en-US"/>
          </w:rPr>
          <w:tab/>
        </w:r>
      </w:ins>
      <w:ins w:id="837" w:author="Ruepp, Rowena" w:date="2015-11-16T16:58:00Z">
        <w:r w:rsidRPr="00C75358">
          <w:rPr>
            <w:lang w:val="en-US"/>
          </w:rPr>
          <w:t>–</w:t>
        </w:r>
      </w:ins>
      <w:ins w:id="838" w:author="Fernandez Jimenez, Virginia" w:date="2015-11-16T11:10:00Z">
        <w:r w:rsidRPr="00C75358">
          <w:rPr>
            <w:lang w:val="en-US"/>
          </w:rPr>
          <w:tab/>
        </w:r>
      </w:ins>
      <w:ins w:id="839" w:author="Bogens, Karlis" w:date="2015-11-14T18:32:00Z">
        <w:r w:rsidRPr="00C75358">
          <w:rPr>
            <w:lang w:val="en-US"/>
          </w:rPr>
          <w:t>Transmission using the upper frequency portion of these channels is limited to coast stations.</w:t>
        </w:r>
      </w:ins>
    </w:p>
    <w:p w:rsidR="00515D89" w:rsidRPr="008A18B8" w:rsidRDefault="00515D89" w:rsidP="00515D89">
      <w:pPr>
        <w:pStyle w:val="Tablelegend"/>
        <w:tabs>
          <w:tab w:val="clear" w:pos="1134"/>
          <w:tab w:val="left" w:pos="308"/>
        </w:tabs>
        <w:ind w:left="567" w:hanging="567"/>
        <w:rPr>
          <w:ins w:id="840" w:author="Bogens, Karlis" w:date="2015-11-14T18:32:00Z"/>
          <w:lang w:val="en-US"/>
        </w:rPr>
      </w:pPr>
      <w:ins w:id="841" w:author="Fernandez Jimenez, Virginia" w:date="2015-11-16T11:12:00Z">
        <w:r w:rsidRPr="008A18B8">
          <w:rPr>
            <w:lang w:val="en-US"/>
          </w:rPr>
          <w:tab/>
        </w:r>
      </w:ins>
      <w:ins w:id="842" w:author="Ruepp, Rowena" w:date="2015-11-16T16:58:00Z">
        <w:r w:rsidRPr="008A18B8">
          <w:rPr>
            <w:lang w:val="en-US"/>
          </w:rPr>
          <w:t>–</w:t>
        </w:r>
      </w:ins>
      <w:ins w:id="843" w:author="Fernandez Jimenez, Virginia" w:date="2015-11-16T11:10:00Z">
        <w:r w:rsidRPr="008A18B8">
          <w:rPr>
            <w:lang w:val="en-US"/>
          </w:rPr>
          <w:tab/>
        </w:r>
      </w:ins>
      <w:ins w:id="844" w:author="Bogens, Karlis" w:date="2015-11-14T18:32:00Z">
        <w:r w:rsidRPr="008A18B8">
          <w:rPr>
            <w:lang w:val="en-US"/>
          </w:rPr>
          <w:t>If permitted by administrations and specified by national regulations, the upper frequency portion of these channels may be used by ship stations for transmission. All precautions should be taken to avoid harmful interference to channels AIS</w:t>
        </w:r>
      </w:ins>
      <w:ins w:id="845" w:author="Meshkurti, Ana Maria" w:date="2015-11-17T11:21:00Z">
        <w:r w:rsidRPr="008A18B8">
          <w:rPr>
            <w:lang w:val="en-US"/>
          </w:rPr>
          <w:t> </w:t>
        </w:r>
      </w:ins>
      <w:ins w:id="846" w:author="Bogens, Karlis" w:date="2015-11-14T18:32:00Z">
        <w:r w:rsidRPr="008A18B8">
          <w:rPr>
            <w:lang w:val="en-US"/>
          </w:rPr>
          <w:t>1, AIS</w:t>
        </w:r>
      </w:ins>
      <w:ins w:id="847" w:author="Meshkurti, Ana Maria" w:date="2015-11-17T11:21:00Z">
        <w:r w:rsidRPr="008A18B8">
          <w:rPr>
            <w:lang w:val="en-US"/>
          </w:rPr>
          <w:t> </w:t>
        </w:r>
      </w:ins>
      <w:ins w:id="848" w:author="Bogens, Karlis" w:date="2015-11-14T18:32:00Z">
        <w:r w:rsidRPr="008A18B8">
          <w:rPr>
            <w:lang w:val="en-US"/>
          </w:rPr>
          <w:t>2, 2027* and 2028*.</w:t>
        </w:r>
      </w:ins>
      <w:r w:rsidRPr="00081A38">
        <w:rPr>
          <w:sz w:val="16"/>
          <w:szCs w:val="16"/>
          <w:lang w:val="en-US"/>
        </w:rPr>
        <w:t>     (WRC</w:t>
      </w:r>
      <w:r w:rsidRPr="00081A38">
        <w:rPr>
          <w:sz w:val="16"/>
          <w:szCs w:val="16"/>
          <w:lang w:val="en-US"/>
        </w:rPr>
        <w:noBreakHyphen/>
      </w:r>
      <w:del w:id="849" w:author="Fernandez Jimenez, Virginia" w:date="2015-11-16T11:10:00Z">
        <w:r w:rsidRPr="00081A38" w:rsidDel="00367D3B">
          <w:rPr>
            <w:sz w:val="16"/>
            <w:szCs w:val="16"/>
            <w:lang w:val="en-US"/>
          </w:rPr>
          <w:delText>07</w:delText>
        </w:r>
      </w:del>
      <w:ins w:id="850" w:author="Bogens, Karlis" w:date="2015-11-14T18:32:00Z">
        <w:r w:rsidRPr="00081A38">
          <w:rPr>
            <w:sz w:val="16"/>
            <w:szCs w:val="16"/>
            <w:lang w:val="en-US"/>
          </w:rPr>
          <w:t>15</w:t>
        </w:r>
      </w:ins>
      <w:r w:rsidRPr="00081A38">
        <w:rPr>
          <w:sz w:val="16"/>
          <w:szCs w:val="16"/>
          <w:lang w:val="en-US"/>
        </w:rPr>
        <w:t>)</w:t>
      </w:r>
    </w:p>
    <w:p w:rsidR="00515D89" w:rsidRPr="008A18B8" w:rsidRDefault="00515D89" w:rsidP="00515D89">
      <w:pPr>
        <w:pStyle w:val="Tablelegend"/>
        <w:ind w:left="284" w:hanging="284"/>
        <w:rPr>
          <w:lang w:val="en-US"/>
        </w:rPr>
      </w:pPr>
      <w:r>
        <w:rPr>
          <w:lang w:val="en-US"/>
        </w:rPr>
        <w:tab/>
      </w:r>
      <w:ins w:id="851" w:author="Bogens, Karlis" w:date="2015-11-14T18:32:00Z">
        <w:r w:rsidRPr="008A18B8">
          <w:rPr>
            <w:lang w:val="en-US"/>
          </w:rPr>
          <w:t>* From 1</w:t>
        </w:r>
      </w:ins>
      <w:ins w:id="852" w:author="Meshkurti, Ana Maria" w:date="2015-11-17T11:21:00Z">
        <w:r w:rsidRPr="008A18B8">
          <w:rPr>
            <w:lang w:val="en-US"/>
          </w:rPr>
          <w:t> </w:t>
        </w:r>
      </w:ins>
      <w:ins w:id="853" w:author="Bogens, Karlis" w:date="2015-11-14T18:32:00Z">
        <w:r w:rsidRPr="008A18B8">
          <w:rPr>
            <w:lang w:val="en-US"/>
          </w:rPr>
          <w:t>January</w:t>
        </w:r>
      </w:ins>
      <w:ins w:id="854" w:author="Meshkurti, Ana Maria" w:date="2015-11-17T11:21:00Z">
        <w:r w:rsidRPr="008A18B8">
          <w:rPr>
            <w:lang w:val="en-US"/>
          </w:rPr>
          <w:t> </w:t>
        </w:r>
      </w:ins>
      <w:ins w:id="855" w:author="Bogens, Karlis" w:date="2015-11-14T18:32:00Z">
        <w:r w:rsidRPr="008A18B8">
          <w:rPr>
            <w:lang w:val="en-US"/>
          </w:rPr>
          <w:t>2019, channel 2027 will be designated ASM</w:t>
        </w:r>
      </w:ins>
      <w:ins w:id="856" w:author="Meshkurti, Ana Maria" w:date="2015-11-17T11:21:00Z">
        <w:r w:rsidRPr="008A18B8">
          <w:rPr>
            <w:lang w:val="en-US"/>
          </w:rPr>
          <w:t> </w:t>
        </w:r>
      </w:ins>
      <w:ins w:id="857" w:author="Bogens, Karlis" w:date="2015-11-14T18:32:00Z">
        <w:r w:rsidRPr="008A18B8">
          <w:rPr>
            <w:lang w:val="en-US"/>
          </w:rPr>
          <w:t>1 and channel 2028 will be designated ASM</w:t>
        </w:r>
      </w:ins>
      <w:ins w:id="858" w:author="Meshkurti, Ana Maria" w:date="2015-11-17T11:21:00Z">
        <w:r w:rsidRPr="008A18B8">
          <w:rPr>
            <w:lang w:val="en-US"/>
          </w:rPr>
          <w:t> </w:t>
        </w:r>
      </w:ins>
      <w:ins w:id="859" w:author="Bogens, Karlis" w:date="2015-11-14T18:32:00Z">
        <w:r w:rsidRPr="008A18B8">
          <w:rPr>
            <w:lang w:val="en-US"/>
          </w:rPr>
          <w:t>2.</w:t>
        </w:r>
      </w:ins>
    </w:p>
    <w:p w:rsidR="00515D89" w:rsidRPr="00C75358" w:rsidRDefault="00515D89" w:rsidP="00515D89">
      <w:pPr>
        <w:pStyle w:val="Tablelegend"/>
        <w:ind w:left="284" w:hanging="284"/>
        <w:rPr>
          <w:lang w:val="en-US"/>
        </w:rPr>
      </w:pPr>
      <w:r w:rsidRPr="00C75358">
        <w:rPr>
          <w:i/>
          <w:lang w:val="en-US"/>
        </w:rPr>
        <w:t>n)</w:t>
      </w:r>
      <w:r w:rsidRPr="00C75358">
        <w:rPr>
          <w:lang w:val="en-US"/>
        </w:rPr>
        <w:tab/>
        <w:t>With the exception of AIS, the use of these channels (75 and 76) should be restricted to navigation-related communications only and all precautions should be taken to avoid harmful interference to channel 16, by limiting the output power to 1 W.</w:t>
      </w:r>
      <w:r w:rsidRPr="00C75358">
        <w:rPr>
          <w:sz w:val="16"/>
          <w:szCs w:val="16"/>
          <w:lang w:val="en-US"/>
        </w:rPr>
        <w:t>     (WRC</w:t>
      </w:r>
      <w:r w:rsidRPr="00C75358">
        <w:rPr>
          <w:sz w:val="16"/>
          <w:szCs w:val="16"/>
          <w:lang w:val="en-US"/>
        </w:rPr>
        <w:noBreakHyphen/>
        <w:t>12)</w:t>
      </w:r>
    </w:p>
    <w:p w:rsidR="00E57B2C" w:rsidRDefault="00E57B2C">
      <w:pPr>
        <w:tabs>
          <w:tab w:val="clear" w:pos="1134"/>
          <w:tab w:val="clear" w:pos="1871"/>
          <w:tab w:val="clear" w:pos="2268"/>
        </w:tabs>
        <w:overflowPunct/>
        <w:autoSpaceDE/>
        <w:autoSpaceDN/>
        <w:adjustRightInd/>
        <w:spacing w:before="0"/>
        <w:textAlignment w:val="auto"/>
        <w:rPr>
          <w:i/>
          <w:sz w:val="20"/>
          <w:lang w:val="en-US"/>
        </w:rPr>
      </w:pPr>
      <w:r>
        <w:rPr>
          <w:i/>
          <w:lang w:val="en-US"/>
        </w:rPr>
        <w:br w:type="page"/>
      </w:r>
    </w:p>
    <w:p w:rsidR="00515D89" w:rsidRPr="00C75358" w:rsidRDefault="00515D89" w:rsidP="00515D89">
      <w:pPr>
        <w:pStyle w:val="Tablelegend"/>
        <w:ind w:left="284" w:hanging="284"/>
        <w:rPr>
          <w:iCs/>
          <w:sz w:val="12"/>
          <w:szCs w:val="16"/>
          <w:lang w:val="en-US"/>
        </w:rPr>
      </w:pPr>
      <w:r w:rsidRPr="00C75358">
        <w:rPr>
          <w:i/>
          <w:lang w:val="en-US"/>
        </w:rPr>
        <w:lastRenderedPageBreak/>
        <w:t>o)</w:t>
      </w:r>
      <w:r w:rsidRPr="00C75358">
        <w:rPr>
          <w:i/>
          <w:lang w:val="en-US"/>
        </w:rPr>
        <w:tab/>
      </w:r>
      <w:r w:rsidRPr="00C75358">
        <w:rPr>
          <w:iCs/>
          <w:sz w:val="16"/>
          <w:szCs w:val="16"/>
          <w:lang w:val="en-US"/>
        </w:rPr>
        <w:t>(</w:t>
      </w:r>
      <w:r w:rsidRPr="00C75358">
        <w:rPr>
          <w:sz w:val="16"/>
          <w:szCs w:val="16"/>
          <w:lang w:val="en-US"/>
        </w:rPr>
        <w:t xml:space="preserve">SUP - </w:t>
      </w:r>
      <w:r w:rsidRPr="00C75358">
        <w:rPr>
          <w:iCs/>
          <w:sz w:val="16"/>
          <w:szCs w:val="16"/>
          <w:lang w:val="en-US"/>
        </w:rPr>
        <w:t>WRC</w:t>
      </w:r>
      <w:r w:rsidRPr="00C75358">
        <w:rPr>
          <w:iCs/>
          <w:sz w:val="16"/>
          <w:szCs w:val="16"/>
          <w:lang w:val="en-US"/>
        </w:rPr>
        <w:noBreakHyphen/>
        <w:t>12)</w:t>
      </w:r>
    </w:p>
    <w:p w:rsidR="00515D89" w:rsidRPr="00C75358" w:rsidRDefault="00515D89" w:rsidP="00515D89">
      <w:pPr>
        <w:pStyle w:val="Tablelegend"/>
        <w:ind w:left="284" w:hanging="284"/>
        <w:rPr>
          <w:sz w:val="16"/>
          <w:lang w:val="en-US"/>
        </w:rPr>
      </w:pPr>
      <w:r w:rsidRPr="00C75358">
        <w:rPr>
          <w:i/>
          <w:lang w:val="en-US"/>
        </w:rPr>
        <w:t>p)</w:t>
      </w:r>
      <w:r w:rsidRPr="00C75358">
        <w:rPr>
          <w:lang w:val="en-US"/>
        </w:rPr>
        <w:tab/>
        <w:t>Additionally, AIS 1 and AIS 2 may be used by the mobile-satellite service (Earth-to-space) for the reception of AIS transmissions from ships.</w:t>
      </w:r>
      <w:r w:rsidRPr="00C75358">
        <w:rPr>
          <w:sz w:val="16"/>
          <w:lang w:val="en-US"/>
        </w:rPr>
        <w:t>     (</w:t>
      </w:r>
      <w:r w:rsidRPr="00C75358">
        <w:rPr>
          <w:sz w:val="16"/>
          <w:szCs w:val="16"/>
          <w:lang w:val="en-US" w:eastAsia="ja-JP"/>
        </w:rPr>
        <w:t>WRC</w:t>
      </w:r>
      <w:r w:rsidRPr="00C75358">
        <w:rPr>
          <w:sz w:val="16"/>
          <w:szCs w:val="16"/>
          <w:lang w:val="en-US" w:eastAsia="ja-JP"/>
        </w:rPr>
        <w:noBreakHyphen/>
        <w:t>07)</w:t>
      </w:r>
    </w:p>
    <w:p w:rsidR="00515D89" w:rsidRPr="00C75358" w:rsidRDefault="00515D89" w:rsidP="00515D89">
      <w:pPr>
        <w:pStyle w:val="Tablelegend"/>
        <w:ind w:left="284" w:hanging="284"/>
        <w:rPr>
          <w:sz w:val="16"/>
          <w:lang w:val="en-US"/>
        </w:rPr>
      </w:pPr>
      <w:r w:rsidRPr="00C75358">
        <w:rPr>
          <w:i/>
          <w:lang w:val="en-US"/>
        </w:rPr>
        <w:t>q)</w:t>
      </w:r>
      <w:r w:rsidRPr="00C75358">
        <w:rPr>
          <w:lang w:val="en-US"/>
        </w:rPr>
        <w:tab/>
        <w:t>When using these channels (10 and 11), all precautions should be taken to avoid harmful interference to channel 70.</w:t>
      </w:r>
      <w:r w:rsidRPr="00C75358">
        <w:rPr>
          <w:sz w:val="16"/>
          <w:lang w:val="en-US"/>
        </w:rPr>
        <w:t>     (</w:t>
      </w:r>
      <w:r w:rsidRPr="00C75358">
        <w:rPr>
          <w:sz w:val="16"/>
          <w:szCs w:val="16"/>
          <w:lang w:val="en-US"/>
        </w:rPr>
        <w:t>WRC</w:t>
      </w:r>
      <w:r w:rsidRPr="00C75358">
        <w:rPr>
          <w:sz w:val="16"/>
          <w:szCs w:val="16"/>
          <w:lang w:val="en-US"/>
        </w:rPr>
        <w:noBreakHyphen/>
        <w:t>07)</w:t>
      </w:r>
    </w:p>
    <w:p w:rsidR="00515D89" w:rsidRPr="00C75358" w:rsidRDefault="00515D89" w:rsidP="00515D89">
      <w:pPr>
        <w:pStyle w:val="Tablelegend"/>
        <w:ind w:left="284" w:hanging="284"/>
        <w:rPr>
          <w:lang w:val="en-US"/>
        </w:rPr>
      </w:pPr>
      <w:r w:rsidRPr="00C75358">
        <w:rPr>
          <w:i/>
          <w:iCs/>
          <w:lang w:val="en-US"/>
        </w:rPr>
        <w:t>r)</w:t>
      </w:r>
      <w:r w:rsidRPr="00C75358">
        <w:rPr>
          <w:lang w:val="en-US"/>
        </w:rPr>
        <w:tab/>
        <w:t>In the maritime mobile service, this frequency is reserved for experimental use for future applications or systems (e.g. new AIS applications, man over board systems, etc.). If authorized by administrations for experimental use, the operation shall not cause harmful interference to, or claim protection from, stations operating in the fixed and mobile services.</w:t>
      </w:r>
      <w:r w:rsidRPr="00C75358">
        <w:rPr>
          <w:sz w:val="16"/>
          <w:szCs w:val="16"/>
          <w:lang w:val="en-US"/>
        </w:rPr>
        <w:t>     (WRC</w:t>
      </w:r>
      <w:r w:rsidRPr="00C75358">
        <w:rPr>
          <w:sz w:val="16"/>
          <w:szCs w:val="16"/>
          <w:lang w:val="en-US"/>
        </w:rPr>
        <w:noBreakHyphen/>
        <w:t>12)</w:t>
      </w:r>
    </w:p>
    <w:p w:rsidR="00515D89" w:rsidRPr="00C75358" w:rsidRDefault="00515D89" w:rsidP="00515D89">
      <w:pPr>
        <w:pStyle w:val="Tablelegend"/>
        <w:ind w:left="284" w:hanging="284"/>
        <w:rPr>
          <w:lang w:val="en-US"/>
        </w:rPr>
      </w:pPr>
      <w:r w:rsidRPr="00C75358">
        <w:rPr>
          <w:i/>
          <w:iCs/>
          <w:lang w:val="en-US"/>
        </w:rPr>
        <w:t>s)</w:t>
      </w:r>
      <w:r w:rsidRPr="00C75358">
        <w:rPr>
          <w:lang w:val="en-US"/>
        </w:rPr>
        <w:tab/>
        <w:t>Channels 75 and 76 are also allocated to the mobile-satellite service (Earth-to-space) for the reception of long-range AIS broadcast messages from ships (Message 27; see the most recent version of Recommendation ITU</w:t>
      </w:r>
      <w:r w:rsidRPr="00C75358">
        <w:rPr>
          <w:lang w:val="en-US"/>
        </w:rPr>
        <w:noBreakHyphen/>
        <w:t>R M.1371).</w:t>
      </w:r>
      <w:r w:rsidRPr="00C75358">
        <w:rPr>
          <w:sz w:val="16"/>
          <w:szCs w:val="16"/>
          <w:lang w:val="en-US"/>
        </w:rPr>
        <w:t>     (WRC</w:t>
      </w:r>
      <w:r w:rsidRPr="00C75358">
        <w:rPr>
          <w:sz w:val="16"/>
          <w:szCs w:val="16"/>
          <w:lang w:val="en-US"/>
        </w:rPr>
        <w:noBreakHyphen/>
        <w:t>12)</w:t>
      </w:r>
    </w:p>
    <w:p w:rsidR="00515D89" w:rsidRPr="00C75358" w:rsidDel="00A228BC" w:rsidRDefault="00515D89" w:rsidP="00515D89">
      <w:pPr>
        <w:pStyle w:val="Tablelegend"/>
        <w:ind w:left="284" w:hanging="284"/>
        <w:rPr>
          <w:del w:id="860" w:author="Fernandez Jimenez, Virginia" w:date="2015-11-16T11:14:00Z"/>
          <w:lang w:val="en-US"/>
        </w:rPr>
      </w:pPr>
      <w:del w:id="861" w:author="Fernandez Jimenez, Virginia" w:date="2015-11-16T11:14:00Z">
        <w:r w:rsidRPr="00C75358" w:rsidDel="00A228BC">
          <w:rPr>
            <w:i/>
            <w:iCs/>
            <w:lang w:val="en-US"/>
          </w:rPr>
          <w:delText>t)</w:delText>
        </w:r>
        <w:r w:rsidRPr="00C75358" w:rsidDel="00A228BC">
          <w:rPr>
            <w:lang w:val="en-US"/>
          </w:rPr>
          <w:tab/>
          <w:delText>Until 1 January 2017, in Regions 1 and 3, the existing duplex channels 78, 19, 79 and 20 can continue to be assigned. These channels may be operated as single-frequency channels, subject to coordination with affected administrations. From that date, these channels shall only be assigned as single-frequency channels. However, existing duplex channel assignments may be preserved for coast stations and retained for vessels, subject to coordination with affected administrations.</w:delText>
        </w:r>
        <w:r w:rsidRPr="00C75358" w:rsidDel="00A228BC">
          <w:rPr>
            <w:sz w:val="16"/>
            <w:szCs w:val="16"/>
            <w:lang w:val="en-US"/>
          </w:rPr>
          <w:delText>     (WRC</w:delText>
        </w:r>
        <w:r w:rsidRPr="00C75358" w:rsidDel="00A228BC">
          <w:rPr>
            <w:sz w:val="16"/>
            <w:szCs w:val="16"/>
            <w:lang w:val="en-US"/>
          </w:rPr>
          <w:noBreakHyphen/>
          <w:delText>12)</w:delText>
        </w:r>
      </w:del>
    </w:p>
    <w:p w:rsidR="00515D89" w:rsidRPr="00C75358" w:rsidDel="00A228BC" w:rsidRDefault="00515D89" w:rsidP="00515D89">
      <w:pPr>
        <w:pStyle w:val="Tablelegend"/>
        <w:ind w:left="284" w:hanging="284"/>
        <w:rPr>
          <w:del w:id="862" w:author="Fernandez Jimenez, Virginia" w:date="2015-11-16T11:14:00Z"/>
          <w:lang w:val="en-US"/>
        </w:rPr>
      </w:pPr>
      <w:del w:id="863" w:author="Fernandez Jimenez, Virginia" w:date="2015-11-16T11:14:00Z">
        <w:r w:rsidRPr="00C75358" w:rsidDel="00A228BC">
          <w:rPr>
            <w:i/>
            <w:iCs/>
            <w:lang w:val="en-US"/>
          </w:rPr>
          <w:delText>u)</w:delText>
        </w:r>
        <w:r w:rsidRPr="00C75358" w:rsidDel="00A228BC">
          <w:rPr>
            <w:lang w:val="en-US"/>
          </w:rPr>
          <w:tab/>
          <w:delText>In Region 2, these channels may be operated as single-frequency channels, subject to coordination with affected administrations.</w:delText>
        </w:r>
        <w:r w:rsidRPr="00C75358" w:rsidDel="00A228BC">
          <w:rPr>
            <w:sz w:val="16"/>
            <w:szCs w:val="16"/>
            <w:lang w:val="en-US"/>
          </w:rPr>
          <w:delText>     (WRC</w:delText>
        </w:r>
        <w:r w:rsidRPr="00C75358" w:rsidDel="00A228BC">
          <w:rPr>
            <w:sz w:val="16"/>
            <w:szCs w:val="16"/>
            <w:lang w:val="en-US"/>
          </w:rPr>
          <w:noBreakHyphen/>
          <w:delText>12)</w:delText>
        </w:r>
      </w:del>
    </w:p>
    <w:p w:rsidR="00515D89" w:rsidRPr="00C75358" w:rsidDel="00A228BC" w:rsidRDefault="00515D89" w:rsidP="00515D89">
      <w:pPr>
        <w:pStyle w:val="Tablelegend"/>
        <w:ind w:left="284" w:hanging="284"/>
        <w:rPr>
          <w:del w:id="864" w:author="Fernandez Jimenez, Virginia" w:date="2015-11-16T11:14:00Z"/>
          <w:lang w:val="en-US"/>
        </w:rPr>
      </w:pPr>
      <w:del w:id="865" w:author="Fernandez Jimenez, Virginia" w:date="2015-11-16T11:14:00Z">
        <w:r w:rsidRPr="00C75358" w:rsidDel="00A228BC">
          <w:rPr>
            <w:i/>
            <w:iCs/>
            <w:lang w:val="en-US"/>
          </w:rPr>
          <w:delText>v)</w:delText>
        </w:r>
        <w:r w:rsidRPr="00C75358" w:rsidDel="00A228BC">
          <w:rPr>
            <w:lang w:val="en-US"/>
          </w:rPr>
          <w:tab/>
          <w:delText>After 1 January 2017, in the Netherlands, these channels may continue to be operated as duplex frequency channels, subject to coordination with affected administrations.</w:delText>
        </w:r>
        <w:r w:rsidRPr="00C75358" w:rsidDel="00A228BC">
          <w:rPr>
            <w:sz w:val="16"/>
            <w:szCs w:val="16"/>
            <w:lang w:val="en-US"/>
          </w:rPr>
          <w:delText>     (WRC</w:delText>
        </w:r>
        <w:r w:rsidRPr="00C75358" w:rsidDel="00A228BC">
          <w:rPr>
            <w:sz w:val="16"/>
            <w:szCs w:val="16"/>
            <w:lang w:val="en-US"/>
          </w:rPr>
          <w:noBreakHyphen/>
          <w:delText>12)</w:delText>
        </w:r>
      </w:del>
    </w:p>
    <w:p w:rsidR="00515D89" w:rsidRPr="00C75358" w:rsidRDefault="00515D89" w:rsidP="00515D89">
      <w:pPr>
        <w:pStyle w:val="Tablelegend"/>
        <w:keepNext/>
        <w:ind w:left="284" w:hanging="284"/>
        <w:rPr>
          <w:lang w:val="en-US"/>
        </w:rPr>
      </w:pPr>
      <w:r w:rsidRPr="00C75358">
        <w:rPr>
          <w:i/>
          <w:iCs/>
          <w:lang w:val="en-US"/>
        </w:rPr>
        <w:t>w)</w:t>
      </w:r>
      <w:r w:rsidRPr="00C75358">
        <w:rPr>
          <w:lang w:val="en-US"/>
        </w:rPr>
        <w:tab/>
        <w:t>In Regions 1 and 3:</w:t>
      </w:r>
    </w:p>
    <w:p w:rsidR="00515D89" w:rsidRPr="00C75358" w:rsidRDefault="00515D89" w:rsidP="00515D89">
      <w:pPr>
        <w:pStyle w:val="Tablelegend"/>
        <w:ind w:left="284" w:hanging="284"/>
        <w:rPr>
          <w:ins w:id="866" w:author="Bogens, Karlis" w:date="2015-11-16T09:12:00Z"/>
          <w:lang w:val="en-US"/>
        </w:rPr>
      </w:pPr>
      <w:r w:rsidRPr="00C75358">
        <w:rPr>
          <w:lang w:val="en-US"/>
        </w:rPr>
        <w:tab/>
        <w:t>Until 1 January 2017, the frequency bands 157.</w:t>
      </w:r>
      <w:del w:id="867" w:author="Bogens, Karlis" w:date="2015-11-16T09:53:00Z">
        <w:r w:rsidRPr="00C75358" w:rsidDel="00430F9D">
          <w:rPr>
            <w:lang w:val="en-US"/>
          </w:rPr>
          <w:delText>025</w:delText>
        </w:r>
      </w:del>
      <w:ins w:id="868" w:author="Bogens, Karlis" w:date="2015-11-16T09:53:00Z">
        <w:r w:rsidRPr="00C75358">
          <w:rPr>
            <w:lang w:val="en-US"/>
          </w:rPr>
          <w:t>200</w:t>
        </w:r>
      </w:ins>
      <w:r w:rsidRPr="00C75358">
        <w:rPr>
          <w:lang w:val="en-US"/>
        </w:rPr>
        <w:t>-157.325 MHz and 161.</w:t>
      </w:r>
      <w:del w:id="869" w:author="Bogens, Karlis" w:date="2015-11-16T09:53:00Z">
        <w:r w:rsidRPr="00C75358" w:rsidDel="00430F9D">
          <w:rPr>
            <w:lang w:val="en-US"/>
          </w:rPr>
          <w:delText>625</w:delText>
        </w:r>
      </w:del>
      <w:ins w:id="870" w:author="Bogens, Karlis" w:date="2015-11-16T09:53:00Z">
        <w:r w:rsidRPr="00C75358">
          <w:rPr>
            <w:lang w:val="en-US"/>
          </w:rPr>
          <w:t>800</w:t>
        </w:r>
      </w:ins>
      <w:r w:rsidRPr="00C75358">
        <w:rPr>
          <w:lang w:val="en-US"/>
        </w:rPr>
        <w:t xml:space="preserve">-161.925 MHz (corresponding to channels: </w:t>
      </w:r>
      <w:del w:id="871" w:author="Bogens, Karlis" w:date="2015-11-16T09:51:00Z">
        <w:r w:rsidRPr="00C75358" w:rsidDel="00430F9D">
          <w:rPr>
            <w:lang w:val="en-US"/>
          </w:rPr>
          <w:delText xml:space="preserve">80, 21, 81, 22, 82, 23, 83, </w:delText>
        </w:r>
      </w:del>
      <w:r w:rsidRPr="00C75358">
        <w:rPr>
          <w:lang w:val="en-US"/>
        </w:rPr>
        <w:t>24, 84, 25, 85, 26</w:t>
      </w:r>
      <w:ins w:id="872" w:author="Fernandez Jimenez, Virginia" w:date="2015-11-16T14:53:00Z">
        <w:r w:rsidRPr="00C75358">
          <w:rPr>
            <w:lang w:val="en-US"/>
          </w:rPr>
          <w:t xml:space="preserve"> </w:t>
        </w:r>
      </w:ins>
      <w:ins w:id="873" w:author="Bogens, Karlis" w:date="2015-11-16T09:51:00Z">
        <w:r w:rsidRPr="00C75358">
          <w:rPr>
            <w:lang w:val="en-US"/>
          </w:rPr>
          <w:t>and</w:t>
        </w:r>
      </w:ins>
      <w:del w:id="874" w:author="Bogens, Karlis" w:date="2015-11-16T09:51:00Z">
        <w:r w:rsidRPr="00C75358" w:rsidDel="00430F9D">
          <w:rPr>
            <w:lang w:val="en-US"/>
          </w:rPr>
          <w:delText>,</w:delText>
        </w:r>
      </w:del>
      <w:r w:rsidRPr="00C75358">
        <w:rPr>
          <w:lang w:val="en-US"/>
        </w:rPr>
        <w:t xml:space="preserve"> 86) may be used for</w:t>
      </w:r>
      <w:del w:id="875" w:author="Bogens, Karlis" w:date="2015-11-16T09:30:00Z">
        <w:r w:rsidRPr="00C75358" w:rsidDel="00116488">
          <w:rPr>
            <w:lang w:val="en-US"/>
          </w:rPr>
          <w:delText xml:space="preserve"> new technologies</w:delText>
        </w:r>
      </w:del>
      <w:ins w:id="876" w:author="Bogens, Karlis" w:date="2015-11-16T09:30:00Z">
        <w:r w:rsidRPr="00C75358">
          <w:rPr>
            <w:lang w:val="en-US"/>
          </w:rPr>
          <w:t xml:space="preserve"> digitally modulated emissions</w:t>
        </w:r>
      </w:ins>
      <w:r w:rsidRPr="00C75358">
        <w:rPr>
          <w:lang w:val="en-US"/>
        </w:rPr>
        <w:t xml:space="preserve">, subject to coordination with affected administrations. Stations using these channels or frequency bands for </w:t>
      </w:r>
      <w:del w:id="877" w:author="Bogens, Karlis" w:date="2015-11-16T09:31:00Z">
        <w:r w:rsidRPr="00C75358" w:rsidDel="001B213B">
          <w:rPr>
            <w:lang w:val="en-US"/>
          </w:rPr>
          <w:delText xml:space="preserve">new technologies </w:delText>
        </w:r>
      </w:del>
      <w:ins w:id="878" w:author="Bogens, Karlis" w:date="2015-11-16T09:31:00Z">
        <w:r w:rsidRPr="00C75358">
          <w:rPr>
            <w:lang w:val="en-US"/>
          </w:rPr>
          <w:t xml:space="preserve">digitally modulated emissions </w:t>
        </w:r>
      </w:ins>
      <w:r w:rsidRPr="00C75358">
        <w:rPr>
          <w:lang w:val="en-US"/>
        </w:rPr>
        <w:t>shall not cause harmful interference to, or claim protection from, other stations operating in accordance with Article </w:t>
      </w:r>
      <w:r w:rsidRPr="00C75358">
        <w:rPr>
          <w:b/>
          <w:bCs/>
          <w:lang w:val="en-US"/>
        </w:rPr>
        <w:t>5</w:t>
      </w:r>
      <w:r w:rsidRPr="00C75358">
        <w:rPr>
          <w:lang w:val="en-US"/>
        </w:rPr>
        <w:t>.</w:t>
      </w:r>
    </w:p>
    <w:p w:rsidR="00515D89" w:rsidRPr="00C75358" w:rsidRDefault="00515D89" w:rsidP="00515D89">
      <w:pPr>
        <w:pStyle w:val="Tablelegend"/>
        <w:ind w:left="284" w:hanging="284"/>
        <w:rPr>
          <w:ins w:id="879" w:author="Bogens, Karlis" w:date="2015-11-14T19:08:00Z"/>
          <w:sz w:val="16"/>
          <w:szCs w:val="16"/>
          <w:lang w:val="en-US"/>
        </w:rPr>
      </w:pPr>
      <w:r w:rsidRPr="00C75358">
        <w:rPr>
          <w:lang w:val="en-US"/>
        </w:rPr>
        <w:tab/>
      </w:r>
      <w:del w:id="880" w:author="Bogens, Karlis" w:date="2015-11-14T18:39:00Z">
        <w:r w:rsidRPr="00C75358" w:rsidDel="00AB55C7">
          <w:rPr>
            <w:lang w:val="en-US"/>
          </w:rPr>
          <w:delText>From 1 January 2017, the frequency bands 157.025</w:delText>
        </w:r>
        <w:r w:rsidRPr="00C75358" w:rsidDel="00AB55C7">
          <w:rPr>
            <w:lang w:val="en-US"/>
          </w:rPr>
          <w:noBreakHyphen/>
          <w:delText>157.325 MHz and 161.625-161.925 MHz (corresponding to channels: 80, 21, 81, 22, 82, 23, 83, 24, 84, 25, 85, 26, 86) are identified for the utilization of the digital systems described in the most recent version of Recommendation ITU</w:delText>
        </w:r>
        <w:r w:rsidRPr="00C75358" w:rsidDel="00AB55C7">
          <w:rPr>
            <w:lang w:val="en-US"/>
          </w:rPr>
          <w:noBreakHyphen/>
          <w:delText>R M.1842. These frequency bands could also be used for analogue modulation described in the most recent version of Recommendation ITU</w:delText>
        </w:r>
        <w:r w:rsidRPr="00C75358" w:rsidDel="00AB55C7">
          <w:rPr>
            <w:lang w:val="en-US"/>
          </w:rPr>
          <w:noBreakHyphen/>
          <w:delText>R M.1084 by an administration that wishes to do so, subject to not claiming protection from other stations in the maritime mobile service using digitally modulated emissions and subject to coordination with affected administrations.</w:delText>
        </w:r>
      </w:del>
    </w:p>
    <w:p w:rsidR="00515D89" w:rsidRPr="00C75358" w:rsidRDefault="00515D89" w:rsidP="00515D89">
      <w:pPr>
        <w:pStyle w:val="Tablelegend"/>
        <w:ind w:left="284" w:hanging="284"/>
        <w:rPr>
          <w:lang w:val="en-US"/>
        </w:rPr>
      </w:pPr>
      <w:ins w:id="881" w:author="Bogens, Karlis" w:date="2015-11-14T19:08:00Z">
        <w:r w:rsidRPr="00C75358">
          <w:rPr>
            <w:lang w:val="en-US"/>
          </w:rPr>
          <w:tab/>
          <w:t>From 1 January 2017, the frequency bands 157.200</w:t>
        </w:r>
        <w:r w:rsidRPr="00C75358">
          <w:rPr>
            <w:lang w:val="en-US"/>
          </w:rPr>
          <w:noBreakHyphen/>
          <w:t>157.325 MHz and 161.800-161.925 MHz (corresponding to channels: 24, 84, 25, 85, 26 and 86) are identified for the utilization of the VHF Data Exchange System (VDES) described in the most recent version of Recommendation ITU</w:t>
        </w:r>
        <w:r w:rsidRPr="00C75358">
          <w:rPr>
            <w:lang w:val="en-US"/>
          </w:rPr>
          <w:noBreakHyphen/>
          <w:t>R M.2092.</w:t>
        </w:r>
        <w:r w:rsidRPr="00C75358">
          <w:rPr>
            <w:sz w:val="16"/>
            <w:szCs w:val="16"/>
            <w:lang w:val="en-US"/>
          </w:rPr>
          <w:t> </w:t>
        </w:r>
        <w:r w:rsidRPr="00C75358">
          <w:rPr>
            <w:lang w:val="en-US"/>
          </w:rPr>
          <w:t xml:space="preserve">These frequency bands </w:t>
        </w:r>
        <w:r w:rsidRPr="00C75358">
          <w:rPr>
            <w:lang w:val="en-US" w:eastAsia="ja-JP"/>
          </w:rPr>
          <w:t xml:space="preserve">may </w:t>
        </w:r>
        <w:r w:rsidRPr="00C75358">
          <w:rPr>
            <w:lang w:val="en-US"/>
          </w:rPr>
          <w:t>also be used for analogue modulation described in the most recent version of Recommendation ITU</w:t>
        </w:r>
        <w:r w:rsidRPr="00C75358">
          <w:rPr>
            <w:lang w:val="en-US"/>
          </w:rPr>
          <w:noBreakHyphen/>
          <w:t xml:space="preserve">R M.1084 by an administration that wishes to do so, subject to not </w:t>
        </w:r>
        <w:r w:rsidRPr="00C75358">
          <w:rPr>
            <w:lang w:val="en-US" w:eastAsia="ja-JP"/>
          </w:rPr>
          <w:t>causing harmful interference to</w:t>
        </w:r>
      </w:ins>
      <w:ins w:id="882" w:author="Murphy, Margaret" w:date="2015-11-19T12:48:00Z">
        <w:r>
          <w:rPr>
            <w:lang w:val="en-US" w:eastAsia="ja-JP"/>
          </w:rPr>
          <w:t>,</w:t>
        </w:r>
      </w:ins>
      <w:ins w:id="883" w:author="Bogens, Karlis" w:date="2015-11-14T19:08:00Z">
        <w:r w:rsidRPr="00C75358">
          <w:rPr>
            <w:lang w:val="en-US" w:eastAsia="ja-JP"/>
          </w:rPr>
          <w:t xml:space="preserve"> or</w:t>
        </w:r>
        <w:r w:rsidRPr="00C75358">
          <w:rPr>
            <w:lang w:val="en-US"/>
          </w:rPr>
          <w:t xml:space="preserve"> claiming protection from other stations in the maritime mobile service</w:t>
        </w:r>
        <w:r w:rsidRPr="00C75358">
          <w:rPr>
            <w:lang w:val="en-US" w:eastAsia="ja-JP"/>
          </w:rPr>
          <w:t xml:space="preserve"> </w:t>
        </w:r>
        <w:r w:rsidRPr="00C75358">
          <w:rPr>
            <w:lang w:val="en-US"/>
          </w:rPr>
          <w:t>using digitally modulated emissions and subject to coordination with affected administrations.</w:t>
        </w:r>
      </w:ins>
      <w:r w:rsidRPr="00C75358">
        <w:rPr>
          <w:sz w:val="16"/>
          <w:szCs w:val="16"/>
          <w:lang w:val="en-US"/>
        </w:rPr>
        <w:t>     (WRC</w:t>
      </w:r>
      <w:r w:rsidRPr="00C75358">
        <w:rPr>
          <w:sz w:val="16"/>
          <w:szCs w:val="16"/>
          <w:lang w:val="en-US"/>
        </w:rPr>
        <w:noBreakHyphen/>
      </w:r>
      <w:del w:id="884" w:author="Turnbull, Karen" w:date="2015-11-17T12:39:00Z">
        <w:r w:rsidRPr="00C75358" w:rsidDel="00034BBF">
          <w:rPr>
            <w:sz w:val="16"/>
            <w:szCs w:val="16"/>
            <w:lang w:val="en-US"/>
          </w:rPr>
          <w:delText>1</w:delText>
        </w:r>
      </w:del>
      <w:del w:id="885" w:author="Bogens, Karlis" w:date="2015-11-14T19:09:00Z">
        <w:r w:rsidRPr="00C75358" w:rsidDel="00ED118C">
          <w:rPr>
            <w:sz w:val="16"/>
            <w:szCs w:val="16"/>
            <w:lang w:val="en-US"/>
          </w:rPr>
          <w:delText>2</w:delText>
        </w:r>
      </w:del>
      <w:ins w:id="886" w:author="Turnbull, Karen" w:date="2015-11-17T12:39:00Z">
        <w:r>
          <w:rPr>
            <w:sz w:val="16"/>
            <w:szCs w:val="16"/>
            <w:lang w:val="en-US"/>
          </w:rPr>
          <w:t>1</w:t>
        </w:r>
      </w:ins>
      <w:ins w:id="887" w:author="Bogens, Karlis" w:date="2015-11-14T19:09:00Z">
        <w:r w:rsidRPr="00C75358">
          <w:rPr>
            <w:sz w:val="16"/>
            <w:szCs w:val="16"/>
            <w:lang w:val="en-US"/>
          </w:rPr>
          <w:t>5</w:t>
        </w:r>
      </w:ins>
      <w:r w:rsidRPr="00C75358">
        <w:rPr>
          <w:sz w:val="16"/>
          <w:szCs w:val="16"/>
          <w:lang w:val="en-US"/>
        </w:rPr>
        <w:t>)</w:t>
      </w:r>
    </w:p>
    <w:p w:rsidR="00515D89" w:rsidRPr="00C75358" w:rsidRDefault="00515D89" w:rsidP="00515D89">
      <w:pPr>
        <w:pStyle w:val="Tablelegend"/>
        <w:ind w:left="510" w:hanging="510"/>
        <w:rPr>
          <w:lang w:val="en-US"/>
        </w:rPr>
      </w:pPr>
      <w:r w:rsidRPr="00C75358">
        <w:rPr>
          <w:i/>
          <w:iCs/>
          <w:lang w:val="en-US"/>
        </w:rPr>
        <w:t>ww)</w:t>
      </w:r>
      <w:r w:rsidRPr="00C75358">
        <w:rPr>
          <w:lang w:val="en-US"/>
        </w:rPr>
        <w:tab/>
        <w:t>In Region 2, the frequency bands 157.200-157.325 and 161.800-161.925 MHz (corresponding to channels: 24, 84, 25, 85, 26 and 86) are designated for digitally modulated emissions in accordance with the most recent version of Recommendation ITU</w:t>
      </w:r>
      <w:r w:rsidRPr="00C75358">
        <w:rPr>
          <w:lang w:val="en-US"/>
        </w:rPr>
        <w:noBreakHyphen/>
        <w:t>R M.1842.</w:t>
      </w:r>
    </w:p>
    <w:p w:rsidR="00E57B2C" w:rsidRDefault="00E57B2C">
      <w:pPr>
        <w:tabs>
          <w:tab w:val="clear" w:pos="1134"/>
          <w:tab w:val="clear" w:pos="1871"/>
          <w:tab w:val="clear" w:pos="2268"/>
        </w:tabs>
        <w:overflowPunct/>
        <w:autoSpaceDE/>
        <w:autoSpaceDN/>
        <w:adjustRightInd/>
        <w:spacing w:before="0"/>
        <w:textAlignment w:val="auto"/>
        <w:rPr>
          <w:i/>
          <w:iCs/>
          <w:sz w:val="20"/>
          <w:lang w:val="en-US"/>
        </w:rPr>
      </w:pPr>
      <w:r>
        <w:rPr>
          <w:i/>
          <w:iCs/>
          <w:lang w:val="en-US"/>
        </w:rPr>
        <w:br w:type="page"/>
      </w:r>
    </w:p>
    <w:p w:rsidR="00515D89" w:rsidRPr="00C75358" w:rsidRDefault="00515D89" w:rsidP="00515D89">
      <w:pPr>
        <w:pStyle w:val="Tablelegend"/>
        <w:ind w:left="510" w:hanging="510"/>
        <w:rPr>
          <w:lang w:val="en-US"/>
        </w:rPr>
      </w:pPr>
      <w:r w:rsidRPr="00C75358">
        <w:rPr>
          <w:i/>
          <w:iCs/>
          <w:lang w:val="en-US"/>
        </w:rPr>
        <w:lastRenderedPageBreak/>
        <w:tab/>
      </w:r>
      <w:ins w:id="888" w:author="Bogens, Karlis" w:date="2015-11-14T19:11:00Z">
        <w:r w:rsidRPr="00C75358">
          <w:rPr>
            <w:iCs/>
            <w:lang w:val="en-US"/>
          </w:rPr>
          <w:t>In Canada and Barbados, from 1</w:t>
        </w:r>
      </w:ins>
      <w:ins w:id="889" w:author="Meshkurti, Ana Maria" w:date="2015-11-17T11:22:00Z">
        <w:r w:rsidRPr="00C75358">
          <w:rPr>
            <w:iCs/>
            <w:lang w:val="en-US"/>
          </w:rPr>
          <w:t> </w:t>
        </w:r>
      </w:ins>
      <w:ins w:id="890" w:author="Bogens, Karlis" w:date="2015-11-14T19:11:00Z">
        <w:r w:rsidRPr="00C75358">
          <w:rPr>
            <w:iCs/>
            <w:lang w:val="en-US"/>
          </w:rPr>
          <w:t>January</w:t>
        </w:r>
      </w:ins>
      <w:ins w:id="891" w:author="Meshkurti, Ana Maria" w:date="2015-11-17T11:22:00Z">
        <w:r w:rsidRPr="00C75358">
          <w:rPr>
            <w:iCs/>
            <w:lang w:val="en-US"/>
          </w:rPr>
          <w:t> </w:t>
        </w:r>
      </w:ins>
      <w:ins w:id="892" w:author="Bogens, Karlis" w:date="2015-11-14T19:11:00Z">
        <w:r w:rsidRPr="00C75358">
          <w:rPr>
            <w:iCs/>
            <w:lang w:val="en-US"/>
          </w:rPr>
          <w:t>2019 the frequency bands 157.200-157.275 and 161.800-161.875</w:t>
        </w:r>
      </w:ins>
      <w:ins w:id="893" w:author="Meshkurti, Ana Maria" w:date="2015-11-17T11:22:00Z">
        <w:r w:rsidRPr="00C75358">
          <w:rPr>
            <w:iCs/>
            <w:lang w:val="en-US"/>
          </w:rPr>
          <w:t> </w:t>
        </w:r>
      </w:ins>
      <w:ins w:id="894" w:author="Bogens, Karlis" w:date="2015-11-14T19:11:00Z">
        <w:r w:rsidRPr="00C75358">
          <w:rPr>
            <w:iCs/>
            <w:lang w:val="en-US"/>
          </w:rPr>
          <w:t xml:space="preserve">MHz </w:t>
        </w:r>
        <w:r w:rsidRPr="00C75358">
          <w:rPr>
            <w:lang w:val="en-US"/>
          </w:rPr>
          <w:t xml:space="preserve">(corresponding to channels: 24, 84, 25 and 85) </w:t>
        </w:r>
        <w:r w:rsidRPr="00C75358">
          <w:rPr>
            <w:iCs/>
            <w:lang w:val="en-US"/>
          </w:rPr>
          <w:t xml:space="preserve">may be used for </w:t>
        </w:r>
        <w:r w:rsidRPr="00C75358">
          <w:rPr>
            <w:color w:val="FF0000"/>
            <w:lang w:val="en-US"/>
          </w:rPr>
          <w:t>digitally modulated emissions</w:t>
        </w:r>
        <w:r w:rsidRPr="00C75358">
          <w:rPr>
            <w:iCs/>
            <w:lang w:val="en-US"/>
          </w:rPr>
          <w:t>, such as those described in the most recent version of Recommendation ITU</w:t>
        </w:r>
      </w:ins>
      <w:ins w:id="895" w:author="Turnbull, Karen" w:date="2015-11-17T12:40:00Z">
        <w:r>
          <w:rPr>
            <w:iCs/>
            <w:lang w:val="en-US"/>
          </w:rPr>
          <w:noBreakHyphen/>
        </w:r>
      </w:ins>
      <w:ins w:id="896" w:author="Bogens, Karlis" w:date="2015-11-14T19:11:00Z">
        <w:r w:rsidRPr="00C75358">
          <w:rPr>
            <w:iCs/>
            <w:lang w:val="en-US"/>
          </w:rPr>
          <w:t>R</w:t>
        </w:r>
      </w:ins>
      <w:ins w:id="897" w:author="Turnbull, Karen" w:date="2015-11-17T12:40:00Z">
        <w:r>
          <w:rPr>
            <w:iCs/>
            <w:lang w:val="en-US"/>
          </w:rPr>
          <w:t> </w:t>
        </w:r>
      </w:ins>
      <w:ins w:id="898" w:author="Bogens, Karlis" w:date="2015-11-14T19:11:00Z">
        <w:r w:rsidRPr="00C75358">
          <w:rPr>
            <w:iCs/>
            <w:lang w:val="en-US"/>
          </w:rPr>
          <w:t>M.2092</w:t>
        </w:r>
      </w:ins>
      <w:ins w:id="899" w:author="Murphy, Margaret" w:date="2015-11-19T12:49:00Z">
        <w:r>
          <w:rPr>
            <w:iCs/>
            <w:lang w:val="en-US"/>
          </w:rPr>
          <w:t>,</w:t>
        </w:r>
      </w:ins>
      <w:ins w:id="900" w:author="Bogens, Karlis" w:date="2015-11-14T19:11:00Z">
        <w:r w:rsidRPr="00C75358">
          <w:rPr>
            <w:iCs/>
            <w:lang w:val="en-US"/>
          </w:rPr>
          <w:t xml:space="preserve"> subject to coordination with affected administrations.</w:t>
        </w:r>
      </w:ins>
      <w:r w:rsidRPr="00C75358">
        <w:rPr>
          <w:sz w:val="16"/>
          <w:szCs w:val="16"/>
          <w:lang w:val="en-US"/>
        </w:rPr>
        <w:t>     (WRC</w:t>
      </w:r>
      <w:r w:rsidRPr="00C75358">
        <w:rPr>
          <w:sz w:val="16"/>
          <w:szCs w:val="16"/>
          <w:lang w:val="en-US"/>
        </w:rPr>
        <w:noBreakHyphen/>
      </w:r>
      <w:del w:id="901" w:author="Turnbull, Karen" w:date="2015-11-17T12:41:00Z">
        <w:r w:rsidRPr="00C75358" w:rsidDel="00034BBF">
          <w:rPr>
            <w:sz w:val="16"/>
            <w:szCs w:val="16"/>
            <w:lang w:val="en-US"/>
          </w:rPr>
          <w:delText>1</w:delText>
        </w:r>
      </w:del>
      <w:del w:id="902" w:author="Bogens, Karlis" w:date="2015-11-14T19:11:00Z">
        <w:r w:rsidRPr="00C75358" w:rsidDel="00ED118C">
          <w:rPr>
            <w:sz w:val="16"/>
            <w:szCs w:val="16"/>
            <w:lang w:val="en-US"/>
          </w:rPr>
          <w:delText>2</w:delText>
        </w:r>
      </w:del>
      <w:ins w:id="903" w:author="Turnbull, Karen" w:date="2015-11-17T12:41:00Z">
        <w:r>
          <w:rPr>
            <w:sz w:val="16"/>
            <w:szCs w:val="16"/>
            <w:lang w:val="en-US"/>
          </w:rPr>
          <w:t>1</w:t>
        </w:r>
      </w:ins>
      <w:ins w:id="904" w:author="Bogens, Karlis" w:date="2015-11-14T19:11:00Z">
        <w:r w:rsidRPr="00C75358">
          <w:rPr>
            <w:sz w:val="16"/>
            <w:szCs w:val="16"/>
            <w:lang w:val="en-US"/>
          </w:rPr>
          <w:t>5</w:t>
        </w:r>
      </w:ins>
      <w:r w:rsidRPr="00C75358">
        <w:rPr>
          <w:sz w:val="16"/>
          <w:szCs w:val="16"/>
          <w:lang w:val="en-US"/>
        </w:rPr>
        <w:t>)</w:t>
      </w:r>
    </w:p>
    <w:p w:rsidR="00515D89" w:rsidRPr="00C75358" w:rsidRDefault="00515D89" w:rsidP="00515D89">
      <w:pPr>
        <w:pStyle w:val="Tablelegend"/>
        <w:ind w:left="510" w:hanging="510"/>
        <w:rPr>
          <w:lang w:val="en-US"/>
        </w:rPr>
      </w:pPr>
      <w:r w:rsidRPr="00C75358">
        <w:rPr>
          <w:i/>
          <w:iCs/>
          <w:lang w:val="en-US"/>
        </w:rPr>
        <w:t>x)</w:t>
      </w:r>
      <w:r w:rsidRPr="00C75358">
        <w:rPr>
          <w:lang w:val="en-US"/>
        </w:rPr>
        <w:tab/>
        <w:t>From 1 January 2017, in Angola, Botswana, Lesotho, Madagascar, Malawi, Mauritius, Mozambique, Namibia, Democratic Republic of the Congo, Seychelles, South Africa, Swaziland, Tanzania, Zambia and Zimbabwe, the frequency bands 157.125-157.325 and 161.725-161.925 MHz (corresponding to channels: 82, 23, 83, 24, 84, 25, 85, 26 and 86) are designated for digitally modulated emissions.</w:t>
      </w:r>
    </w:p>
    <w:p w:rsidR="00515D89" w:rsidRPr="00C75358" w:rsidRDefault="00515D89" w:rsidP="00515D89">
      <w:pPr>
        <w:pStyle w:val="Tablelegend"/>
        <w:ind w:left="510" w:hanging="510"/>
        <w:rPr>
          <w:lang w:val="en-US"/>
        </w:rPr>
      </w:pPr>
      <w:r w:rsidRPr="00C75358">
        <w:rPr>
          <w:lang w:val="en-US"/>
        </w:rPr>
        <w:tab/>
        <w:t>From 1 January 2017, in China, the frequency bands 157.150-157.325 and 161.750-161.925 MHz (corresponding to channels: 23, 83, 24, 84, 25, 85, 26 and 86) are designated for digitally modulated emissions.</w:t>
      </w:r>
      <w:r w:rsidRPr="00C75358">
        <w:rPr>
          <w:sz w:val="16"/>
          <w:szCs w:val="16"/>
          <w:lang w:val="en-US"/>
        </w:rPr>
        <w:t>     (WRC</w:t>
      </w:r>
      <w:r w:rsidRPr="00C75358">
        <w:rPr>
          <w:sz w:val="16"/>
          <w:szCs w:val="16"/>
          <w:lang w:val="en-US"/>
        </w:rPr>
        <w:noBreakHyphen/>
        <w:t>12)</w:t>
      </w:r>
    </w:p>
    <w:p w:rsidR="00515D89" w:rsidRPr="00C75358" w:rsidRDefault="00515D89" w:rsidP="00515D89">
      <w:pPr>
        <w:pStyle w:val="Tablelegend"/>
        <w:ind w:left="510" w:hanging="510"/>
        <w:rPr>
          <w:lang w:val="en-US"/>
        </w:rPr>
      </w:pPr>
      <w:r w:rsidRPr="00C75358">
        <w:rPr>
          <w:i/>
          <w:iCs/>
          <w:lang w:val="en-US"/>
        </w:rPr>
        <w:t>y)</w:t>
      </w:r>
      <w:r w:rsidRPr="00C75358">
        <w:rPr>
          <w:lang w:val="en-US"/>
        </w:rPr>
        <w:tab/>
        <w:t>These channels may be operated as single or duplex frequency channels, subject to coordination with affected administrations.</w:t>
      </w:r>
      <w:r w:rsidRPr="00C75358">
        <w:rPr>
          <w:sz w:val="16"/>
          <w:szCs w:val="16"/>
          <w:lang w:val="en-US"/>
        </w:rPr>
        <w:t>     (WRC</w:t>
      </w:r>
      <w:r w:rsidRPr="00C75358">
        <w:rPr>
          <w:sz w:val="16"/>
          <w:szCs w:val="16"/>
          <w:lang w:val="en-US"/>
        </w:rPr>
        <w:noBreakHyphen/>
        <w:t>12)</w:t>
      </w:r>
    </w:p>
    <w:p w:rsidR="00515D89" w:rsidRPr="00C75358" w:rsidRDefault="00515D89" w:rsidP="00515D89">
      <w:pPr>
        <w:pStyle w:val="Tablelegend"/>
        <w:ind w:left="510" w:hanging="510"/>
        <w:rPr>
          <w:ins w:id="905" w:author="Pavlenko, Kseniia" w:date="2015-11-16T16:43:00Z"/>
          <w:sz w:val="16"/>
          <w:szCs w:val="16"/>
          <w:lang w:val="en-US"/>
        </w:rPr>
      </w:pPr>
      <w:r w:rsidRPr="00C75358">
        <w:rPr>
          <w:i/>
          <w:iCs/>
          <w:lang w:val="en-US"/>
        </w:rPr>
        <w:t>z)</w:t>
      </w:r>
      <w:r w:rsidRPr="00C75358">
        <w:rPr>
          <w:lang w:val="en-US"/>
        </w:rPr>
        <w:tab/>
      </w:r>
      <w:ins w:id="906" w:author="Bogens, Karlis" w:date="2015-11-14T19:13:00Z">
        <w:r w:rsidRPr="00C75358">
          <w:rPr>
            <w:lang w:val="en-US"/>
          </w:rPr>
          <w:t>Until 1</w:t>
        </w:r>
      </w:ins>
      <w:ins w:id="907" w:author="Meshkurti, Ana Maria" w:date="2015-11-17T11:22:00Z">
        <w:r w:rsidRPr="00C75358">
          <w:rPr>
            <w:lang w:val="en-US"/>
          </w:rPr>
          <w:t> </w:t>
        </w:r>
      </w:ins>
      <w:ins w:id="908" w:author="Bogens, Karlis" w:date="2015-11-14T19:13:00Z">
        <w:r w:rsidRPr="00C75358">
          <w:rPr>
            <w:lang w:val="en-US"/>
          </w:rPr>
          <w:t>January</w:t>
        </w:r>
      </w:ins>
      <w:ins w:id="909" w:author="Meshkurti, Ana Maria" w:date="2015-11-17T11:22:00Z">
        <w:r w:rsidRPr="00C75358">
          <w:rPr>
            <w:lang w:val="en-US"/>
          </w:rPr>
          <w:t> </w:t>
        </w:r>
      </w:ins>
      <w:ins w:id="910" w:author="Bogens, Karlis" w:date="2015-11-14T19:13:00Z">
        <w:r w:rsidRPr="00C75358">
          <w:rPr>
            <w:lang w:val="en-US"/>
          </w:rPr>
          <w:t>2019,</w:t>
        </w:r>
      </w:ins>
      <w:ins w:id="911" w:author="Turnbull, Karen" w:date="2015-11-17T12:42:00Z">
        <w:r>
          <w:rPr>
            <w:lang w:val="en-US"/>
          </w:rPr>
          <w:t xml:space="preserve"> </w:t>
        </w:r>
      </w:ins>
      <w:del w:id="912" w:author="Bogens, Karlis" w:date="2015-11-14T19:14:00Z">
        <w:r w:rsidRPr="00C75358" w:rsidDel="00ED118C">
          <w:rPr>
            <w:lang w:val="en-US"/>
          </w:rPr>
          <w:delText>T</w:delText>
        </w:r>
      </w:del>
      <w:ins w:id="913" w:author="Bogens, Karlis" w:date="2015-11-14T19:14:00Z">
        <w:r w:rsidRPr="00C75358">
          <w:rPr>
            <w:lang w:val="en-US"/>
          </w:rPr>
          <w:t>t</w:t>
        </w:r>
      </w:ins>
      <w:r w:rsidRPr="00C75358">
        <w:rPr>
          <w:lang w:val="en-US"/>
        </w:rPr>
        <w:t>hese channels may be used for possible testing of future AIS applications without causing harmful interference to, or claiming protection from, existing applications and stations operating in the fixed and mobile services.</w:t>
      </w:r>
    </w:p>
    <w:p w:rsidR="00515D89" w:rsidRPr="00C75358" w:rsidRDefault="00515D89" w:rsidP="00515D89">
      <w:pPr>
        <w:pStyle w:val="Tablelegend"/>
        <w:ind w:left="510" w:hanging="510"/>
        <w:rPr>
          <w:lang w:val="en-US"/>
        </w:rPr>
      </w:pPr>
      <w:r w:rsidRPr="00C75358">
        <w:rPr>
          <w:i/>
          <w:iCs/>
          <w:lang w:val="en-US"/>
        </w:rPr>
        <w:tab/>
      </w:r>
      <w:ins w:id="914" w:author="Bogens, Karlis" w:date="2015-11-14T19:15:00Z">
        <w:r w:rsidRPr="00C75358">
          <w:rPr>
            <w:lang w:val="en-US"/>
          </w:rPr>
          <w:t>From 1</w:t>
        </w:r>
      </w:ins>
      <w:ins w:id="915" w:author="Meshkurti, Ana Maria" w:date="2015-11-17T11:22:00Z">
        <w:r w:rsidRPr="00C75358">
          <w:rPr>
            <w:lang w:val="en-US"/>
          </w:rPr>
          <w:t> </w:t>
        </w:r>
      </w:ins>
      <w:ins w:id="916" w:author="Bogens, Karlis" w:date="2015-11-14T19:15:00Z">
        <w:r w:rsidRPr="00C75358">
          <w:rPr>
            <w:lang w:val="en-US"/>
          </w:rPr>
          <w:t>January</w:t>
        </w:r>
      </w:ins>
      <w:ins w:id="917" w:author="Meshkurti, Ana Maria" w:date="2015-11-17T11:23:00Z">
        <w:r w:rsidRPr="00C75358">
          <w:rPr>
            <w:lang w:val="en-US"/>
          </w:rPr>
          <w:t> </w:t>
        </w:r>
      </w:ins>
      <w:ins w:id="918" w:author="Bogens, Karlis" w:date="2015-11-14T19:15:00Z">
        <w:r w:rsidRPr="00C75358">
          <w:rPr>
            <w:lang w:val="en-US"/>
          </w:rPr>
          <w:t>2019, these channels are</w:t>
        </w:r>
      </w:ins>
      <w:ins w:id="919" w:author="Bogens, Karlis" w:date="2015-11-16T10:02:00Z">
        <w:r w:rsidRPr="00C75358">
          <w:rPr>
            <w:lang w:val="en-US"/>
          </w:rPr>
          <w:t xml:space="preserve"> each</w:t>
        </w:r>
      </w:ins>
      <w:ins w:id="920" w:author="Bogens, Karlis" w:date="2015-11-14T19:15:00Z">
        <w:r w:rsidRPr="00C75358">
          <w:rPr>
            <w:lang w:val="en-US"/>
          </w:rPr>
          <w:t xml:space="preserve"> split into</w:t>
        </w:r>
      </w:ins>
      <w:ins w:id="921" w:author="Bogens, Karlis" w:date="2015-11-16T10:02:00Z">
        <w:r w:rsidRPr="00C75358">
          <w:rPr>
            <w:lang w:val="en-US"/>
          </w:rPr>
          <w:t xml:space="preserve"> two</w:t>
        </w:r>
      </w:ins>
      <w:ins w:id="922" w:author="Bogens, Karlis" w:date="2015-11-14T19:15:00Z">
        <w:r w:rsidRPr="00C75358">
          <w:rPr>
            <w:lang w:val="en-US"/>
          </w:rPr>
          <w:t xml:space="preserve"> simplex channels. The channels 2027 and 2028 designated as ASM</w:t>
        </w:r>
      </w:ins>
      <w:ins w:id="923" w:author="Meshkurti, Ana Maria" w:date="2015-11-17T11:22:00Z">
        <w:r w:rsidRPr="00C75358">
          <w:rPr>
            <w:lang w:val="en-US"/>
          </w:rPr>
          <w:t> </w:t>
        </w:r>
      </w:ins>
      <w:ins w:id="924" w:author="Bogens, Karlis" w:date="2015-11-14T19:15:00Z">
        <w:r w:rsidRPr="00C75358">
          <w:rPr>
            <w:lang w:val="en-US"/>
          </w:rPr>
          <w:t>1 and ASM</w:t>
        </w:r>
      </w:ins>
      <w:ins w:id="925" w:author="Meshkurti, Ana Maria" w:date="2015-11-17T11:22:00Z">
        <w:r w:rsidRPr="00C75358">
          <w:rPr>
            <w:lang w:val="en-US"/>
          </w:rPr>
          <w:t> </w:t>
        </w:r>
      </w:ins>
      <w:ins w:id="926" w:author="Bogens, Karlis" w:date="2015-11-14T19:15:00Z">
        <w:r w:rsidRPr="00C75358">
          <w:rPr>
            <w:lang w:val="en-US"/>
          </w:rPr>
          <w:t>2 are used for application specific messages (ASM) as described in the most recent version of Recommendation ITU-R M.</w:t>
        </w:r>
        <w:r w:rsidRPr="00C75358">
          <w:rPr>
            <w:color w:val="000000"/>
            <w:lang w:val="en-US"/>
          </w:rPr>
          <w:t>2092</w:t>
        </w:r>
        <w:r w:rsidRPr="00C75358">
          <w:rPr>
            <w:lang w:val="en-US"/>
          </w:rPr>
          <w:t>.</w:t>
        </w:r>
      </w:ins>
      <w:r w:rsidRPr="00C75358">
        <w:rPr>
          <w:sz w:val="16"/>
          <w:szCs w:val="16"/>
          <w:lang w:val="en-US"/>
        </w:rPr>
        <w:t>     </w:t>
      </w:r>
      <w:r>
        <w:rPr>
          <w:sz w:val="16"/>
          <w:szCs w:val="16"/>
          <w:lang w:val="en-US"/>
        </w:rPr>
        <w:t>(WRC</w:t>
      </w:r>
      <w:r>
        <w:rPr>
          <w:sz w:val="16"/>
          <w:szCs w:val="16"/>
          <w:lang w:val="en-US"/>
        </w:rPr>
        <w:noBreakHyphen/>
      </w:r>
      <w:del w:id="927" w:author="Turnbull, Karen" w:date="2015-11-17T12:42:00Z">
        <w:r w:rsidRPr="00C75358" w:rsidDel="00034BBF">
          <w:rPr>
            <w:sz w:val="16"/>
            <w:szCs w:val="16"/>
            <w:lang w:val="en-US"/>
          </w:rPr>
          <w:delText>1</w:delText>
        </w:r>
      </w:del>
      <w:del w:id="928" w:author="Bogens, Karlis" w:date="2015-11-14T19:15:00Z">
        <w:r w:rsidRPr="00C75358" w:rsidDel="00ED118C">
          <w:rPr>
            <w:sz w:val="16"/>
            <w:szCs w:val="16"/>
            <w:lang w:val="en-US"/>
          </w:rPr>
          <w:delText>2</w:delText>
        </w:r>
      </w:del>
      <w:ins w:id="929" w:author="Turnbull, Karen" w:date="2015-11-17T12:42:00Z">
        <w:r>
          <w:rPr>
            <w:sz w:val="16"/>
            <w:szCs w:val="16"/>
            <w:lang w:val="en-US"/>
          </w:rPr>
          <w:t>1</w:t>
        </w:r>
      </w:ins>
      <w:ins w:id="930" w:author="Bogens, Karlis" w:date="2015-11-14T19:15:00Z">
        <w:r w:rsidRPr="00C75358">
          <w:rPr>
            <w:sz w:val="16"/>
            <w:szCs w:val="16"/>
            <w:lang w:val="en-US"/>
          </w:rPr>
          <w:t>5</w:t>
        </w:r>
      </w:ins>
      <w:r w:rsidRPr="00C75358">
        <w:rPr>
          <w:sz w:val="16"/>
          <w:szCs w:val="16"/>
          <w:lang w:val="en-US"/>
        </w:rPr>
        <w:t>)</w:t>
      </w:r>
    </w:p>
    <w:p w:rsidR="00515D89" w:rsidRPr="00C75358" w:rsidRDefault="00515D89" w:rsidP="00515D89">
      <w:pPr>
        <w:pStyle w:val="Tablelegend"/>
        <w:ind w:left="510" w:hanging="510"/>
        <w:rPr>
          <w:ins w:id="931" w:author="Fernandez Jimenez, Virginia" w:date="2015-11-16T12:17:00Z"/>
          <w:lang w:val="en-US"/>
        </w:rPr>
      </w:pPr>
      <w:ins w:id="932" w:author="Fernandez Jimenez, Virginia" w:date="2015-11-16T12:17:00Z">
        <w:r w:rsidRPr="00C75358">
          <w:rPr>
            <w:i/>
            <w:iCs/>
            <w:lang w:val="en-US"/>
          </w:rPr>
          <w:t>AAA)</w:t>
        </w:r>
        <w:r w:rsidRPr="00C75358">
          <w:rPr>
            <w:i/>
            <w:iCs/>
            <w:lang w:val="en-US"/>
          </w:rPr>
          <w:tab/>
        </w:r>
        <w:r w:rsidRPr="00C75358">
          <w:rPr>
            <w:lang w:val="en-US"/>
          </w:rPr>
          <w:t xml:space="preserve">From 1 January 2019, the channels 24, 84, 25 and 85 may be merged in order to form a unique duplex channel with a bandwidth of 100 kHz in order to operate the VDES </w:t>
        </w:r>
        <w:r w:rsidRPr="00C75358">
          <w:rPr>
            <w:rFonts w:ascii="TimesNewRoman" w:eastAsia="TimesNewRoman,Bold" w:hAnsi="TimesNewRoman" w:cs="TimesNewRoman"/>
            <w:lang w:val="en-US" w:eastAsia="zh-CN"/>
          </w:rPr>
          <w:t>terrestrial component</w:t>
        </w:r>
        <w:r w:rsidRPr="00C75358">
          <w:rPr>
            <w:lang w:val="en-US"/>
          </w:rPr>
          <w:t xml:space="preserve"> described in the most recent version of Recommendation ITU</w:t>
        </w:r>
        <w:r w:rsidRPr="00C75358">
          <w:rPr>
            <w:lang w:val="en-US"/>
          </w:rPr>
          <w:noBreakHyphen/>
          <w:t>R M.2092.</w:t>
        </w:r>
        <w:r w:rsidRPr="00C75358">
          <w:rPr>
            <w:sz w:val="16"/>
            <w:szCs w:val="16"/>
            <w:lang w:val="en-US"/>
          </w:rPr>
          <w:t>     (WRC</w:t>
        </w:r>
        <w:r w:rsidRPr="00C75358">
          <w:rPr>
            <w:lang w:val="en-US"/>
          </w:rPr>
          <w:noBreakHyphen/>
        </w:r>
        <w:r w:rsidRPr="00C75358">
          <w:rPr>
            <w:sz w:val="16"/>
            <w:szCs w:val="16"/>
            <w:lang w:val="en-US"/>
          </w:rPr>
          <w:t>15)</w:t>
        </w:r>
      </w:ins>
    </w:p>
    <w:p w:rsidR="00515D89" w:rsidRPr="00C75358" w:rsidRDefault="00515D89" w:rsidP="00515D89">
      <w:pPr>
        <w:pStyle w:val="Tablelegend"/>
        <w:tabs>
          <w:tab w:val="clear" w:pos="1134"/>
          <w:tab w:val="clear" w:pos="1871"/>
          <w:tab w:val="clear" w:pos="2268"/>
          <w:tab w:val="left" w:pos="567"/>
        </w:tabs>
        <w:ind w:left="567" w:hanging="567"/>
        <w:rPr>
          <w:ins w:id="933" w:author="Fernandez Jimenez, Virginia" w:date="2015-11-16T12:17:00Z"/>
          <w:rFonts w:asciiTheme="majorBidi" w:eastAsia="SimSun" w:hAnsiTheme="majorBidi" w:cstheme="majorBidi"/>
          <w:sz w:val="16"/>
          <w:szCs w:val="16"/>
          <w:lang w:val="en-US" w:eastAsia="zh-CN"/>
        </w:rPr>
      </w:pPr>
      <w:ins w:id="934" w:author="Fernandez Jimenez, Virginia" w:date="2015-11-16T12:17:00Z">
        <w:r w:rsidRPr="00C75358">
          <w:rPr>
            <w:i/>
            <w:iCs/>
            <w:lang w:val="en-US"/>
          </w:rPr>
          <w:t>mm)</w:t>
        </w:r>
        <w:r w:rsidRPr="00C75358">
          <w:rPr>
            <w:i/>
            <w:iCs/>
            <w:lang w:val="en-US"/>
          </w:rPr>
          <w:tab/>
        </w:r>
        <w:r w:rsidRPr="00C75358">
          <w:rPr>
            <w:lang w:val="en-US"/>
          </w:rPr>
          <w:t xml:space="preserve">Transmission on these channels is limited to coast stations. </w:t>
        </w:r>
        <w:r w:rsidRPr="00C75358">
          <w:rPr>
            <w:rFonts w:asciiTheme="majorBidi" w:hAnsiTheme="majorBidi" w:cstheme="majorBidi"/>
            <w:lang w:val="en-US"/>
          </w:rPr>
          <w:t xml:space="preserve">If permitted by administrations and </w:t>
        </w:r>
        <w:r w:rsidRPr="00C75358">
          <w:rPr>
            <w:rFonts w:asciiTheme="majorBidi" w:hAnsiTheme="majorBidi" w:cstheme="majorBidi"/>
            <w:lang w:val="en-US" w:eastAsia="zh-CN"/>
          </w:rPr>
          <w:t xml:space="preserve">specified by national regulations, </w:t>
        </w:r>
        <w:r w:rsidRPr="00C75358">
          <w:rPr>
            <w:rFonts w:asciiTheme="majorBidi" w:eastAsia="SimSun" w:hAnsiTheme="majorBidi" w:cstheme="majorBidi"/>
            <w:lang w:val="en-US" w:eastAsia="zh-CN"/>
          </w:rPr>
          <w:t xml:space="preserve">these channels may be used by ship stations for transmission. </w:t>
        </w:r>
        <w:r w:rsidRPr="00C75358">
          <w:rPr>
            <w:rFonts w:asciiTheme="majorBidi" w:hAnsiTheme="majorBidi" w:cstheme="majorBidi"/>
            <w:lang w:val="en-US" w:eastAsia="zh-CN"/>
          </w:rPr>
          <w:t>A</w:t>
        </w:r>
        <w:r w:rsidRPr="00C75358">
          <w:rPr>
            <w:rFonts w:asciiTheme="majorBidi" w:eastAsia="SimSun" w:hAnsiTheme="majorBidi" w:cstheme="majorBidi"/>
            <w:lang w:val="en-US" w:eastAsia="zh-CN"/>
          </w:rPr>
          <w:t>ll precautions should be taken to avoid harmful interference to channels AIS</w:t>
        </w:r>
      </w:ins>
      <w:ins w:id="935" w:author="Meshkurti, Ana Maria" w:date="2015-11-17T11:22:00Z">
        <w:r w:rsidRPr="00C75358">
          <w:rPr>
            <w:lang w:val="en-US"/>
          </w:rPr>
          <w:t> </w:t>
        </w:r>
      </w:ins>
      <w:ins w:id="936" w:author="Fernandez Jimenez, Virginia" w:date="2015-11-16T12:17:00Z">
        <w:r w:rsidRPr="00C75358">
          <w:rPr>
            <w:rFonts w:asciiTheme="majorBidi" w:eastAsia="SimSun" w:hAnsiTheme="majorBidi" w:cstheme="majorBidi"/>
            <w:lang w:val="en-US" w:eastAsia="zh-CN"/>
          </w:rPr>
          <w:t>1, AIS</w:t>
        </w:r>
      </w:ins>
      <w:ins w:id="937" w:author="Meshkurti, Ana Maria" w:date="2015-11-17T11:22:00Z">
        <w:r w:rsidRPr="00C75358">
          <w:rPr>
            <w:lang w:val="en-US"/>
          </w:rPr>
          <w:t> </w:t>
        </w:r>
      </w:ins>
      <w:ins w:id="938" w:author="Fernandez Jimenez, Virginia" w:date="2015-11-16T12:17:00Z">
        <w:r w:rsidRPr="00C75358">
          <w:rPr>
            <w:rFonts w:asciiTheme="majorBidi" w:eastAsia="SimSun" w:hAnsiTheme="majorBidi" w:cstheme="majorBidi"/>
            <w:lang w:val="en-US" w:eastAsia="zh-CN"/>
          </w:rPr>
          <w:t>2, 2027* and 2028*.</w:t>
        </w:r>
      </w:ins>
      <w:ins w:id="939" w:author="Pavlenko, Kseniia" w:date="2015-11-16T16:44:00Z">
        <w:r w:rsidRPr="00C75358">
          <w:rPr>
            <w:rFonts w:asciiTheme="majorBidi" w:eastAsia="SimSun" w:hAnsiTheme="majorBidi" w:cstheme="majorBidi"/>
            <w:sz w:val="16"/>
            <w:szCs w:val="16"/>
            <w:lang w:val="en-US" w:eastAsia="zh-CN"/>
          </w:rPr>
          <w:t>     </w:t>
        </w:r>
      </w:ins>
      <w:ins w:id="940" w:author="Fernandez Jimenez, Virginia" w:date="2015-11-16T12:17:00Z">
        <w:r w:rsidRPr="00C75358">
          <w:rPr>
            <w:sz w:val="16"/>
            <w:szCs w:val="16"/>
            <w:lang w:val="en-US"/>
          </w:rPr>
          <w:t>(WRC</w:t>
        </w:r>
        <w:r w:rsidRPr="00C75358">
          <w:rPr>
            <w:sz w:val="16"/>
            <w:szCs w:val="16"/>
            <w:lang w:val="en-US"/>
          </w:rPr>
          <w:noBreakHyphen/>
          <w:t>15)</w:t>
        </w:r>
      </w:ins>
    </w:p>
    <w:p w:rsidR="00515D89" w:rsidRPr="00C75358" w:rsidRDefault="00515D89" w:rsidP="00515D89">
      <w:pPr>
        <w:pStyle w:val="Tablelegend"/>
        <w:ind w:left="510" w:hanging="510"/>
        <w:rPr>
          <w:ins w:id="941" w:author="Fernandez Jimenez, Virginia" w:date="2015-11-16T12:17:00Z"/>
          <w:lang w:val="en-US"/>
        </w:rPr>
      </w:pPr>
      <w:r>
        <w:rPr>
          <w:rFonts w:asciiTheme="majorBidi" w:hAnsiTheme="majorBidi" w:cstheme="majorBidi"/>
          <w:lang w:val="en-US"/>
        </w:rPr>
        <w:tab/>
      </w:r>
      <w:ins w:id="942" w:author="Fernandez Jimenez, Virginia" w:date="2015-11-16T12:17:00Z">
        <w:r w:rsidRPr="00C75358">
          <w:rPr>
            <w:rFonts w:asciiTheme="majorBidi" w:hAnsiTheme="majorBidi" w:cstheme="majorBidi"/>
            <w:lang w:val="en-US"/>
          </w:rPr>
          <w:t>* From 1</w:t>
        </w:r>
      </w:ins>
      <w:ins w:id="943" w:author="Meshkurti, Ana Maria" w:date="2015-11-17T11:23:00Z">
        <w:r w:rsidRPr="00C75358">
          <w:rPr>
            <w:rFonts w:asciiTheme="majorBidi" w:hAnsiTheme="majorBidi" w:cstheme="majorBidi"/>
            <w:lang w:val="en-US"/>
          </w:rPr>
          <w:t> </w:t>
        </w:r>
      </w:ins>
      <w:ins w:id="944" w:author="Fernandez Jimenez, Virginia" w:date="2015-11-16T12:17:00Z">
        <w:r w:rsidRPr="00C75358">
          <w:rPr>
            <w:rFonts w:asciiTheme="majorBidi" w:hAnsiTheme="majorBidi" w:cstheme="majorBidi"/>
            <w:lang w:val="en-US"/>
          </w:rPr>
          <w:t>January</w:t>
        </w:r>
      </w:ins>
      <w:ins w:id="945" w:author="Meshkurti, Ana Maria" w:date="2015-11-17T11:23:00Z">
        <w:r w:rsidRPr="00C75358">
          <w:rPr>
            <w:rFonts w:asciiTheme="majorBidi" w:hAnsiTheme="majorBidi" w:cstheme="majorBidi"/>
            <w:lang w:val="en-US"/>
          </w:rPr>
          <w:t> </w:t>
        </w:r>
      </w:ins>
      <w:ins w:id="946" w:author="Fernandez Jimenez, Virginia" w:date="2015-11-16T12:17:00Z">
        <w:r w:rsidRPr="00C75358">
          <w:rPr>
            <w:rFonts w:asciiTheme="majorBidi" w:hAnsiTheme="majorBidi" w:cstheme="majorBidi"/>
            <w:lang w:val="en-US"/>
          </w:rPr>
          <w:t>2019, channel</w:t>
        </w:r>
      </w:ins>
      <w:ins w:id="947" w:author="Meshkurti, Ana Maria" w:date="2015-11-17T11:22:00Z">
        <w:r w:rsidRPr="00C75358">
          <w:rPr>
            <w:lang w:val="en-US"/>
          </w:rPr>
          <w:t> </w:t>
        </w:r>
      </w:ins>
      <w:ins w:id="948" w:author="Fernandez Jimenez, Virginia" w:date="2015-11-16T12:17:00Z">
        <w:r w:rsidRPr="00C75358">
          <w:rPr>
            <w:rFonts w:asciiTheme="majorBidi" w:hAnsiTheme="majorBidi" w:cstheme="majorBidi"/>
            <w:lang w:val="en-US"/>
          </w:rPr>
          <w:t>2027 will be designated ASM</w:t>
        </w:r>
      </w:ins>
      <w:ins w:id="949" w:author="Meshkurti, Ana Maria" w:date="2015-11-17T11:22:00Z">
        <w:r w:rsidRPr="00C75358">
          <w:rPr>
            <w:lang w:val="en-US"/>
          </w:rPr>
          <w:t> </w:t>
        </w:r>
      </w:ins>
      <w:ins w:id="950" w:author="Fernandez Jimenez, Virginia" w:date="2015-11-16T12:17:00Z">
        <w:r w:rsidRPr="00C75358">
          <w:rPr>
            <w:rFonts w:asciiTheme="majorBidi" w:hAnsiTheme="majorBidi" w:cstheme="majorBidi"/>
            <w:lang w:val="en-US"/>
          </w:rPr>
          <w:t>1 and channel</w:t>
        </w:r>
      </w:ins>
      <w:ins w:id="951" w:author="Meshkurti, Ana Maria" w:date="2015-11-17T11:22:00Z">
        <w:r w:rsidRPr="00C75358">
          <w:rPr>
            <w:lang w:val="en-US"/>
          </w:rPr>
          <w:t> </w:t>
        </w:r>
      </w:ins>
      <w:ins w:id="952" w:author="Fernandez Jimenez, Virginia" w:date="2015-11-16T12:17:00Z">
        <w:r w:rsidRPr="00C75358">
          <w:rPr>
            <w:rFonts w:asciiTheme="majorBidi" w:hAnsiTheme="majorBidi" w:cstheme="majorBidi"/>
            <w:lang w:val="en-US"/>
          </w:rPr>
          <w:t>2028 will be designated ASM</w:t>
        </w:r>
      </w:ins>
      <w:ins w:id="953" w:author="Meshkurti, Ana Maria" w:date="2015-11-17T11:22:00Z">
        <w:r w:rsidRPr="00C75358">
          <w:rPr>
            <w:lang w:val="en-US"/>
          </w:rPr>
          <w:t> </w:t>
        </w:r>
      </w:ins>
      <w:ins w:id="954" w:author="Fernandez Jimenez, Virginia" w:date="2015-11-16T12:17:00Z">
        <w:r w:rsidRPr="00C75358">
          <w:rPr>
            <w:rFonts w:asciiTheme="majorBidi" w:hAnsiTheme="majorBidi" w:cstheme="majorBidi"/>
            <w:lang w:val="en-US"/>
          </w:rPr>
          <w:t>2.</w:t>
        </w:r>
      </w:ins>
    </w:p>
    <w:p w:rsidR="00515D89" w:rsidRPr="00C75358" w:rsidRDefault="00515D89" w:rsidP="00515D89">
      <w:pPr>
        <w:pStyle w:val="Tablelegend"/>
        <w:keepNext/>
        <w:tabs>
          <w:tab w:val="clear" w:pos="1134"/>
          <w:tab w:val="left" w:pos="504"/>
        </w:tabs>
        <w:ind w:left="284" w:hanging="284"/>
        <w:rPr>
          <w:ins w:id="955" w:author="Fernandez Jimenez, Virginia" w:date="2015-11-16T12:17:00Z"/>
          <w:lang w:val="en-US"/>
        </w:rPr>
      </w:pPr>
      <w:ins w:id="956" w:author="Fernandez Jimenez, Virginia" w:date="2015-11-16T12:17:00Z">
        <w:r w:rsidRPr="00C75358">
          <w:rPr>
            <w:i/>
            <w:iCs/>
            <w:lang w:val="en-US"/>
          </w:rPr>
          <w:t xml:space="preserve">w1) </w:t>
        </w:r>
        <w:r w:rsidRPr="00C75358">
          <w:rPr>
            <w:lang w:val="en-US"/>
          </w:rPr>
          <w:tab/>
          <w:t>In Regions 1 and 3:</w:t>
        </w:r>
      </w:ins>
    </w:p>
    <w:p w:rsidR="00515D89" w:rsidRPr="00C75358" w:rsidRDefault="00515D89" w:rsidP="00515D89">
      <w:pPr>
        <w:pStyle w:val="Tablelegend"/>
        <w:ind w:left="510" w:hanging="510"/>
        <w:rPr>
          <w:ins w:id="957" w:author="Fernandez Jimenez, Virginia" w:date="2015-11-16T12:17:00Z"/>
          <w:lang w:val="en-US"/>
        </w:rPr>
      </w:pPr>
      <w:ins w:id="958" w:author="Fernandez Jimenez, Virginia" w:date="2015-11-16T12:17:00Z">
        <w:r w:rsidRPr="00C75358">
          <w:rPr>
            <w:lang w:val="en-US"/>
          </w:rPr>
          <w:tab/>
          <w:t>Until 1 January 2017, the frequency bands 157.025-157.175 MHz and 161.625-161.775</w:t>
        </w:r>
      </w:ins>
      <w:ins w:id="959" w:author="Meshkurti, Ana Maria" w:date="2015-11-17T11:23:00Z">
        <w:r w:rsidRPr="00C75358">
          <w:rPr>
            <w:lang w:val="en-US"/>
          </w:rPr>
          <w:t> </w:t>
        </w:r>
      </w:ins>
      <w:ins w:id="960" w:author="Fernandez Jimenez, Virginia" w:date="2015-11-16T12:17:00Z">
        <w:r w:rsidRPr="00C75358">
          <w:rPr>
            <w:lang w:val="en-US"/>
          </w:rPr>
          <w:t>MHz (corresponding to channels: 80, 21, 81, 22, 82, 23 and 83)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t>
        </w:r>
        <w:r w:rsidRPr="00B23F47">
          <w:rPr>
            <w:b/>
            <w:bCs/>
            <w:lang w:val="en-US"/>
          </w:rPr>
          <w:t>5</w:t>
        </w:r>
        <w:r w:rsidRPr="00C75358">
          <w:rPr>
            <w:lang w:val="en-US"/>
          </w:rPr>
          <w:t>.</w:t>
        </w:r>
      </w:ins>
    </w:p>
    <w:p w:rsidR="00515D89" w:rsidRPr="00C75358" w:rsidRDefault="00515D89" w:rsidP="00515D89">
      <w:pPr>
        <w:pStyle w:val="Tablelegend"/>
        <w:ind w:left="510" w:hanging="510"/>
        <w:rPr>
          <w:ins w:id="961" w:author="Fernandez Jimenez, Virginia" w:date="2015-11-16T12:17:00Z"/>
          <w:lang w:val="en-US"/>
        </w:rPr>
      </w:pPr>
      <w:ins w:id="962" w:author="Fernandez Jimenez, Virginia" w:date="2015-11-16T12:17:00Z">
        <w:r w:rsidRPr="00C75358">
          <w:rPr>
            <w:lang w:val="en-US"/>
          </w:rPr>
          <w:tab/>
          <w:t>From 1 January 2017, the frequency bands 157.025</w:t>
        </w:r>
        <w:r w:rsidRPr="00C75358">
          <w:rPr>
            <w:lang w:val="en-US"/>
          </w:rPr>
          <w:noBreakHyphen/>
          <w:t>157.100 MHz and 161.625-161.700 MHz (corresponding to channels: 80, 21, 81 and 22) are identified for utilization of the digital systems described in the most recent version of Recommendation ITU</w:t>
        </w:r>
        <w:r w:rsidRPr="00C75358">
          <w:rPr>
            <w:lang w:val="en-US"/>
          </w:rPr>
          <w:noBreakHyphen/>
          <w:t>R M.1842 using multiple 25</w:t>
        </w:r>
      </w:ins>
      <w:ins w:id="963" w:author="Meshkurti, Ana Maria" w:date="2015-11-17T11:22:00Z">
        <w:r w:rsidRPr="00C75358">
          <w:rPr>
            <w:lang w:val="en-US"/>
          </w:rPr>
          <w:t> </w:t>
        </w:r>
      </w:ins>
      <w:ins w:id="964" w:author="Fernandez Jimenez, Virginia" w:date="2015-11-16T12:17:00Z">
        <w:r w:rsidRPr="00C75358">
          <w:rPr>
            <w:lang w:val="en-US"/>
          </w:rPr>
          <w:t xml:space="preserve">kHz contiguous channels. </w:t>
        </w:r>
      </w:ins>
    </w:p>
    <w:p w:rsidR="00515D89" w:rsidRPr="00C75358" w:rsidRDefault="00515D89" w:rsidP="00515D89">
      <w:pPr>
        <w:pStyle w:val="Tablelegend"/>
        <w:ind w:left="510" w:hanging="510"/>
        <w:rPr>
          <w:ins w:id="965" w:author="Fernandez Jimenez, Virginia" w:date="2015-11-16T12:17:00Z"/>
          <w:lang w:val="en-US"/>
        </w:rPr>
      </w:pPr>
      <w:ins w:id="966" w:author="Fernandez Jimenez, Virginia" w:date="2015-11-16T12:17:00Z">
        <w:r w:rsidRPr="00C75358">
          <w:rPr>
            <w:lang w:val="en-US"/>
          </w:rPr>
          <w:tab/>
          <w:t>From 1 January 2017, the frequency bands 157.150</w:t>
        </w:r>
        <w:r w:rsidRPr="00C75358">
          <w:rPr>
            <w:lang w:val="en-US"/>
          </w:rPr>
          <w:noBreakHyphen/>
          <w:t>157.175 MHz and 161.750-161.775 MHz (corresponding to channels: 23 and 83) are identified for utilization of the digital systems described in the most recent version of Recommendation ITU</w:t>
        </w:r>
        <w:r w:rsidRPr="00C75358">
          <w:rPr>
            <w:lang w:val="en-US"/>
          </w:rPr>
          <w:noBreakHyphen/>
          <w:t>R M.1842 using two 25</w:t>
        </w:r>
      </w:ins>
      <w:ins w:id="967" w:author="Meshkurti, Ana Maria" w:date="2015-11-17T11:22:00Z">
        <w:r w:rsidRPr="00C75358">
          <w:rPr>
            <w:lang w:val="en-US"/>
          </w:rPr>
          <w:t> </w:t>
        </w:r>
      </w:ins>
      <w:ins w:id="968" w:author="Fernandez Jimenez, Virginia" w:date="2015-11-16T12:17:00Z">
        <w:r w:rsidRPr="00C75358">
          <w:rPr>
            <w:lang w:val="en-US"/>
          </w:rPr>
          <w:t>kHz contiguous channels. From 1 January 2017, the frequencies 157.125 MHz and 161.725 MHz (corresponding to channel: 82) are identified for the utilization of the digital systems described in the most recent version of Recommendation ITU</w:t>
        </w:r>
        <w:r w:rsidRPr="00C75358">
          <w:rPr>
            <w:lang w:val="en-US"/>
          </w:rPr>
          <w:noBreakHyphen/>
          <w:t xml:space="preserve">R M.1842. </w:t>
        </w:r>
      </w:ins>
    </w:p>
    <w:p w:rsidR="00515D89" w:rsidRPr="00C75358" w:rsidRDefault="00515D89" w:rsidP="00515D89">
      <w:pPr>
        <w:pStyle w:val="Tablelegend"/>
        <w:ind w:left="510" w:hanging="510"/>
        <w:rPr>
          <w:ins w:id="969" w:author="Fernandez Jimenez, Virginia" w:date="2015-11-16T12:17:00Z"/>
          <w:lang w:val="en-US"/>
        </w:rPr>
      </w:pPr>
      <w:ins w:id="970" w:author="Fernandez Jimenez, Virginia" w:date="2015-11-16T12:17:00Z">
        <w:r w:rsidRPr="00C75358">
          <w:rPr>
            <w:lang w:val="en-US"/>
          </w:rPr>
          <w:tab/>
          <w:t>The frequency bands 157.025</w:t>
        </w:r>
        <w:r w:rsidRPr="00C75358">
          <w:rPr>
            <w:lang w:val="en-US"/>
          </w:rPr>
          <w:noBreakHyphen/>
          <w:t>157.175 MHz and 161.625-161.775 MHz (corresponding to channels: 80, 21, 81, 22, 82, 23 and 83) can also be used for analogue modulation described in the most recent version of Recommendation ITU</w:t>
        </w:r>
        <w:r w:rsidRPr="00C75358">
          <w:rPr>
            <w:lang w:val="en-US"/>
          </w:rPr>
          <w:noBreakHyphen/>
          <w:t>R M.1084 by an administration that wishes to do so, subject to not claiming protection from other stations in the maritime mobile service using digitally modulated emissions and subject to coordination with affected administrations.</w:t>
        </w:r>
      </w:ins>
      <w:ins w:id="971" w:author="Pavlenko, Kseniia" w:date="2015-11-16T16:44:00Z">
        <w:r w:rsidRPr="00C75358">
          <w:rPr>
            <w:sz w:val="16"/>
            <w:szCs w:val="16"/>
            <w:lang w:val="en-US"/>
          </w:rPr>
          <w:t>     </w:t>
        </w:r>
      </w:ins>
      <w:ins w:id="972" w:author="Fernandez Jimenez, Virginia" w:date="2015-11-16T12:17:00Z">
        <w:r w:rsidRPr="00C75358">
          <w:rPr>
            <w:sz w:val="16"/>
            <w:szCs w:val="16"/>
            <w:lang w:val="en-US"/>
          </w:rPr>
          <w:t>(WRC</w:t>
        </w:r>
        <w:r w:rsidRPr="00C75358">
          <w:rPr>
            <w:lang w:val="en-US"/>
          </w:rPr>
          <w:noBreakHyphen/>
        </w:r>
        <w:r w:rsidRPr="00C75358">
          <w:rPr>
            <w:sz w:val="16"/>
            <w:szCs w:val="16"/>
            <w:lang w:val="en-US"/>
          </w:rPr>
          <w:t>15)</w:t>
        </w:r>
      </w:ins>
    </w:p>
    <w:p w:rsidR="00E57B2C" w:rsidRDefault="00E57B2C">
      <w:pPr>
        <w:tabs>
          <w:tab w:val="clear" w:pos="1134"/>
          <w:tab w:val="clear" w:pos="1871"/>
          <w:tab w:val="clear" w:pos="2268"/>
        </w:tabs>
        <w:overflowPunct/>
        <w:autoSpaceDE/>
        <w:autoSpaceDN/>
        <w:adjustRightInd/>
        <w:spacing w:before="0"/>
        <w:textAlignment w:val="auto"/>
        <w:rPr>
          <w:i/>
          <w:iCs/>
          <w:sz w:val="20"/>
          <w:lang w:val="en-US"/>
        </w:rPr>
      </w:pPr>
      <w:r>
        <w:rPr>
          <w:i/>
          <w:iCs/>
          <w:lang w:val="en-US"/>
        </w:rPr>
        <w:br w:type="page"/>
      </w:r>
    </w:p>
    <w:p w:rsidR="00515D89" w:rsidRPr="00C75358" w:rsidRDefault="00515D89" w:rsidP="00515D89">
      <w:pPr>
        <w:pStyle w:val="Tablelegend"/>
        <w:ind w:left="510" w:hanging="510"/>
        <w:rPr>
          <w:sz w:val="16"/>
          <w:szCs w:val="16"/>
          <w:lang w:val="en-US"/>
        </w:rPr>
      </w:pPr>
      <w:ins w:id="973" w:author="Fernandez Jimenez, Virginia" w:date="2015-11-16T12:17:00Z">
        <w:r w:rsidRPr="00C75358">
          <w:rPr>
            <w:i/>
            <w:iCs/>
            <w:lang w:val="en-US"/>
          </w:rPr>
          <w:lastRenderedPageBreak/>
          <w:t xml:space="preserve">zx) </w:t>
        </w:r>
      </w:ins>
      <w:ins w:id="974" w:author="Meshkurti, Ana Maria" w:date="2015-11-17T11:15:00Z">
        <w:r w:rsidRPr="00C75358">
          <w:rPr>
            <w:i/>
            <w:iCs/>
            <w:lang w:val="en-US"/>
          </w:rPr>
          <w:tab/>
        </w:r>
      </w:ins>
      <w:ins w:id="975" w:author="Fernandez Jimenez, Virginia" w:date="2015-11-16T12:17:00Z">
        <w:r w:rsidRPr="00C75358">
          <w:rPr>
            <w:szCs w:val="24"/>
            <w:lang w:val="en-US"/>
          </w:rPr>
          <w:t>In the United States, these channels are used for communication between ship stations and coast stations for the purpose of public correspondence.</w:t>
        </w:r>
      </w:ins>
      <w:ins w:id="976" w:author="Pavlenko, Kseniia" w:date="2015-11-16T16:44:00Z">
        <w:r w:rsidRPr="00C75358">
          <w:rPr>
            <w:sz w:val="16"/>
            <w:szCs w:val="16"/>
            <w:lang w:val="en-US"/>
          </w:rPr>
          <w:t>     </w:t>
        </w:r>
      </w:ins>
      <w:ins w:id="977" w:author="Fernandez Jimenez, Virginia" w:date="2015-11-16T12:17:00Z">
        <w:r w:rsidRPr="00C75358">
          <w:rPr>
            <w:sz w:val="16"/>
            <w:szCs w:val="16"/>
            <w:lang w:val="en-US"/>
          </w:rPr>
          <w:t>(WRC</w:t>
        </w:r>
        <w:r w:rsidRPr="00C75358">
          <w:rPr>
            <w:lang w:val="en-US"/>
          </w:rPr>
          <w:noBreakHyphen/>
        </w:r>
        <w:r w:rsidRPr="00C75358">
          <w:rPr>
            <w:sz w:val="16"/>
            <w:szCs w:val="16"/>
            <w:lang w:val="en-US"/>
          </w:rPr>
          <w:t>15)</w:t>
        </w:r>
      </w:ins>
    </w:p>
    <w:p w:rsidR="00515D89" w:rsidRPr="00C75358" w:rsidRDefault="00515D89" w:rsidP="00515D89">
      <w:pPr>
        <w:pStyle w:val="Tablelegend"/>
        <w:ind w:left="510" w:hanging="510"/>
        <w:rPr>
          <w:ins w:id="978" w:author="Meshkurti, Ana Maria" w:date="2015-11-17T11:15:00Z"/>
          <w:lang w:val="en-US"/>
        </w:rPr>
      </w:pPr>
      <w:ins w:id="979" w:author="Meshkurti, Ana Maria" w:date="2015-11-17T11:15:00Z">
        <w:r w:rsidRPr="00C75358">
          <w:rPr>
            <w:i/>
            <w:iCs/>
            <w:lang w:val="en-US"/>
          </w:rPr>
          <w:t>zz)</w:t>
        </w:r>
        <w:r w:rsidRPr="00C75358">
          <w:rPr>
            <w:i/>
            <w:iCs/>
            <w:lang w:val="en-US"/>
          </w:rPr>
          <w:tab/>
        </w:r>
        <w:r w:rsidRPr="00C75358">
          <w:rPr>
            <w:iCs/>
            <w:lang w:val="en-US"/>
          </w:rPr>
          <w:t>From 1</w:t>
        </w:r>
      </w:ins>
      <w:ins w:id="980" w:author="Meshkurti, Ana Maria" w:date="2015-11-17T11:23:00Z">
        <w:r w:rsidRPr="00C75358">
          <w:rPr>
            <w:iCs/>
            <w:lang w:val="en-US"/>
          </w:rPr>
          <w:t> </w:t>
        </w:r>
      </w:ins>
      <w:ins w:id="981" w:author="Meshkurti, Ana Maria" w:date="2015-11-17T11:15:00Z">
        <w:r w:rsidRPr="00C75358">
          <w:rPr>
            <w:iCs/>
            <w:lang w:val="en-US"/>
          </w:rPr>
          <w:t>January</w:t>
        </w:r>
      </w:ins>
      <w:ins w:id="982" w:author="Meshkurti, Ana Maria" w:date="2015-11-17T11:24:00Z">
        <w:r w:rsidRPr="00C75358">
          <w:rPr>
            <w:iCs/>
            <w:lang w:val="en-US"/>
          </w:rPr>
          <w:t> </w:t>
        </w:r>
      </w:ins>
      <w:ins w:id="983" w:author="Meshkurti, Ana Maria" w:date="2015-11-17T11:15:00Z">
        <w:r w:rsidRPr="00C75358">
          <w:rPr>
            <w:iCs/>
            <w:lang w:val="en-US"/>
          </w:rPr>
          <w:t>2019, channels 1027,</w:t>
        </w:r>
      </w:ins>
      <w:ins w:id="984" w:author="Meshkurti, Ana Maria" w:date="2015-11-17T11:22:00Z">
        <w:r w:rsidRPr="00C75358">
          <w:rPr>
            <w:lang w:val="en-US"/>
          </w:rPr>
          <w:t> </w:t>
        </w:r>
      </w:ins>
      <w:ins w:id="985" w:author="Meshkurti, Ana Maria" w:date="2015-11-17T11:15:00Z">
        <w:r w:rsidRPr="00C75358">
          <w:rPr>
            <w:iCs/>
            <w:lang w:val="en-US"/>
          </w:rPr>
          <w:t>1028, 87 and 88 are used as single</w:t>
        </w:r>
      </w:ins>
      <w:ins w:id="986" w:author="Murphy, Margaret" w:date="2015-11-19T12:50:00Z">
        <w:r>
          <w:rPr>
            <w:iCs/>
            <w:lang w:val="en-US"/>
          </w:rPr>
          <w:t>-</w:t>
        </w:r>
      </w:ins>
      <w:ins w:id="987" w:author="Meshkurti, Ana Maria" w:date="2015-11-17T11:15:00Z">
        <w:r w:rsidRPr="00C75358">
          <w:rPr>
            <w:iCs/>
            <w:lang w:val="en-US"/>
          </w:rPr>
          <w:t>frequency analogue channels for port operation and ship movement.</w:t>
        </w:r>
        <w:r w:rsidRPr="00C75358">
          <w:rPr>
            <w:iCs/>
            <w:sz w:val="16"/>
            <w:szCs w:val="16"/>
            <w:lang w:val="en-US"/>
          </w:rPr>
          <w:t>     </w:t>
        </w:r>
        <w:r w:rsidRPr="00C75358">
          <w:rPr>
            <w:sz w:val="16"/>
            <w:szCs w:val="16"/>
            <w:lang w:val="en-US"/>
          </w:rPr>
          <w:t>(WRC</w:t>
        </w:r>
      </w:ins>
      <w:ins w:id="988" w:author="Fernandez Jimenez, Virginia" w:date="2015-11-16T12:17:00Z">
        <w:r w:rsidRPr="00C75358">
          <w:rPr>
            <w:lang w:val="en-US"/>
          </w:rPr>
          <w:noBreakHyphen/>
        </w:r>
      </w:ins>
      <w:ins w:id="989" w:author="Meshkurti, Ana Maria" w:date="2015-11-17T11:15:00Z">
        <w:r w:rsidRPr="00C75358">
          <w:rPr>
            <w:sz w:val="16"/>
            <w:szCs w:val="16"/>
            <w:lang w:val="en-US"/>
          </w:rPr>
          <w:t>15)</w:t>
        </w:r>
      </w:ins>
    </w:p>
    <w:p w:rsidR="00E440F6" w:rsidRDefault="00E440F6">
      <w:pPr>
        <w:pStyle w:val="Reasons"/>
      </w:pPr>
    </w:p>
    <w:p w:rsidR="00E440F6" w:rsidRDefault="00515D89">
      <w:pPr>
        <w:pStyle w:val="Proposal"/>
      </w:pPr>
      <w:r>
        <w:t>MOD</w:t>
      </w:r>
      <w:r>
        <w:tab/>
        <w:t>B9/347/23</w:t>
      </w:r>
      <w:r>
        <w:rPr>
          <w:vanish/>
          <w:color w:val="7F7F7F" w:themeColor="text1" w:themeTint="80"/>
          <w:vertAlign w:val="superscript"/>
        </w:rPr>
        <w:t>#32565</w:t>
      </w:r>
    </w:p>
    <w:p w:rsidR="00515D89" w:rsidRPr="00BB0E7D" w:rsidRDefault="00515D89" w:rsidP="00515D89">
      <w:pPr>
        <w:pStyle w:val="AppendixNo"/>
      </w:pPr>
      <w:bookmarkStart w:id="990" w:name="_Toc328648947"/>
      <w:r w:rsidRPr="00BB0E7D">
        <w:t xml:space="preserve">APPENDIX </w:t>
      </w:r>
      <w:r w:rsidRPr="00BB0E7D">
        <w:rPr>
          <w:rStyle w:val="href"/>
        </w:rPr>
        <w:t>26</w:t>
      </w:r>
      <w:r w:rsidRPr="00BB0E7D">
        <w:t xml:space="preserve"> (</w:t>
      </w:r>
      <w:ins w:id="991" w:author="Azelart, Yolanda" w:date="2015-11-10T15:44:00Z">
        <w:r w:rsidRPr="00BB0E7D">
          <w:t>REV.</w:t>
        </w:r>
      </w:ins>
      <w:r w:rsidRPr="00BB0E7D">
        <w:t>WRC</w:t>
      </w:r>
      <w:r w:rsidRPr="00BB0E7D">
        <w:noBreakHyphen/>
      </w:r>
      <w:del w:id="992" w:author="Azelart, Yolanda" w:date="2015-11-10T15:33:00Z">
        <w:r w:rsidRPr="00BB0E7D" w:rsidDel="000D4AA3">
          <w:delText>2000</w:delText>
        </w:r>
      </w:del>
      <w:ins w:id="993" w:author="Azelart, Yolanda" w:date="2015-11-10T15:33:00Z">
        <w:r w:rsidRPr="00BB0E7D">
          <w:t>15</w:t>
        </w:r>
      </w:ins>
      <w:r w:rsidRPr="00BB0E7D">
        <w:t>)</w:t>
      </w:r>
      <w:r w:rsidRPr="00BB0E7D">
        <w:footnoteReference w:customMarkFollows="1" w:id="2"/>
        <w:t>*</w:t>
      </w:r>
      <w:bookmarkEnd w:id="990"/>
    </w:p>
    <w:p w:rsidR="00515D89" w:rsidRPr="00BB0E7D" w:rsidRDefault="00515D89" w:rsidP="00515D89">
      <w:pPr>
        <w:pStyle w:val="Appendixtitle"/>
      </w:pPr>
      <w:bookmarkStart w:id="1000" w:name="_Toc328648948"/>
      <w:r w:rsidRPr="00BB0E7D">
        <w:t xml:space="preserve">Provisions and associated Frequency Allotment Plan for the aeronautical </w:t>
      </w:r>
      <w:r w:rsidRPr="00BB0E7D">
        <w:br/>
        <w:t xml:space="preserve">mobile (OR) service in the </w:t>
      </w:r>
      <w:r w:rsidR="0076570E">
        <w:t xml:space="preserve">frequency </w:t>
      </w:r>
      <w:r w:rsidRPr="00BB0E7D">
        <w:t xml:space="preserve">bands allocated exclusively to that </w:t>
      </w:r>
      <w:r w:rsidRPr="00BB0E7D">
        <w:br/>
        <w:t>service between 3 025 kHz and 18 030 kHz</w:t>
      </w:r>
      <w:bookmarkEnd w:id="1000"/>
    </w:p>
    <w:p w:rsidR="00515D89" w:rsidRPr="00BB0E7D" w:rsidRDefault="00515D89" w:rsidP="00515D89">
      <w:pPr>
        <w:pStyle w:val="Appendixref"/>
      </w:pPr>
      <w:r w:rsidRPr="00BB0E7D">
        <w:t>(See Article </w:t>
      </w:r>
      <w:r w:rsidRPr="00BB0E7D">
        <w:rPr>
          <w:rStyle w:val="Appdef"/>
        </w:rPr>
        <w:t>43</w:t>
      </w:r>
      <w:r w:rsidRPr="00BB0E7D">
        <w:t>)</w:t>
      </w:r>
    </w:p>
    <w:p w:rsidR="00E440F6" w:rsidRDefault="00E440F6">
      <w:pPr>
        <w:pStyle w:val="Reasons"/>
      </w:pPr>
    </w:p>
    <w:p w:rsidR="00E440F6" w:rsidRDefault="00515D89">
      <w:pPr>
        <w:pStyle w:val="Proposal"/>
      </w:pPr>
      <w:r>
        <w:t>MOD</w:t>
      </w:r>
      <w:r>
        <w:tab/>
        <w:t>B9/347/24</w:t>
      </w:r>
      <w:r>
        <w:rPr>
          <w:vanish/>
          <w:color w:val="7F7F7F" w:themeColor="text1" w:themeTint="80"/>
          <w:vertAlign w:val="superscript"/>
        </w:rPr>
        <w:t>#32566</w:t>
      </w:r>
    </w:p>
    <w:p w:rsidR="00515D89" w:rsidRPr="00BB0E7D" w:rsidRDefault="00515D89">
      <w:pPr>
        <w:pStyle w:val="AppendixNo"/>
      </w:pPr>
      <w:bookmarkStart w:id="1001" w:name="_Toc330560584"/>
      <w:r w:rsidRPr="00BB0E7D">
        <w:t xml:space="preserve">APPENDIX </w:t>
      </w:r>
      <w:r w:rsidRPr="00BB0E7D">
        <w:rPr>
          <w:rStyle w:val="href"/>
        </w:rPr>
        <w:t>42</w:t>
      </w:r>
      <w:r w:rsidRPr="00BB0E7D">
        <w:t xml:space="preserve"> (REV.WRC</w:t>
      </w:r>
      <w:r w:rsidRPr="00BB0E7D">
        <w:noBreakHyphen/>
      </w:r>
      <w:del w:id="1002" w:author="Azelart, Yolanda" w:date="2015-11-10T14:19:00Z">
        <w:r w:rsidRPr="00BB0E7D" w:rsidDel="00225756">
          <w:delText>12</w:delText>
        </w:r>
      </w:del>
      <w:ins w:id="1003" w:author="Azelart, Yolanda" w:date="2015-11-10T14:19:00Z">
        <w:r w:rsidRPr="00BB0E7D">
          <w:t>15</w:t>
        </w:r>
      </w:ins>
      <w:r w:rsidRPr="00BB0E7D">
        <w:t>)</w:t>
      </w:r>
      <w:bookmarkEnd w:id="1001"/>
    </w:p>
    <w:p w:rsidR="00515D89" w:rsidRPr="00BB0E7D" w:rsidRDefault="00515D89" w:rsidP="00515D89">
      <w:pPr>
        <w:pStyle w:val="Appendixtitle"/>
      </w:pPr>
      <w:bookmarkStart w:id="1004" w:name="_Toc330560585"/>
      <w:r w:rsidRPr="00BB0E7D">
        <w:t>Table of allocation of international call sign series</w:t>
      </w:r>
      <w:bookmarkEnd w:id="1004"/>
    </w:p>
    <w:p w:rsidR="00515D89" w:rsidRPr="00BB0E7D" w:rsidRDefault="00515D89" w:rsidP="00515D89">
      <w:pPr>
        <w:pStyle w:val="Appendixref"/>
      </w:pPr>
      <w:r w:rsidRPr="00BB0E7D">
        <w:t>(See Article </w:t>
      </w:r>
      <w:r w:rsidRPr="00BB0E7D">
        <w:rPr>
          <w:rStyle w:val="ArtrefBold"/>
        </w:rPr>
        <w:t>19</w:t>
      </w:r>
      <w:r w:rsidRPr="00BB0E7D">
        <w:t>)</w:t>
      </w:r>
    </w:p>
    <w:tbl>
      <w:tblPr>
        <w:tblW w:w="0" w:type="auto"/>
        <w:jc w:val="right"/>
        <w:tblLayout w:type="fixed"/>
        <w:tblCellMar>
          <w:left w:w="0" w:type="dxa"/>
          <w:right w:w="0" w:type="dxa"/>
        </w:tblCellMar>
        <w:tblLook w:val="0000" w:firstRow="0" w:lastRow="0" w:firstColumn="0" w:lastColumn="0" w:noHBand="0" w:noVBand="0"/>
      </w:tblPr>
      <w:tblGrid>
        <w:gridCol w:w="1985"/>
        <w:gridCol w:w="5103"/>
        <w:gridCol w:w="1021"/>
      </w:tblGrid>
      <w:tr w:rsidR="00515D89" w:rsidRPr="00BB0E7D" w:rsidTr="00515D89">
        <w:trPr>
          <w:cantSplit/>
          <w:jc w:val="right"/>
        </w:trPr>
        <w:tc>
          <w:tcPr>
            <w:tcW w:w="1985" w:type="dxa"/>
            <w:tcBorders>
              <w:top w:val="single" w:sz="6" w:space="0" w:color="auto"/>
              <w:left w:val="single" w:sz="6" w:space="0" w:color="auto"/>
              <w:bottom w:val="single" w:sz="6" w:space="0" w:color="auto"/>
              <w:right w:val="single" w:sz="6" w:space="0" w:color="auto"/>
            </w:tcBorders>
          </w:tcPr>
          <w:p w:rsidR="00515D89" w:rsidRPr="00BB0E7D" w:rsidRDefault="00515D89" w:rsidP="00515D89">
            <w:pPr>
              <w:pStyle w:val="Tablehead"/>
            </w:pPr>
            <w:r w:rsidRPr="00BB0E7D">
              <w:t>Call sign series</w:t>
            </w:r>
          </w:p>
        </w:tc>
        <w:tc>
          <w:tcPr>
            <w:tcW w:w="5103" w:type="dxa"/>
            <w:tcBorders>
              <w:top w:val="single" w:sz="6" w:space="0" w:color="auto"/>
              <w:bottom w:val="single" w:sz="6" w:space="0" w:color="auto"/>
              <w:right w:val="single" w:sz="6" w:space="0" w:color="auto"/>
            </w:tcBorders>
          </w:tcPr>
          <w:p w:rsidR="00515D89" w:rsidRPr="00BB0E7D" w:rsidRDefault="00515D89" w:rsidP="00515D89">
            <w:pPr>
              <w:pStyle w:val="Tablehead"/>
            </w:pPr>
            <w:r w:rsidRPr="00BB0E7D">
              <w:t>Allocated to</w:t>
            </w:r>
          </w:p>
        </w:tc>
        <w:tc>
          <w:tcPr>
            <w:tcW w:w="1021" w:type="dxa"/>
          </w:tcPr>
          <w:p w:rsidR="00515D89" w:rsidRPr="00BB0E7D" w:rsidRDefault="00515D89" w:rsidP="00515D89">
            <w:pPr>
              <w:pStyle w:val="Tablehead"/>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70" w:after="0"/>
              <w:ind w:left="57" w:right="57"/>
            </w:pPr>
            <w:r w:rsidRPr="00BB0E7D">
              <w:t>...</w:t>
            </w:r>
          </w:p>
        </w:tc>
        <w:tc>
          <w:tcPr>
            <w:tcW w:w="5103" w:type="dxa"/>
            <w:tcBorders>
              <w:left w:val="single" w:sz="6" w:space="0" w:color="auto"/>
              <w:right w:val="single" w:sz="6" w:space="0" w:color="auto"/>
            </w:tcBorders>
          </w:tcPr>
          <w:p w:rsidR="00515D89" w:rsidRPr="00BB0E7D" w:rsidRDefault="00515D89" w:rsidP="00515D89">
            <w:pPr>
              <w:pStyle w:val="Tabletext"/>
              <w:spacing w:before="70" w:after="0"/>
              <w:ind w:left="170" w:right="170"/>
            </w:pPr>
            <w:r w:rsidRPr="00BB0E7D">
              <w:t>...</w:t>
            </w:r>
          </w:p>
        </w:tc>
        <w:tc>
          <w:tcPr>
            <w:tcW w:w="1021" w:type="dxa"/>
            <w:tcBorders>
              <w:left w:val="single" w:sz="6" w:space="0" w:color="auto"/>
            </w:tcBorders>
          </w:tcPr>
          <w:p w:rsidR="00515D89" w:rsidRPr="00BB0E7D" w:rsidRDefault="00515D89" w:rsidP="00515D89">
            <w:pPr>
              <w:pStyle w:val="Tabletext"/>
              <w:spacing w:before="70" w:after="0"/>
              <w:ind w:left="170" w:right="170"/>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70" w:after="0"/>
              <w:ind w:left="57" w:right="57"/>
              <w:jc w:val="center"/>
            </w:pPr>
            <w:r w:rsidRPr="00BB0E7D">
              <w:t>ZQA-ZQZ</w:t>
            </w:r>
          </w:p>
        </w:tc>
        <w:tc>
          <w:tcPr>
            <w:tcW w:w="5103" w:type="dxa"/>
            <w:tcBorders>
              <w:left w:val="single" w:sz="6" w:space="0" w:color="auto"/>
              <w:right w:val="single" w:sz="6" w:space="0" w:color="auto"/>
            </w:tcBorders>
          </w:tcPr>
          <w:p w:rsidR="00515D89" w:rsidRPr="00BB0E7D" w:rsidRDefault="00515D89" w:rsidP="00515D89">
            <w:pPr>
              <w:pStyle w:val="Tabletext"/>
              <w:spacing w:before="70" w:after="0"/>
              <w:ind w:left="170" w:right="170"/>
            </w:pPr>
            <w:r w:rsidRPr="00BB0E7D">
              <w:t>United Kingdom of Great Britain and Northern Ireland</w:t>
            </w:r>
          </w:p>
        </w:tc>
        <w:tc>
          <w:tcPr>
            <w:tcW w:w="1021" w:type="dxa"/>
            <w:tcBorders>
              <w:left w:val="single" w:sz="6" w:space="0" w:color="auto"/>
            </w:tcBorders>
          </w:tcPr>
          <w:p w:rsidR="00515D89" w:rsidRPr="00BB0E7D" w:rsidRDefault="00515D89" w:rsidP="00515D89">
            <w:pPr>
              <w:pStyle w:val="Tabletext"/>
              <w:spacing w:before="70" w:after="0"/>
              <w:ind w:left="170" w:right="170"/>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0" w:after="0"/>
              <w:ind w:left="57" w:right="57"/>
              <w:jc w:val="center"/>
            </w:pPr>
            <w:r w:rsidRPr="00BB0E7D">
              <w:t>ZRA-ZUZ</w:t>
            </w:r>
          </w:p>
        </w:tc>
        <w:tc>
          <w:tcPr>
            <w:tcW w:w="5103" w:type="dxa"/>
            <w:tcBorders>
              <w:left w:val="single" w:sz="6" w:space="0" w:color="auto"/>
              <w:right w:val="single" w:sz="6" w:space="0" w:color="auto"/>
            </w:tcBorders>
          </w:tcPr>
          <w:p w:rsidR="00515D89" w:rsidRPr="00BB0E7D" w:rsidRDefault="00515D89" w:rsidP="00515D89">
            <w:pPr>
              <w:pStyle w:val="Tabletext"/>
              <w:spacing w:before="0" w:after="0"/>
              <w:ind w:left="170" w:right="170"/>
            </w:pPr>
            <w:r w:rsidRPr="00BB0E7D">
              <w:t>South Africa (Republic of)</w:t>
            </w:r>
          </w:p>
        </w:tc>
        <w:tc>
          <w:tcPr>
            <w:tcW w:w="1021" w:type="dxa"/>
            <w:tcBorders>
              <w:left w:val="single" w:sz="6" w:space="0" w:color="auto"/>
            </w:tcBorders>
          </w:tcPr>
          <w:p w:rsidR="00515D89" w:rsidRPr="00BB0E7D" w:rsidRDefault="00515D89" w:rsidP="00515D89">
            <w:pPr>
              <w:pStyle w:val="Tabletext"/>
              <w:spacing w:before="0" w:after="0"/>
              <w:ind w:left="170" w:right="170"/>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0" w:after="0"/>
              <w:ind w:left="57" w:right="57"/>
              <w:jc w:val="center"/>
            </w:pPr>
            <w:r w:rsidRPr="00BB0E7D">
              <w:t>ZVA-ZZZ</w:t>
            </w:r>
          </w:p>
        </w:tc>
        <w:tc>
          <w:tcPr>
            <w:tcW w:w="5103" w:type="dxa"/>
            <w:tcBorders>
              <w:left w:val="single" w:sz="6" w:space="0" w:color="auto"/>
              <w:right w:val="single" w:sz="6" w:space="0" w:color="auto"/>
            </w:tcBorders>
          </w:tcPr>
          <w:p w:rsidR="00515D89" w:rsidRPr="00BB0E7D" w:rsidRDefault="00515D89" w:rsidP="00515D89">
            <w:pPr>
              <w:pStyle w:val="Tabletext"/>
              <w:spacing w:before="0" w:after="0"/>
              <w:ind w:left="170" w:right="170"/>
            </w:pPr>
            <w:r w:rsidRPr="00BB0E7D">
              <w:t>Brazil (Federative Republic of)</w:t>
            </w:r>
          </w:p>
        </w:tc>
        <w:tc>
          <w:tcPr>
            <w:tcW w:w="1021" w:type="dxa"/>
            <w:tcBorders>
              <w:left w:val="single" w:sz="6" w:space="0" w:color="auto"/>
            </w:tcBorders>
          </w:tcPr>
          <w:p w:rsidR="00515D89" w:rsidRPr="00BB0E7D" w:rsidRDefault="00515D89" w:rsidP="00515D89">
            <w:pPr>
              <w:pStyle w:val="Tabletext"/>
              <w:spacing w:before="0" w:after="0"/>
              <w:ind w:left="170" w:right="170"/>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0" w:after="0"/>
              <w:ind w:left="57" w:right="57"/>
              <w:jc w:val="center"/>
            </w:pPr>
            <w:r w:rsidRPr="00BB0E7D">
              <w:t>Z2A-Z2Z</w:t>
            </w:r>
          </w:p>
        </w:tc>
        <w:tc>
          <w:tcPr>
            <w:tcW w:w="5103" w:type="dxa"/>
            <w:tcBorders>
              <w:left w:val="single" w:sz="6" w:space="0" w:color="auto"/>
              <w:right w:val="single" w:sz="6" w:space="0" w:color="auto"/>
            </w:tcBorders>
          </w:tcPr>
          <w:p w:rsidR="00515D89" w:rsidRPr="00BB0E7D" w:rsidRDefault="00515D89" w:rsidP="00515D89">
            <w:pPr>
              <w:pStyle w:val="Tabletext"/>
              <w:spacing w:before="0" w:after="0"/>
              <w:ind w:left="170" w:right="170"/>
            </w:pPr>
            <w:r w:rsidRPr="00BB0E7D">
              <w:t>Zimbabwe (Republic of)</w:t>
            </w:r>
          </w:p>
        </w:tc>
        <w:tc>
          <w:tcPr>
            <w:tcW w:w="1021" w:type="dxa"/>
            <w:tcBorders>
              <w:left w:val="single" w:sz="6" w:space="0" w:color="auto"/>
            </w:tcBorders>
          </w:tcPr>
          <w:p w:rsidR="00515D89" w:rsidRPr="00BB0E7D" w:rsidRDefault="00515D89" w:rsidP="00515D89">
            <w:pPr>
              <w:pStyle w:val="Tabletext"/>
              <w:spacing w:before="0" w:after="0"/>
              <w:ind w:left="170" w:right="170"/>
              <w:rPr>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0" w:after="0"/>
              <w:ind w:left="57" w:right="57"/>
              <w:jc w:val="center"/>
            </w:pPr>
            <w:r w:rsidRPr="00BB0E7D">
              <w:t>Z3A-Z3Z</w:t>
            </w:r>
          </w:p>
        </w:tc>
        <w:tc>
          <w:tcPr>
            <w:tcW w:w="5103" w:type="dxa"/>
            <w:tcBorders>
              <w:left w:val="single" w:sz="6" w:space="0" w:color="auto"/>
              <w:right w:val="single" w:sz="6" w:space="0" w:color="auto"/>
            </w:tcBorders>
          </w:tcPr>
          <w:p w:rsidR="00515D89" w:rsidRPr="00BB0E7D" w:rsidRDefault="00515D89" w:rsidP="00515D89">
            <w:pPr>
              <w:pStyle w:val="Tabletext"/>
              <w:spacing w:before="0" w:after="0"/>
              <w:ind w:left="170" w:right="170"/>
            </w:pPr>
            <w:r w:rsidRPr="00BB0E7D">
              <w:t>The Former Yugoslav Republic of Macedonia</w:t>
            </w:r>
          </w:p>
        </w:tc>
        <w:tc>
          <w:tcPr>
            <w:tcW w:w="1021" w:type="dxa"/>
            <w:tcBorders>
              <w:left w:val="single" w:sz="6" w:space="0" w:color="auto"/>
            </w:tcBorders>
          </w:tcPr>
          <w:p w:rsidR="00515D89" w:rsidRPr="00BB0E7D" w:rsidRDefault="00515D89" w:rsidP="00515D89">
            <w:pPr>
              <w:pStyle w:val="Tabletext"/>
              <w:spacing w:before="0" w:after="0"/>
              <w:ind w:left="170" w:right="170"/>
              <w:rPr>
                <w:sz w:val="16"/>
                <w:szCs w:val="16"/>
              </w:rPr>
            </w:pPr>
          </w:p>
        </w:tc>
      </w:tr>
      <w:tr w:rsidR="00515D89" w:rsidRPr="00BB0E7D" w:rsidTr="00515D89">
        <w:trPr>
          <w:cantSplit/>
          <w:jc w:val="right"/>
          <w:ins w:id="1005" w:author="Azelart, Yolanda" w:date="2015-11-10T14:21:00Z"/>
        </w:trPr>
        <w:tc>
          <w:tcPr>
            <w:tcW w:w="1985" w:type="dxa"/>
            <w:tcBorders>
              <w:left w:val="single" w:sz="6" w:space="0" w:color="auto"/>
              <w:right w:val="single" w:sz="6" w:space="0" w:color="auto"/>
            </w:tcBorders>
            <w:shd w:val="clear" w:color="auto" w:fill="FFFFFF" w:themeFill="background1"/>
          </w:tcPr>
          <w:p w:rsidR="00515D89" w:rsidRPr="00BB0E7D" w:rsidRDefault="00515D89" w:rsidP="00515D89">
            <w:pPr>
              <w:pStyle w:val="Tabletext"/>
              <w:spacing w:before="0" w:after="0"/>
              <w:ind w:left="57" w:right="57"/>
              <w:jc w:val="center"/>
              <w:rPr>
                <w:ins w:id="1006" w:author="Azelart, Yolanda" w:date="2015-11-10T14:21:00Z"/>
              </w:rPr>
            </w:pPr>
            <w:ins w:id="1007" w:author="Azelart, Yolanda" w:date="2015-11-10T14:21:00Z">
              <w:r w:rsidRPr="00BB0E7D">
                <w:t>Z8A-Z8Z</w:t>
              </w:r>
            </w:ins>
          </w:p>
        </w:tc>
        <w:tc>
          <w:tcPr>
            <w:tcW w:w="5103" w:type="dxa"/>
            <w:tcBorders>
              <w:left w:val="single" w:sz="6" w:space="0" w:color="auto"/>
              <w:right w:val="single" w:sz="6" w:space="0" w:color="auto"/>
            </w:tcBorders>
            <w:shd w:val="clear" w:color="auto" w:fill="FFFFFF" w:themeFill="background1"/>
          </w:tcPr>
          <w:p w:rsidR="00515D89" w:rsidRPr="00BB0E7D" w:rsidRDefault="00515D89" w:rsidP="00515D89">
            <w:pPr>
              <w:pStyle w:val="Tabletext"/>
              <w:spacing w:before="0" w:after="0"/>
              <w:ind w:left="170" w:right="170"/>
              <w:rPr>
                <w:ins w:id="1008" w:author="Azelart, Yolanda" w:date="2015-11-10T14:21:00Z"/>
              </w:rPr>
            </w:pPr>
            <w:ins w:id="1009" w:author="Azelart, Yolanda" w:date="2015-11-10T14:21:00Z">
              <w:r w:rsidRPr="00BB0E7D">
                <w:t>South Sudan (Republic of)</w:t>
              </w:r>
            </w:ins>
          </w:p>
        </w:tc>
        <w:tc>
          <w:tcPr>
            <w:tcW w:w="1021" w:type="dxa"/>
            <w:tcBorders>
              <w:left w:val="single" w:sz="6" w:space="0" w:color="auto"/>
            </w:tcBorders>
          </w:tcPr>
          <w:p w:rsidR="00515D89" w:rsidRPr="00BB0E7D" w:rsidRDefault="00515D89" w:rsidP="00515D89">
            <w:pPr>
              <w:pStyle w:val="Tabletext"/>
              <w:spacing w:before="0" w:after="0"/>
              <w:ind w:left="170" w:right="170"/>
              <w:rPr>
                <w:ins w:id="1010" w:author="Azelart, Yolanda" w:date="2015-11-10T14:21:00Z"/>
                <w:sz w:val="16"/>
                <w:szCs w:val="16"/>
              </w:rPr>
            </w:pPr>
          </w:p>
        </w:tc>
      </w:tr>
      <w:tr w:rsidR="00515D89" w:rsidRPr="00BB0E7D" w:rsidTr="00515D89">
        <w:trPr>
          <w:cantSplit/>
          <w:jc w:val="right"/>
        </w:trPr>
        <w:tc>
          <w:tcPr>
            <w:tcW w:w="1985" w:type="dxa"/>
            <w:tcBorders>
              <w:left w:val="single" w:sz="6" w:space="0" w:color="auto"/>
              <w:right w:val="single" w:sz="6" w:space="0" w:color="auto"/>
            </w:tcBorders>
          </w:tcPr>
          <w:p w:rsidR="00515D89" w:rsidRPr="00BB0E7D" w:rsidRDefault="00515D89" w:rsidP="00515D89">
            <w:pPr>
              <w:pStyle w:val="Tabletext"/>
              <w:spacing w:before="0" w:after="0"/>
              <w:ind w:left="57" w:right="57"/>
              <w:jc w:val="center"/>
            </w:pPr>
          </w:p>
        </w:tc>
        <w:tc>
          <w:tcPr>
            <w:tcW w:w="5103" w:type="dxa"/>
            <w:tcBorders>
              <w:right w:val="single" w:sz="6" w:space="0" w:color="auto"/>
            </w:tcBorders>
          </w:tcPr>
          <w:p w:rsidR="00515D89" w:rsidRPr="00BB0E7D" w:rsidRDefault="00515D89" w:rsidP="00515D89">
            <w:pPr>
              <w:pStyle w:val="Tabletext"/>
              <w:spacing w:before="0" w:after="0"/>
              <w:ind w:left="170" w:right="170"/>
            </w:pPr>
          </w:p>
        </w:tc>
        <w:tc>
          <w:tcPr>
            <w:tcW w:w="1021" w:type="dxa"/>
          </w:tcPr>
          <w:p w:rsidR="00515D89" w:rsidRPr="00BB0E7D" w:rsidRDefault="00515D89" w:rsidP="00515D89">
            <w:pPr>
              <w:pStyle w:val="Tabletext"/>
              <w:spacing w:before="0" w:after="0"/>
              <w:ind w:left="170" w:right="170"/>
              <w:rPr>
                <w:sz w:val="16"/>
                <w:szCs w:val="16"/>
              </w:rPr>
            </w:pPr>
          </w:p>
        </w:tc>
      </w:tr>
      <w:tr w:rsidR="00515D89" w:rsidRPr="00BB0E7D" w:rsidTr="00515D89">
        <w:trPr>
          <w:cantSplit/>
          <w:jc w:val="right"/>
        </w:trPr>
        <w:tc>
          <w:tcPr>
            <w:tcW w:w="1985" w:type="dxa"/>
            <w:tcBorders>
              <w:left w:val="single" w:sz="6" w:space="0" w:color="auto"/>
              <w:bottom w:val="single" w:sz="4" w:space="0" w:color="auto"/>
              <w:right w:val="single" w:sz="6" w:space="0" w:color="auto"/>
            </w:tcBorders>
          </w:tcPr>
          <w:p w:rsidR="00515D89" w:rsidRPr="00BB0E7D" w:rsidRDefault="00515D89" w:rsidP="00515D89">
            <w:pPr>
              <w:pStyle w:val="Tabletext"/>
              <w:spacing w:before="0" w:after="0"/>
              <w:ind w:left="57" w:right="57"/>
            </w:pPr>
            <w:r w:rsidRPr="00BB0E7D">
              <w:t>...</w:t>
            </w:r>
          </w:p>
        </w:tc>
        <w:tc>
          <w:tcPr>
            <w:tcW w:w="5103" w:type="dxa"/>
            <w:tcBorders>
              <w:bottom w:val="single" w:sz="4" w:space="0" w:color="auto"/>
              <w:right w:val="single" w:sz="6" w:space="0" w:color="auto"/>
            </w:tcBorders>
          </w:tcPr>
          <w:p w:rsidR="00515D89" w:rsidRPr="00BB0E7D" w:rsidRDefault="00515D89" w:rsidP="00515D89">
            <w:pPr>
              <w:pStyle w:val="Tabletext"/>
              <w:spacing w:before="0" w:after="0"/>
              <w:ind w:left="170" w:right="170"/>
            </w:pPr>
            <w:r w:rsidRPr="00BB0E7D">
              <w:t>...</w:t>
            </w:r>
          </w:p>
        </w:tc>
        <w:tc>
          <w:tcPr>
            <w:tcW w:w="1021" w:type="dxa"/>
          </w:tcPr>
          <w:p w:rsidR="00515D89" w:rsidRPr="00BB0E7D" w:rsidRDefault="00515D89" w:rsidP="00515D89">
            <w:pPr>
              <w:pStyle w:val="Tabletext"/>
              <w:spacing w:before="0" w:after="0"/>
              <w:ind w:left="170" w:right="170"/>
              <w:rPr>
                <w:sz w:val="16"/>
                <w:szCs w:val="16"/>
              </w:rPr>
            </w:pPr>
          </w:p>
        </w:tc>
      </w:tr>
    </w:tbl>
    <w:p w:rsidR="00E440F6" w:rsidRDefault="00E440F6">
      <w:pPr>
        <w:pStyle w:val="Reasons"/>
      </w:pPr>
    </w:p>
    <w:p w:rsidR="00E440F6" w:rsidRDefault="00515D89">
      <w:pPr>
        <w:pStyle w:val="Proposal"/>
      </w:pPr>
      <w:r>
        <w:lastRenderedPageBreak/>
        <w:t>MOD</w:t>
      </w:r>
      <w:r>
        <w:tab/>
        <w:t>B9/347/25</w:t>
      </w:r>
      <w:r>
        <w:rPr>
          <w:vanish/>
          <w:color w:val="7F7F7F" w:themeColor="text1" w:themeTint="80"/>
          <w:vertAlign w:val="superscript"/>
        </w:rPr>
        <w:t>#32592</w:t>
      </w:r>
    </w:p>
    <w:p w:rsidR="00515D89" w:rsidRPr="001B68D6" w:rsidRDefault="00515D89" w:rsidP="00515D89">
      <w:pPr>
        <w:pStyle w:val="ResNo"/>
      </w:pPr>
      <w:bookmarkStart w:id="1011" w:name="_Toc324918311"/>
      <w:r w:rsidRPr="001B68D6">
        <w:t xml:space="preserve">RESOLUTION </w:t>
      </w:r>
      <w:r w:rsidRPr="001B68D6">
        <w:rPr>
          <w:rStyle w:val="href"/>
        </w:rPr>
        <w:t>76</w:t>
      </w:r>
      <w:r w:rsidRPr="001B68D6">
        <w:t xml:space="preserve"> (</w:t>
      </w:r>
      <w:ins w:id="1012" w:author="Zeng, Xuemei" w:date="2015-10-22T10:52:00Z">
        <w:r w:rsidRPr="001B68D6">
          <w:rPr>
            <w:lang w:eastAsia="zh-CN"/>
          </w:rPr>
          <w:t>REV.</w:t>
        </w:r>
      </w:ins>
      <w:r w:rsidRPr="001B68D6">
        <w:t>WRC-</w:t>
      </w:r>
      <w:del w:id="1013" w:author="Turnbull, Karen" w:date="2015-10-24T16:00:00Z">
        <w:r w:rsidRPr="001B68D6" w:rsidDel="00465554">
          <w:rPr>
            <w:lang w:eastAsia="zh-CN"/>
          </w:rPr>
          <w:delText>20</w:delText>
        </w:r>
      </w:del>
      <w:del w:id="1014" w:author="Zeng, Xuemei" w:date="2015-10-22T10:53:00Z">
        <w:r w:rsidRPr="001B68D6" w:rsidDel="0096076C">
          <w:rPr>
            <w:lang w:eastAsia="zh-CN"/>
          </w:rPr>
          <w:delText>00</w:delText>
        </w:r>
      </w:del>
      <w:ins w:id="1015" w:author="Zeng, Xuemei" w:date="2015-10-22T10:53:00Z">
        <w:r w:rsidRPr="001B68D6">
          <w:t>15</w:t>
        </w:r>
      </w:ins>
      <w:r w:rsidRPr="001B68D6">
        <w:t>)</w:t>
      </w:r>
      <w:bookmarkEnd w:id="1011"/>
    </w:p>
    <w:p w:rsidR="00515D89" w:rsidRPr="001B68D6" w:rsidRDefault="00515D89" w:rsidP="00515D89">
      <w:pPr>
        <w:pStyle w:val="Restitle"/>
      </w:pPr>
      <w:bookmarkStart w:id="1016" w:name="_Toc327364332"/>
      <w:r w:rsidRPr="001B68D6">
        <w:t xml:space="preserve">Protection of geostationary fixed-satellite service and geostationary broadcasting-satellite service networks from the maximum aggregate </w:t>
      </w:r>
      <w:r w:rsidRPr="001B68D6">
        <w:br/>
        <w:t>equivalent power flux</w:t>
      </w:r>
      <w:r w:rsidRPr="001B68D6">
        <w:noBreakHyphen/>
        <w:t>density produced by multiple non</w:t>
      </w:r>
      <w:r w:rsidRPr="001B68D6">
        <w:noBreakHyphen/>
        <w:t xml:space="preserve">geostationary </w:t>
      </w:r>
      <w:r w:rsidRPr="001B68D6">
        <w:br/>
        <w:t>fixed-satellite service systems in frequency bands where equivalent</w:t>
      </w:r>
      <w:r w:rsidRPr="001B68D6">
        <w:br/>
        <w:t>power flux-density limits have been adopted</w:t>
      </w:r>
      <w:bookmarkEnd w:id="1016"/>
    </w:p>
    <w:p w:rsidR="00515D89" w:rsidRPr="001B68D6" w:rsidRDefault="00515D89" w:rsidP="00515D89">
      <w:pPr>
        <w:pStyle w:val="Normalaftertitle"/>
        <w:keepNext/>
      </w:pPr>
      <w:r w:rsidRPr="001B68D6">
        <w:t>The World Radiocommunication Conference (</w:t>
      </w:r>
      <w:del w:id="1017" w:author="Zeng, Xuemei" w:date="2015-10-22T10:53:00Z">
        <w:r w:rsidRPr="001B68D6" w:rsidDel="0096076C">
          <w:rPr>
            <w:color w:val="FF0000"/>
          </w:rPr>
          <w:delText>Istanbul</w:delText>
        </w:r>
      </w:del>
      <w:ins w:id="1018" w:author="Zeng, Xuemei" w:date="2015-10-22T10:53:00Z">
        <w:r w:rsidRPr="001B68D6">
          <w:rPr>
            <w:color w:val="FF0000"/>
            <w:lang w:eastAsia="zh-CN"/>
          </w:rPr>
          <w:t>Geneva</w:t>
        </w:r>
      </w:ins>
      <w:r w:rsidRPr="001B68D6">
        <w:t xml:space="preserve">, </w:t>
      </w:r>
      <w:del w:id="1019" w:author="Turnbull, Karen" w:date="2015-10-24T16:01:00Z">
        <w:r w:rsidRPr="001B68D6" w:rsidDel="00465554">
          <w:delText>20</w:delText>
        </w:r>
      </w:del>
      <w:del w:id="1020" w:author="Zeng, Xuemei" w:date="2015-10-22T10:53:00Z">
        <w:r w:rsidRPr="001B68D6" w:rsidDel="0096076C">
          <w:rPr>
            <w:lang w:eastAsia="zh-CN"/>
          </w:rPr>
          <w:delText>00</w:delText>
        </w:r>
      </w:del>
      <w:ins w:id="1021" w:author="Turnbull, Karen" w:date="2015-10-24T16:01:00Z">
        <w:r w:rsidRPr="001B68D6">
          <w:rPr>
            <w:lang w:eastAsia="zh-CN"/>
          </w:rPr>
          <w:t>20</w:t>
        </w:r>
      </w:ins>
      <w:ins w:id="1022" w:author="Zeng, Xuemei" w:date="2015-10-22T10:53:00Z">
        <w:r w:rsidRPr="001B68D6">
          <w:t>15</w:t>
        </w:r>
      </w:ins>
      <w:r w:rsidRPr="001B68D6">
        <w:t>),</w:t>
      </w:r>
    </w:p>
    <w:p w:rsidR="00515D89" w:rsidRPr="001B68D6" w:rsidRDefault="00515D89" w:rsidP="00515D89">
      <w:pPr>
        <w:pStyle w:val="Call"/>
      </w:pPr>
      <w:r w:rsidRPr="001B68D6">
        <w:t>considering</w:t>
      </w:r>
    </w:p>
    <w:p w:rsidR="00515D89" w:rsidRPr="001B68D6" w:rsidRDefault="00515D89" w:rsidP="00515D89">
      <w:r w:rsidRPr="001B68D6">
        <w:rPr>
          <w:i/>
          <w:iCs/>
        </w:rPr>
        <w:t>a)</w:t>
      </w:r>
      <w:r w:rsidRPr="001B68D6">
        <w:tab/>
        <w:t>that WRC</w:t>
      </w:r>
      <w:r w:rsidRPr="001B68D6">
        <w:noBreakHyphen/>
        <w:t>97 adopted, in Article </w:t>
      </w:r>
      <w:r w:rsidRPr="001B68D6">
        <w:rPr>
          <w:rStyle w:val="Artref"/>
          <w:b/>
          <w:bCs/>
          <w:color w:val="000000"/>
        </w:rPr>
        <w:t>22</w:t>
      </w:r>
      <w:r w:rsidRPr="001B68D6">
        <w:t>, provisional equivalent power flux-density (epfd) limits to be met by non</w:t>
      </w:r>
      <w:r w:rsidRPr="001B68D6">
        <w:noBreakHyphen/>
        <w:t>geostationary fixed-satellite service (non-GSO FSS) systems in order to protect GSO FSS and GSO broadcasting-satellite service (BSS) networks in parts of the frequency range 10.7-30 GHz;</w:t>
      </w:r>
    </w:p>
    <w:p w:rsidR="00515D89" w:rsidRPr="001B68D6" w:rsidRDefault="00515D89" w:rsidP="00515D89">
      <w:r w:rsidRPr="001B68D6">
        <w:rPr>
          <w:i/>
          <w:iCs/>
        </w:rPr>
        <w:t>b)</w:t>
      </w:r>
      <w:r w:rsidRPr="001B68D6">
        <w:tab/>
        <w:t xml:space="preserve">that </w:t>
      </w:r>
      <w:del w:id="1023" w:author="1907298" w:date="2015-11-08T19:06:00Z">
        <w:r w:rsidRPr="001B68D6" w:rsidDel="000F69F7">
          <w:delText>this Conference has</w:delText>
        </w:r>
      </w:del>
      <w:ins w:id="1024" w:author="1907298" w:date="2015-11-08T19:06:00Z">
        <w:r w:rsidRPr="001B68D6">
          <w:rPr>
            <w:rFonts w:eastAsiaTheme="minorEastAsia"/>
            <w:color w:val="231F20"/>
            <w:szCs w:val="24"/>
          </w:rPr>
          <w:t>WRC</w:t>
        </w:r>
      </w:ins>
      <w:ins w:id="1025" w:author="Turnbull, Karen" w:date="2015-11-10T17:35:00Z">
        <w:r w:rsidRPr="001B68D6">
          <w:rPr>
            <w:rFonts w:eastAsiaTheme="minorEastAsia"/>
            <w:color w:val="231F20"/>
            <w:szCs w:val="24"/>
          </w:rPr>
          <w:noBreakHyphen/>
        </w:r>
      </w:ins>
      <w:ins w:id="1026" w:author="1907298" w:date="2015-11-08T19:06:00Z">
        <w:r w:rsidRPr="001B68D6">
          <w:rPr>
            <w:rFonts w:eastAsiaTheme="minorEastAsia"/>
            <w:color w:val="231F20"/>
            <w:szCs w:val="24"/>
          </w:rPr>
          <w:t>2000</w:t>
        </w:r>
      </w:ins>
      <w:r w:rsidRPr="001B68D6">
        <w:t xml:space="preserve"> revised Article </w:t>
      </w:r>
      <w:r w:rsidRPr="001B68D6">
        <w:rPr>
          <w:rStyle w:val="Artref"/>
          <w:b/>
          <w:bCs/>
          <w:color w:val="000000"/>
        </w:rPr>
        <w:t>22</w:t>
      </w:r>
      <w:r w:rsidRPr="001B68D6">
        <w:t xml:space="preserve"> to ensure the limits contained therein provide adequate protection to GSO systems without placing undue constraints on any of the systems and services sharing these frequency bands;</w:t>
      </w:r>
    </w:p>
    <w:p w:rsidR="00515D89" w:rsidRPr="001B68D6" w:rsidRDefault="00515D89" w:rsidP="00515D89">
      <w:r w:rsidRPr="001B68D6">
        <w:rPr>
          <w:i/>
          <w:iCs/>
        </w:rPr>
        <w:t>c)</w:t>
      </w:r>
      <w:r w:rsidRPr="001B68D6">
        <w:tab/>
        <w:t xml:space="preserve">that </w:t>
      </w:r>
      <w:del w:id="1027" w:author="1907298" w:date="2015-11-08T19:06:00Z">
        <w:r w:rsidRPr="001B68D6" w:rsidDel="000F69F7">
          <w:delText>this Conference has</w:delText>
        </w:r>
      </w:del>
      <w:ins w:id="1028" w:author="1907298" w:date="2015-11-08T19:06:00Z">
        <w:r w:rsidRPr="001B68D6">
          <w:rPr>
            <w:rFonts w:eastAsiaTheme="minorEastAsia"/>
            <w:color w:val="231F20"/>
            <w:szCs w:val="24"/>
          </w:rPr>
          <w:t>WRC</w:t>
        </w:r>
      </w:ins>
      <w:ins w:id="1029" w:author="Turnbull, Karen" w:date="2015-11-10T17:35:00Z">
        <w:r w:rsidRPr="001B68D6">
          <w:rPr>
            <w:rFonts w:eastAsiaTheme="minorEastAsia"/>
            <w:color w:val="231F20"/>
            <w:szCs w:val="24"/>
          </w:rPr>
          <w:noBreakHyphen/>
        </w:r>
      </w:ins>
      <w:ins w:id="1030" w:author="1907298" w:date="2015-11-08T19:06:00Z">
        <w:r w:rsidRPr="001B68D6">
          <w:rPr>
            <w:rFonts w:eastAsiaTheme="minorEastAsia"/>
            <w:color w:val="231F20"/>
            <w:szCs w:val="24"/>
          </w:rPr>
          <w:t>2000</w:t>
        </w:r>
      </w:ins>
      <w:r w:rsidRPr="001B68D6">
        <w:rPr>
          <w:rFonts w:eastAsiaTheme="minorEastAsia"/>
          <w:color w:val="231F20"/>
          <w:szCs w:val="24"/>
        </w:rPr>
        <w:t xml:space="preserve"> </w:t>
      </w:r>
      <w:r w:rsidRPr="001B68D6">
        <w:t>decided that a combination of single-entry validation, single-entry operational and, for certain antenna sizes, single-entry additional operational epfd limits, contained in Article </w:t>
      </w:r>
      <w:r w:rsidRPr="001B68D6">
        <w:rPr>
          <w:rStyle w:val="Artref"/>
          <w:b/>
          <w:bCs/>
          <w:color w:val="000000"/>
        </w:rPr>
        <w:t>22</w:t>
      </w:r>
      <w:r w:rsidRPr="001B68D6">
        <w:t>, along with the aggregate limits in Tables 1A to 1D as contained in Annex 1 to this Resolution, which apply to non</w:t>
      </w:r>
      <w:r w:rsidRPr="001B68D6">
        <w:noBreakHyphen/>
        <w:t xml:space="preserve">GSO FSS systems, protects GSO networks in these </w:t>
      </w:r>
      <w:r w:rsidR="0076570E">
        <w:t xml:space="preserve">frequency </w:t>
      </w:r>
      <w:r w:rsidRPr="001B68D6">
        <w:t>bands;</w:t>
      </w:r>
    </w:p>
    <w:p w:rsidR="00515D89" w:rsidRPr="001B68D6" w:rsidRDefault="00515D89" w:rsidP="00515D89">
      <w:r w:rsidRPr="001B68D6">
        <w:rPr>
          <w:i/>
          <w:iCs/>
        </w:rPr>
        <w:t>d)</w:t>
      </w:r>
      <w:r w:rsidRPr="001B68D6">
        <w:tab/>
        <w:t>that these single-entry validation limits have been derived from aggregate epfd masks contained in Tables 1A to 1D, assuming a maximum effective number of non-GSO FSS systems of 3.5;</w:t>
      </w:r>
    </w:p>
    <w:p w:rsidR="00515D89" w:rsidRPr="001B68D6" w:rsidRDefault="00515D89" w:rsidP="00515D89">
      <w:r w:rsidRPr="001B68D6">
        <w:rPr>
          <w:i/>
          <w:iCs/>
        </w:rPr>
        <w:t>e)</w:t>
      </w:r>
      <w:r w:rsidRPr="001B68D6">
        <w:tab/>
        <w:t>that the aggregate interference caused by all co-frequency non</w:t>
      </w:r>
      <w:r w:rsidRPr="001B68D6">
        <w:noBreakHyphen/>
        <w:t xml:space="preserve">GSO FSS systems in these </w:t>
      </w:r>
      <w:r w:rsidR="0076570E">
        <w:t xml:space="preserve">frequency </w:t>
      </w:r>
      <w:r w:rsidRPr="001B68D6">
        <w:t>bands into GSO FSS systems should not exceed the aggregate epfd levels in Tables 1A to 1D;</w:t>
      </w:r>
    </w:p>
    <w:p w:rsidR="00515D89" w:rsidRPr="001B68D6" w:rsidRDefault="00515D89" w:rsidP="00515D89">
      <w:r w:rsidRPr="001B68D6">
        <w:rPr>
          <w:i/>
          <w:iCs/>
        </w:rPr>
        <w:t>f)</w:t>
      </w:r>
      <w:r w:rsidRPr="001B68D6">
        <w:tab/>
        <w:t>that WRC</w:t>
      </w:r>
      <w:r w:rsidRPr="001B68D6">
        <w:noBreakHyphen/>
        <w:t xml:space="preserve">97 decided, and </w:t>
      </w:r>
      <w:del w:id="1031" w:author="1907298" w:date="2015-11-08T19:07:00Z">
        <w:r w:rsidRPr="001B68D6" w:rsidDel="000F69F7">
          <w:delText>this Conference has</w:delText>
        </w:r>
      </w:del>
      <w:ins w:id="1032" w:author="1907298" w:date="2015-11-08T19:07:00Z">
        <w:r w:rsidRPr="001B68D6">
          <w:rPr>
            <w:rFonts w:eastAsiaTheme="minorEastAsia"/>
            <w:color w:val="231F20"/>
            <w:szCs w:val="24"/>
          </w:rPr>
          <w:t>WRC</w:t>
        </w:r>
      </w:ins>
      <w:ins w:id="1033" w:author="Turnbull, Karen" w:date="2015-11-10T17:35:00Z">
        <w:r w:rsidRPr="001B68D6">
          <w:rPr>
            <w:rFonts w:eastAsiaTheme="minorEastAsia"/>
            <w:color w:val="231F20"/>
            <w:szCs w:val="24"/>
          </w:rPr>
          <w:noBreakHyphen/>
        </w:r>
      </w:ins>
      <w:ins w:id="1034" w:author="1907298" w:date="2015-11-08T19:07:00Z">
        <w:r w:rsidRPr="001B68D6">
          <w:rPr>
            <w:rFonts w:eastAsiaTheme="minorEastAsia"/>
            <w:color w:val="231F20"/>
            <w:szCs w:val="24"/>
          </w:rPr>
          <w:t>2000</w:t>
        </w:r>
      </w:ins>
      <w:r w:rsidRPr="001B68D6">
        <w:rPr>
          <w:rFonts w:eastAsiaTheme="minorEastAsia"/>
          <w:color w:val="231F20"/>
          <w:szCs w:val="24"/>
        </w:rPr>
        <w:t xml:space="preserve"> </w:t>
      </w:r>
      <w:r w:rsidRPr="001B68D6">
        <w:t>confirmed, that non</w:t>
      </w:r>
      <w:r w:rsidRPr="001B68D6">
        <w:noBreakHyphen/>
        <w:t xml:space="preserve">GSO FSS systems in the </w:t>
      </w:r>
      <w:r w:rsidR="0076570E">
        <w:t xml:space="preserve">frequency </w:t>
      </w:r>
      <w:r w:rsidRPr="001B68D6">
        <w:t xml:space="preserve">bands in question are to mutually coordinate the use of frequencies in these </w:t>
      </w:r>
      <w:r w:rsidR="0076570E">
        <w:t xml:space="preserve">frequency </w:t>
      </w:r>
      <w:r w:rsidRPr="001B68D6">
        <w:t>bands under the provisions of No. </w:t>
      </w:r>
      <w:r w:rsidRPr="001B68D6">
        <w:rPr>
          <w:rStyle w:val="Artref"/>
          <w:b/>
          <w:bCs/>
          <w:color w:val="000000"/>
        </w:rPr>
        <w:t>9.12</w:t>
      </w:r>
      <w:r w:rsidRPr="001B68D6">
        <w:t>;</w:t>
      </w:r>
    </w:p>
    <w:p w:rsidR="00515D89" w:rsidRPr="001B68D6" w:rsidRDefault="00515D89" w:rsidP="00515D89">
      <w:r w:rsidRPr="001B68D6">
        <w:rPr>
          <w:i/>
          <w:iCs/>
        </w:rPr>
        <w:t>g)</w:t>
      </w:r>
      <w:r w:rsidRPr="001B68D6">
        <w:tab/>
        <w:t>that the orbital characteristics of such systems are likely to be inhomogeneous;</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15D89">
      <w:r w:rsidRPr="001B68D6">
        <w:rPr>
          <w:i/>
          <w:iCs/>
        </w:rPr>
        <w:lastRenderedPageBreak/>
        <w:t>h)</w:t>
      </w:r>
      <w:r w:rsidRPr="001B68D6">
        <w:tab/>
        <w:t>that, as a result of this likely inhomogeneity, the aggregate epfd levels from multiple non</w:t>
      </w:r>
      <w:r w:rsidRPr="001B68D6">
        <w:noBreakHyphen/>
        <w:t>GSO FSS systems will not be directly related to the actual number of systems sharing a frequency band, and the number of such systems operating co-frequency is likely to be small;</w:t>
      </w:r>
    </w:p>
    <w:p w:rsidR="00515D89" w:rsidRPr="001B68D6" w:rsidRDefault="00515D89" w:rsidP="00515D89">
      <w:r w:rsidRPr="001B68D6">
        <w:rPr>
          <w:i/>
          <w:iCs/>
        </w:rPr>
        <w:t>i)</w:t>
      </w:r>
      <w:r w:rsidRPr="001B68D6">
        <w:tab/>
        <w:t>that the possible misapplication of single-entry limits should be avoided,</w:t>
      </w:r>
    </w:p>
    <w:p w:rsidR="00515D89" w:rsidRPr="001B68D6" w:rsidRDefault="00515D89" w:rsidP="00515D89">
      <w:pPr>
        <w:pStyle w:val="Call"/>
      </w:pPr>
      <w:r w:rsidRPr="001B68D6">
        <w:t>recognizing</w:t>
      </w:r>
    </w:p>
    <w:p w:rsidR="00515D89" w:rsidRPr="001B68D6" w:rsidRDefault="00515D89" w:rsidP="00515D89">
      <w:r w:rsidRPr="001B68D6">
        <w:rPr>
          <w:i/>
          <w:iCs/>
        </w:rPr>
        <w:t>a)</w:t>
      </w:r>
      <w:r w:rsidRPr="001B68D6">
        <w:tab/>
        <w:t>that non-GSO FSS systems are likely to need to implement interference mitigation techniques to mutually share frequencies;</w:t>
      </w:r>
    </w:p>
    <w:p w:rsidR="00515D89" w:rsidRPr="001B68D6" w:rsidRDefault="00515D89" w:rsidP="00515D89">
      <w:r w:rsidRPr="001B68D6">
        <w:rPr>
          <w:i/>
          <w:iCs/>
        </w:rPr>
        <w:t>b)</w:t>
      </w:r>
      <w:r w:rsidRPr="001B68D6">
        <w:tab/>
        <w:t>that, on account of the use of such interference mitigation techniques, it is likely that the number of non</w:t>
      </w:r>
      <w:r w:rsidRPr="001B68D6">
        <w:noBreakHyphen/>
        <w:t>GSO systems will remain small, as will the aggregate interference caused by non</w:t>
      </w:r>
      <w:r w:rsidRPr="001B68D6">
        <w:noBreakHyphen/>
        <w:t>GSO FSS systems into GSO systems;</w:t>
      </w:r>
    </w:p>
    <w:p w:rsidR="00515D89" w:rsidRPr="001B68D6" w:rsidRDefault="00515D89" w:rsidP="00515D89">
      <w:r w:rsidRPr="001B68D6">
        <w:rPr>
          <w:i/>
          <w:iCs/>
        </w:rPr>
        <w:t>c)</w:t>
      </w:r>
      <w:r w:rsidRPr="001B68D6">
        <w:tab/>
        <w:t xml:space="preserve">that, notwithstanding </w:t>
      </w:r>
      <w:r w:rsidRPr="001B68D6">
        <w:rPr>
          <w:i/>
          <w:iCs/>
        </w:rPr>
        <w:t xml:space="preserve">considering d) </w:t>
      </w:r>
      <w:r w:rsidRPr="001B68D6">
        <w:t xml:space="preserve">and </w:t>
      </w:r>
      <w:r w:rsidRPr="001B68D6">
        <w:rPr>
          <w:i/>
          <w:iCs/>
        </w:rPr>
        <w:t>e)</w:t>
      </w:r>
      <w:r w:rsidRPr="001B68D6">
        <w:t xml:space="preserve"> and </w:t>
      </w:r>
      <w:r w:rsidRPr="001B68D6">
        <w:rPr>
          <w:i/>
          <w:iCs/>
        </w:rPr>
        <w:t>recognizing b)</w:t>
      </w:r>
      <w:r w:rsidRPr="001B68D6">
        <w:t>, there may be instances where the aggregate interference from non</w:t>
      </w:r>
      <w:r w:rsidRPr="001B68D6">
        <w:noBreakHyphen/>
        <w:t>GSO systems could exceed the interference levels given in Tables 1A to 1D;</w:t>
      </w:r>
    </w:p>
    <w:p w:rsidR="00515D89" w:rsidRPr="001B68D6" w:rsidRDefault="00515D89" w:rsidP="00515D89">
      <w:pPr>
        <w:rPr>
          <w:lang w:eastAsia="ja-JP"/>
        </w:rPr>
      </w:pPr>
      <w:r w:rsidRPr="001B68D6">
        <w:rPr>
          <w:i/>
          <w:iCs/>
        </w:rPr>
        <w:t>d)</w:t>
      </w:r>
      <w:r w:rsidRPr="001B68D6">
        <w:tab/>
        <w:t>that administrations operating GSO systems may wish to ensure that the aggregate epfd produced by all operating co-frequency non</w:t>
      </w:r>
      <w:r w:rsidRPr="001B68D6">
        <w:noBreakHyphen/>
        <w:t xml:space="preserve">GSO FSS systems in the frequency bands referred to in </w:t>
      </w:r>
      <w:r w:rsidRPr="001B68D6">
        <w:rPr>
          <w:i/>
          <w:iCs/>
        </w:rPr>
        <w:t xml:space="preserve">considering a) </w:t>
      </w:r>
      <w:r w:rsidRPr="001B68D6">
        <w:t>above into GSO FSS and/or GSO BSS networks does not exceed the aggregate interference levels given in Tables 1A to 1D,</w:t>
      </w:r>
    </w:p>
    <w:p w:rsidR="00515D89" w:rsidRPr="001B68D6" w:rsidRDefault="00515D89" w:rsidP="00515D89">
      <w:pPr>
        <w:pStyle w:val="Call"/>
        <w:rPr>
          <w:ins w:id="1035" w:author="1907298" w:date="2015-11-08T19:08:00Z"/>
        </w:rPr>
      </w:pPr>
      <w:ins w:id="1036" w:author="1907298" w:date="2015-11-08T19:08:00Z">
        <w:r w:rsidRPr="001B68D6">
          <w:t>noting</w:t>
        </w:r>
      </w:ins>
    </w:p>
    <w:p w:rsidR="00515D89" w:rsidRPr="001B68D6" w:rsidRDefault="00515D89" w:rsidP="00515D89">
      <w:pPr>
        <w:rPr>
          <w:ins w:id="1037" w:author="Pavlenko, Kseniia" w:date="2015-11-12T14:53:00Z"/>
        </w:rPr>
      </w:pPr>
      <w:ins w:id="1038" w:author="1907298" w:date="2015-11-08T19:08:00Z">
        <w:r w:rsidRPr="001B68D6">
          <w:t>Recommendation ITU</w:t>
        </w:r>
      </w:ins>
      <w:ins w:id="1039" w:author="Turnbull, Karen" w:date="2015-11-10T17:35:00Z">
        <w:r w:rsidRPr="001B68D6">
          <w:rPr>
            <w:rFonts w:eastAsiaTheme="minorEastAsia"/>
            <w:color w:val="231F20"/>
            <w:szCs w:val="24"/>
          </w:rPr>
          <w:noBreakHyphen/>
        </w:r>
      </w:ins>
      <w:ins w:id="1040" w:author="1907298" w:date="2015-11-08T19:08:00Z">
        <w:r w:rsidRPr="001B68D6">
          <w:t>R</w:t>
        </w:r>
      </w:ins>
      <w:ins w:id="1041" w:author="Turnbull, Karen" w:date="2015-11-10T17:37:00Z">
        <w:r w:rsidRPr="001B68D6">
          <w:t> </w:t>
        </w:r>
      </w:ins>
      <w:ins w:id="1042" w:author="1907298" w:date="2015-11-08T19:08:00Z">
        <w:r w:rsidRPr="001B68D6">
          <w:t>S.1588 “Methodologies for calculating aggregate downlink equivalent power flux-density produced by multiple non-geostationary fixed-satellite service systems into a geostationary fixed-satellite service network”</w:t>
        </w:r>
      </w:ins>
      <w:ins w:id="1043" w:author="Detraz, Laurence" w:date="2015-11-10T12:39:00Z">
        <w:r w:rsidRPr="001B68D6">
          <w:t>,</w:t>
        </w:r>
      </w:ins>
    </w:p>
    <w:p w:rsidR="00515D89" w:rsidRPr="001B68D6" w:rsidRDefault="00515D89" w:rsidP="00515D89">
      <w:pPr>
        <w:pStyle w:val="Call"/>
      </w:pPr>
      <w:r w:rsidRPr="001B68D6">
        <w:t>resolves</w:t>
      </w:r>
    </w:p>
    <w:p w:rsidR="00515D89" w:rsidRPr="001B68D6" w:rsidRDefault="00515D89" w:rsidP="00515D89">
      <w:r w:rsidRPr="001B68D6">
        <w:t>1</w:t>
      </w:r>
      <w:r w:rsidRPr="001B68D6">
        <w:tab/>
        <w:t>that administrations operating or planning to operate non</w:t>
      </w:r>
      <w:r w:rsidRPr="001B68D6">
        <w:noBreakHyphen/>
        <w:t>GSO FSS systems</w:t>
      </w:r>
      <w:r w:rsidRPr="001B68D6">
        <w:rPr>
          <w:lang w:eastAsia="ja-JP"/>
        </w:rPr>
        <w:t xml:space="preserve">, </w:t>
      </w:r>
      <w:r w:rsidRPr="001B68D6">
        <w:t xml:space="preserve">for which coordination or notification information, as appropriate, was received after 21 November 1997, in the frequency bands referred to in </w:t>
      </w:r>
      <w:r w:rsidRPr="001B68D6">
        <w:rPr>
          <w:i/>
          <w:iCs/>
        </w:rPr>
        <w:t>considering a)</w:t>
      </w:r>
      <w:r w:rsidRPr="001B68D6">
        <w:t xml:space="preserve"> above, individually or in collaboration, shall take all possible steps, including, if necessary, by means of appropriate modifications to their systems, to ensure that the aggregate interference into GSO FSS and GSO BSS networks caused by such systems operating co-frequency in these frequency bands does not </w:t>
      </w:r>
      <w:r w:rsidRPr="001B68D6">
        <w:rPr>
          <w:lang w:eastAsia="ja-JP"/>
        </w:rPr>
        <w:t xml:space="preserve">cause </w:t>
      </w:r>
      <w:r w:rsidRPr="001B68D6">
        <w:t>the aggregate power levels given in Tables 1A to 1D</w:t>
      </w:r>
      <w:r w:rsidRPr="001B68D6">
        <w:rPr>
          <w:lang w:eastAsia="ja-JP"/>
        </w:rPr>
        <w:t xml:space="preserve"> to be exceeded (see No. </w:t>
      </w:r>
      <w:r w:rsidRPr="001B68D6">
        <w:rPr>
          <w:rStyle w:val="Artref"/>
          <w:b/>
          <w:bCs/>
          <w:color w:val="000000"/>
        </w:rPr>
        <w:t>22.5K</w:t>
      </w:r>
      <w:r w:rsidRPr="001B68D6">
        <w:rPr>
          <w:lang w:eastAsia="ja-JP"/>
        </w:rPr>
        <w:t>)</w:t>
      </w:r>
      <w:r w:rsidRPr="001B68D6">
        <w:t>;</w:t>
      </w:r>
    </w:p>
    <w:p w:rsidR="00515D89" w:rsidRPr="001B68D6" w:rsidRDefault="00515D89" w:rsidP="00515D89">
      <w:r w:rsidRPr="001B68D6">
        <w:t>2</w:t>
      </w:r>
      <w:r w:rsidRPr="001B68D6">
        <w:tab/>
        <w:t>that, in the event that the aggregate interference levels in Tables 1A to 1D are exceeded, administrations operating non</w:t>
      </w:r>
      <w:r w:rsidRPr="001B68D6">
        <w:noBreakHyphen/>
        <w:t>GSO FSS systems in these frequency bands shall take all necessary measures expeditiously to reduce the aggregate epfd levels to those given in Tables 1A to 1D, or to higher levels where those levels are acceptable to the affected GSO administration (see No. </w:t>
      </w:r>
      <w:r w:rsidRPr="001B68D6">
        <w:rPr>
          <w:rStyle w:val="Artref"/>
          <w:color w:val="000000"/>
        </w:rPr>
        <w:t>22.5K</w:t>
      </w:r>
      <w:r w:rsidRPr="001B68D6">
        <w:t>),</w:t>
      </w:r>
    </w:p>
    <w:p w:rsidR="00E57B2C" w:rsidRDefault="00E57B2C">
      <w:pPr>
        <w:tabs>
          <w:tab w:val="clear" w:pos="1134"/>
          <w:tab w:val="clear" w:pos="1871"/>
          <w:tab w:val="clear" w:pos="2268"/>
        </w:tabs>
        <w:overflowPunct/>
        <w:autoSpaceDE/>
        <w:autoSpaceDN/>
        <w:adjustRightInd/>
        <w:spacing w:before="0"/>
        <w:textAlignment w:val="auto"/>
        <w:rPr>
          <w:i/>
        </w:rPr>
      </w:pPr>
      <w:r>
        <w:br w:type="page"/>
      </w:r>
    </w:p>
    <w:p w:rsidR="00515D89" w:rsidRPr="001B68D6" w:rsidRDefault="00515D89">
      <w:pPr>
        <w:pStyle w:val="Call"/>
      </w:pPr>
      <w:r w:rsidRPr="001B68D6">
        <w:lastRenderedPageBreak/>
        <w:t xml:space="preserve">invites </w:t>
      </w:r>
      <w:del w:id="1044" w:author="Murphy, Margaret" w:date="2015-11-19T13:03:00Z">
        <w:r w:rsidRPr="001B68D6" w:rsidDel="0076570E">
          <w:delText>ITU</w:delText>
        </w:r>
        <w:r w:rsidRPr="001B68D6" w:rsidDel="0076570E">
          <w:noBreakHyphen/>
          <w:delText>R</w:delText>
        </w:r>
      </w:del>
      <w:ins w:id="1045" w:author="Murphy, Margaret" w:date="2015-11-19T13:03:00Z">
        <w:r w:rsidR="0076570E">
          <w:t>the ITU Radiocommunication Sector</w:t>
        </w:r>
      </w:ins>
    </w:p>
    <w:p w:rsidR="00515D89" w:rsidRPr="001B68D6" w:rsidRDefault="00515D89" w:rsidP="00515D89">
      <w:r w:rsidRPr="001B68D6">
        <w:t>1</w:t>
      </w:r>
      <w:r w:rsidRPr="001B68D6">
        <w:tab/>
        <w:t xml:space="preserve">to </w:t>
      </w:r>
      <w:ins w:id="1046" w:author="Author" w:date="2015-11-15T15:20:00Z">
        <w:r w:rsidRPr="001B68D6">
          <w:t xml:space="preserve">continue its studies and to </w:t>
        </w:r>
      </w:ins>
      <w:r w:rsidRPr="001B68D6">
        <w:t>develop</w:t>
      </w:r>
      <w:del w:id="1047" w:author="1907298" w:date="2015-11-10T02:55:00Z">
        <w:r w:rsidRPr="001B68D6" w:rsidDel="00113A82">
          <w:delText xml:space="preserve">, </w:delText>
        </w:r>
      </w:del>
      <w:del w:id="1048" w:author="1907298" w:date="2015-11-09T22:31:00Z">
        <w:r w:rsidRPr="001B68D6" w:rsidDel="00E07A5F">
          <w:delText xml:space="preserve">as a matter of urgency and </w:delText>
        </w:r>
      </w:del>
      <w:del w:id="1049" w:author="1907298" w:date="2015-11-09T22:33:00Z">
        <w:r w:rsidRPr="001B68D6" w:rsidDel="00E07A5F">
          <w:delText>in time for</w:delText>
        </w:r>
      </w:del>
      <w:del w:id="1050" w:author="1907298" w:date="2015-11-09T00:15:00Z">
        <w:r w:rsidRPr="001B68D6" w:rsidDel="00F7421D">
          <w:delText xml:space="preserve"> the next WRC</w:delText>
        </w:r>
      </w:del>
      <w:del w:id="1051" w:author="1907298" w:date="2015-11-09T22:33:00Z">
        <w:r w:rsidRPr="001B68D6" w:rsidDel="00E07A5F">
          <w:delText>,</w:delText>
        </w:r>
      </w:del>
      <w:r w:rsidRPr="001B68D6">
        <w:rPr>
          <w:lang w:eastAsia="ja-JP"/>
        </w:rPr>
        <w:t xml:space="preserve"> </w:t>
      </w:r>
      <w:del w:id="1052" w:author="Author" w:date="2015-11-15T15:20:00Z">
        <w:r w:rsidRPr="001B68D6" w:rsidDel="00C85BF6">
          <w:delText>a</w:delText>
        </w:r>
      </w:del>
      <w:ins w:id="1053" w:author="Murphy, Margaret" w:date="2015-11-19T13:03:00Z">
        <w:r w:rsidR="0076570E">
          <w:t>,</w:t>
        </w:r>
      </w:ins>
      <w:ins w:id="1054" w:author="Murphy, Margaret" w:date="2015-11-19T13:39:00Z">
        <w:r w:rsidR="00AC5081">
          <w:t xml:space="preserve"> </w:t>
        </w:r>
      </w:ins>
      <w:ins w:id="1055" w:author="Author" w:date="2015-11-15T15:20:00Z">
        <w:r w:rsidRPr="001B68D6">
          <w:t>as appropriate</w:t>
        </w:r>
      </w:ins>
      <w:ins w:id="1056" w:author="Murphy, Margaret" w:date="2015-11-19T13:03:00Z">
        <w:r w:rsidR="0076570E">
          <w:t>,</w:t>
        </w:r>
      </w:ins>
      <w:ins w:id="1057" w:author="Author" w:date="2015-11-15T15:20:00Z">
        <w:r w:rsidRPr="001B68D6">
          <w:t xml:space="preserve"> </w:t>
        </w:r>
      </w:ins>
      <w:ins w:id="1058" w:author="Murphy, Margaret" w:date="2015-11-19T13:03:00Z">
        <w:r w:rsidR="0076570E">
          <w:t xml:space="preserve">a </w:t>
        </w:r>
      </w:ins>
      <w:r w:rsidRPr="001B68D6">
        <w:t>suitable methodology for calculating the aggregate epfd produced by all non</w:t>
      </w:r>
      <w:r w:rsidRPr="001B68D6">
        <w:noBreakHyphen/>
        <w:t xml:space="preserve">GSO FSS systems operating or planning to operate co-frequency in the frequency bands referred to in </w:t>
      </w:r>
      <w:r w:rsidRPr="001B68D6">
        <w:rPr>
          <w:i/>
          <w:iCs/>
        </w:rPr>
        <w:t xml:space="preserve">considering a) </w:t>
      </w:r>
      <w:r w:rsidRPr="001B68D6">
        <w:t>above into GSO FSS and GSO BSS networks, which may be used to determine whether the systems are in compliance with the aggregate power levels given in Tables 1A to 1D;</w:t>
      </w:r>
    </w:p>
    <w:p w:rsidR="00515D89" w:rsidRPr="001B68D6" w:rsidRDefault="00515D89" w:rsidP="00515D89">
      <w:r w:rsidRPr="001B68D6">
        <w:t>2</w:t>
      </w:r>
      <w:r w:rsidRPr="001B68D6">
        <w:tab/>
        <w:t>to continue its studies and to develop</w:t>
      </w:r>
      <w:del w:id="1059" w:author="1907298" w:date="2015-11-09T22:32:00Z">
        <w:r w:rsidRPr="001B68D6" w:rsidDel="00E07A5F">
          <w:delText>, as a matter of urgency,</w:delText>
        </w:r>
      </w:del>
      <w:r w:rsidRPr="001B68D6">
        <w:t xml:space="preserve"> a Recommendation on the accurate modelling of interference from non</w:t>
      </w:r>
      <w:r w:rsidRPr="001B68D6">
        <w:noBreakHyphen/>
        <w:t xml:space="preserve">GSO FSS systems into GSO FSS and GSO BSS networks in the frequency bands referred to in </w:t>
      </w:r>
      <w:r w:rsidRPr="001B68D6">
        <w:rPr>
          <w:i/>
          <w:iCs/>
        </w:rPr>
        <w:t xml:space="preserve">considering a) </w:t>
      </w:r>
      <w:r w:rsidRPr="001B68D6">
        <w:t>above, in order to assist administrations planning or operating non</w:t>
      </w:r>
      <w:r w:rsidRPr="001B68D6">
        <w:noBreakHyphen/>
        <w:t>GSO FSS systems in their efforts to limit the aggregate epfd levels produced by their systems into GSO networks, and to provide guidance to GSO network designers on the maximum epfd</w:t>
      </w:r>
      <w:r w:rsidRPr="001B68D6">
        <w:rPr>
          <w:vertAlign w:val="subscript"/>
        </w:rPr>
        <w:sym w:font="Symbol" w:char="F0AF"/>
      </w:r>
      <w:r w:rsidRPr="001B68D6">
        <w:t xml:space="preserve"> levels expected to be produced by all non</w:t>
      </w:r>
      <w:r w:rsidRPr="001B68D6">
        <w:noBreakHyphen/>
        <w:t>GSO FSS systems when accurate modelling assumptions are used;</w:t>
      </w:r>
    </w:p>
    <w:p w:rsidR="00515D89" w:rsidRPr="001B68D6" w:rsidRDefault="00515D89" w:rsidP="00515D89">
      <w:r w:rsidRPr="001B68D6">
        <w:t>3</w:t>
      </w:r>
      <w:r w:rsidRPr="001B68D6">
        <w:tab/>
        <w:t>to develop</w:t>
      </w:r>
      <w:del w:id="1060" w:author="1907298" w:date="2015-11-09T22:33:00Z">
        <w:r w:rsidRPr="001B68D6" w:rsidDel="00E07A5F">
          <w:delText>, as a matter of urgency,</w:delText>
        </w:r>
      </w:del>
      <w:r w:rsidRPr="001B68D6">
        <w:rPr>
          <w:lang w:eastAsia="ja-JP"/>
        </w:rPr>
        <w:t xml:space="preserve"> </w:t>
      </w:r>
      <w:r w:rsidRPr="001B68D6">
        <w:t>a Recommendation containing procedures to be used among administrations in order to ensure that the aggregate epfd limits given in Tables 1A to 1D are not exceeded by operators of non-GSO FSS systems;</w:t>
      </w:r>
    </w:p>
    <w:p w:rsidR="00515D89" w:rsidRPr="001B68D6" w:rsidRDefault="00515D89" w:rsidP="00515D89">
      <w:r w:rsidRPr="001B68D6">
        <w:t>4</w:t>
      </w:r>
      <w:r w:rsidRPr="001B68D6">
        <w:rPr>
          <w:lang w:eastAsia="ja-JP"/>
        </w:rPr>
        <w:tab/>
      </w:r>
      <w:r w:rsidRPr="001B68D6">
        <w:t>to attempt to develop measurement techniques to identify the interference levels from non-GSO systems in excess of the aggregate limits given in Tables 1A to 1D, and to confirm compliance with these limits,</w:t>
      </w:r>
    </w:p>
    <w:p w:rsidR="00515D89" w:rsidRPr="001B68D6" w:rsidRDefault="00515D89" w:rsidP="00515D89">
      <w:pPr>
        <w:pStyle w:val="Call"/>
      </w:pPr>
      <w:r w:rsidRPr="001B68D6">
        <w:t>instructs the Director of the Radiocommunication Bureau</w:t>
      </w:r>
    </w:p>
    <w:p w:rsidR="00515D89" w:rsidRPr="001B68D6" w:rsidRDefault="00515D89">
      <w:r w:rsidRPr="001B68D6">
        <w:t>1</w:t>
      </w:r>
      <w:r w:rsidRPr="001B68D6">
        <w:tab/>
        <w:t xml:space="preserve">to assist in the development of the methodology referred to in </w:t>
      </w:r>
      <w:r w:rsidRPr="001B68D6">
        <w:rPr>
          <w:i/>
          <w:iCs/>
        </w:rPr>
        <w:t>invites</w:t>
      </w:r>
      <w:del w:id="1061" w:author="Murphy, Margaret" w:date="2015-11-19T13:04:00Z">
        <w:r w:rsidRPr="001B68D6" w:rsidDel="0076570E">
          <w:rPr>
            <w:i/>
            <w:iCs/>
          </w:rPr>
          <w:delText xml:space="preserve"> ITU</w:delText>
        </w:r>
        <w:r w:rsidRPr="001B68D6" w:rsidDel="0076570E">
          <w:rPr>
            <w:i/>
            <w:iCs/>
          </w:rPr>
          <w:noBreakHyphen/>
          <w:delText>R</w:delText>
        </w:r>
      </w:del>
      <w:ins w:id="1062" w:author="Murphy, Margaret" w:date="2015-11-19T13:04:00Z">
        <w:r w:rsidR="0076570E">
          <w:rPr>
            <w:i/>
            <w:iCs/>
          </w:rPr>
          <w:t xml:space="preserve"> the ITU Radiocommunication Sector</w:t>
        </w:r>
      </w:ins>
      <w:r w:rsidRPr="001B68D6">
        <w:rPr>
          <w:i/>
          <w:iCs/>
        </w:rPr>
        <w:t> </w:t>
      </w:r>
      <w:r w:rsidRPr="001B68D6">
        <w:t>1</w:t>
      </w:r>
      <w:r w:rsidRPr="001B68D6">
        <w:rPr>
          <w:i/>
          <w:iCs/>
        </w:rPr>
        <w:t xml:space="preserve"> </w:t>
      </w:r>
      <w:r w:rsidRPr="001B68D6">
        <w:t>above;</w:t>
      </w:r>
    </w:p>
    <w:p w:rsidR="00515D89" w:rsidRPr="001B68D6" w:rsidRDefault="00515D89">
      <w:r w:rsidRPr="001B68D6">
        <w:t>2</w:t>
      </w:r>
      <w:r w:rsidRPr="001B68D6">
        <w:tab/>
        <w:t xml:space="preserve">to report to </w:t>
      </w:r>
      <w:del w:id="1063" w:author="1907298" w:date="2015-11-09T00:16:00Z">
        <w:r w:rsidRPr="001B68D6" w:rsidDel="00F7421D">
          <w:delText>WRC</w:delText>
        </w:r>
        <w:r w:rsidRPr="001B68D6" w:rsidDel="00F7421D">
          <w:noBreakHyphen/>
          <w:delText>03</w:delText>
        </w:r>
      </w:del>
      <w:ins w:id="1064" w:author="1907298" w:date="2015-11-09T00:16:00Z">
        <w:r w:rsidRPr="001B68D6">
          <w:rPr>
            <w:rFonts w:eastAsiaTheme="minorEastAsia"/>
            <w:color w:val="231F20"/>
            <w:szCs w:val="24"/>
          </w:rPr>
          <w:t>a future competent conference</w:t>
        </w:r>
      </w:ins>
      <w:r w:rsidRPr="001B68D6">
        <w:rPr>
          <w:color w:val="231F20"/>
          <w:szCs w:val="24"/>
          <w:lang w:eastAsia="ja-JP"/>
        </w:rPr>
        <w:t xml:space="preserve"> </w:t>
      </w:r>
      <w:r w:rsidRPr="001B68D6">
        <w:t xml:space="preserve">on the results of studies in </w:t>
      </w:r>
      <w:r w:rsidRPr="001B68D6">
        <w:rPr>
          <w:i/>
          <w:iCs/>
        </w:rPr>
        <w:t>invites</w:t>
      </w:r>
      <w:del w:id="1065" w:author="Murphy, Margaret" w:date="2015-11-19T13:04:00Z">
        <w:r w:rsidRPr="001B68D6" w:rsidDel="0076570E">
          <w:rPr>
            <w:i/>
            <w:iCs/>
          </w:rPr>
          <w:delText xml:space="preserve"> ITU</w:delText>
        </w:r>
        <w:r w:rsidRPr="001B68D6" w:rsidDel="0076570E">
          <w:rPr>
            <w:i/>
            <w:iCs/>
          </w:rPr>
          <w:noBreakHyphen/>
          <w:delText>R</w:delText>
        </w:r>
      </w:del>
      <w:ins w:id="1066" w:author="Murphy, Margaret" w:date="2015-11-19T13:04:00Z">
        <w:r w:rsidR="0076570E">
          <w:rPr>
            <w:i/>
            <w:iCs/>
          </w:rPr>
          <w:t>the ITU Radiocommunication Sector</w:t>
        </w:r>
      </w:ins>
      <w:r w:rsidRPr="001B68D6">
        <w:t> 1 and 3</w:t>
      </w:r>
      <w:r w:rsidRPr="001B68D6">
        <w:rPr>
          <w:i/>
          <w:iCs/>
        </w:rPr>
        <w:t xml:space="preserve"> </w:t>
      </w:r>
      <w:r w:rsidRPr="001B68D6">
        <w:t>above.</w:t>
      </w:r>
    </w:p>
    <w:p w:rsidR="00515D89" w:rsidRPr="001B68D6" w:rsidRDefault="00515D89" w:rsidP="00515D89">
      <w:pPr>
        <w:rPr>
          <w:lang w:eastAsia="ja-JP"/>
        </w:rPr>
      </w:pPr>
    </w:p>
    <w:p w:rsidR="00E57B2C" w:rsidRDefault="00E57B2C">
      <w:pPr>
        <w:tabs>
          <w:tab w:val="clear" w:pos="1134"/>
          <w:tab w:val="clear" w:pos="1871"/>
          <w:tab w:val="clear" w:pos="2268"/>
        </w:tabs>
        <w:overflowPunct/>
        <w:autoSpaceDE/>
        <w:autoSpaceDN/>
        <w:adjustRightInd/>
        <w:spacing w:before="0"/>
        <w:textAlignment w:val="auto"/>
        <w:rPr>
          <w:caps/>
          <w:sz w:val="28"/>
        </w:rPr>
      </w:pPr>
      <w:r>
        <w:br w:type="page"/>
      </w:r>
    </w:p>
    <w:p w:rsidR="00515D89" w:rsidRPr="001B68D6" w:rsidRDefault="00515D89" w:rsidP="00515D89">
      <w:pPr>
        <w:pStyle w:val="AnnexNo"/>
      </w:pPr>
      <w:r w:rsidRPr="001B68D6">
        <w:lastRenderedPageBreak/>
        <w:t>ANNEX 1 TO RESOLUTION 76 (</w:t>
      </w:r>
      <w:ins w:id="1067" w:author="Zeng, Xuemei" w:date="2015-10-22T10:54:00Z">
        <w:r w:rsidRPr="001B68D6">
          <w:rPr>
            <w:lang w:eastAsia="zh-CN"/>
          </w:rPr>
          <w:t>REV.</w:t>
        </w:r>
      </w:ins>
      <w:r w:rsidRPr="001B68D6">
        <w:t>WRC-</w:t>
      </w:r>
      <w:del w:id="1068" w:author="Turnbull, Karen" w:date="2015-10-24T16:06:00Z">
        <w:r w:rsidRPr="001B68D6" w:rsidDel="00465554">
          <w:delText>20</w:delText>
        </w:r>
      </w:del>
      <w:del w:id="1069" w:author="Zeng, Xuemei" w:date="2015-10-22T10:54:00Z">
        <w:r w:rsidRPr="001B68D6" w:rsidDel="0096076C">
          <w:rPr>
            <w:lang w:eastAsia="zh-CN"/>
          </w:rPr>
          <w:delText>00</w:delText>
        </w:r>
      </w:del>
      <w:ins w:id="1070" w:author="Zeng, Xuemei" w:date="2015-10-22T10:54:00Z">
        <w:r w:rsidRPr="001B68D6">
          <w:t>15</w:t>
        </w:r>
      </w:ins>
      <w:r w:rsidRPr="001B68D6">
        <w:t>)</w:t>
      </w:r>
    </w:p>
    <w:p w:rsidR="00515D89" w:rsidRPr="001B68D6" w:rsidRDefault="00515D89" w:rsidP="00515D89">
      <w:pPr>
        <w:pStyle w:val="TableNo"/>
      </w:pPr>
      <w:r w:rsidRPr="001B68D6">
        <w:t>TABLE 1A</w:t>
      </w:r>
      <w:r w:rsidRPr="001B68D6">
        <w:rPr>
          <w:position w:val="6"/>
          <w:sz w:val="16"/>
          <w:szCs w:val="16"/>
        </w:rPr>
        <w:t>1, 2, 3</w:t>
      </w:r>
      <w:r w:rsidRPr="001B68D6">
        <w:rPr>
          <w:vertAlign w:val="superscript"/>
        </w:rPr>
        <w:t xml:space="preserve"> </w:t>
      </w:r>
    </w:p>
    <w:p w:rsidR="00515D89" w:rsidRPr="001B68D6" w:rsidRDefault="00515D89" w:rsidP="00515D89">
      <w:pPr>
        <w:pStyle w:val="Tabletitle"/>
      </w:pPr>
      <w:r w:rsidRPr="001B68D6">
        <w:t>Limits on aggregate epfd</w:t>
      </w:r>
      <w:r w:rsidRPr="001B68D6">
        <w:rPr>
          <w:vertAlign w:val="subscript"/>
        </w:rPr>
        <w:sym w:font="Symbol" w:char="F0AF"/>
      </w:r>
      <w:r w:rsidRPr="001B68D6">
        <w:t xml:space="preserve"> radiated by non</w:t>
      </w:r>
      <w:r w:rsidRPr="001B68D6">
        <w:noBreakHyphen/>
        <w:t>GSO FSS systems in certain frequency bands</w:t>
      </w:r>
    </w:p>
    <w:tbl>
      <w:tblPr>
        <w:tblW w:w="9639" w:type="dxa"/>
        <w:jc w:val="center"/>
        <w:tblBorders>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53"/>
        <w:gridCol w:w="1752"/>
        <w:gridCol w:w="2045"/>
        <w:gridCol w:w="1285"/>
        <w:gridCol w:w="2804"/>
      </w:tblGrid>
      <w:tr w:rsidR="00515D89" w:rsidRPr="001B68D6" w:rsidTr="00515D89">
        <w:trPr>
          <w:jc w:val="center"/>
        </w:trPr>
        <w:tc>
          <w:tcPr>
            <w:tcW w:w="1753"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Frequency band</w:t>
            </w:r>
            <w:r w:rsidRPr="001B68D6">
              <w:rPr>
                <w:color w:val="000000"/>
              </w:rPr>
              <w:br/>
              <w:t>(GHz)</w:t>
            </w:r>
          </w:p>
        </w:tc>
        <w:tc>
          <w:tcPr>
            <w:tcW w:w="1752"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epfd</w:t>
            </w:r>
            <w:r w:rsidRPr="001B68D6">
              <w:rPr>
                <w:b w:val="0"/>
                <w:bCs/>
                <w:color w:val="000000"/>
                <w:vertAlign w:val="subscript"/>
              </w:rPr>
              <w:sym w:font="Symbol" w:char="F0AF"/>
            </w:r>
            <w:r w:rsidRPr="001B68D6">
              <w:rPr>
                <w:color w:val="000000"/>
                <w:vertAlign w:val="subscript"/>
              </w:rPr>
              <w:br/>
            </w:r>
            <w:r w:rsidRPr="001B68D6">
              <w:rPr>
                <w:color w:val="000000"/>
              </w:rPr>
              <w:t>(dB(W/m</w:t>
            </w:r>
            <w:r w:rsidRPr="001B68D6">
              <w:rPr>
                <w:color w:val="000000"/>
                <w:position w:val="6"/>
                <w:sz w:val="16"/>
                <w:szCs w:val="16"/>
              </w:rPr>
              <w:t>2</w:t>
            </w:r>
            <w:r w:rsidRPr="001B68D6">
              <w:rPr>
                <w:color w:val="000000"/>
              </w:rPr>
              <w:t>))</w:t>
            </w:r>
          </w:p>
        </w:tc>
        <w:tc>
          <w:tcPr>
            <w:tcW w:w="2045"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Percentage of time during which epfd</w:t>
            </w:r>
            <w:r w:rsidRPr="001B68D6">
              <w:rPr>
                <w:b w:val="0"/>
                <w:bCs/>
                <w:color w:val="000000"/>
                <w:vertAlign w:val="subscript"/>
              </w:rPr>
              <w:sym w:font="Symbol" w:char="F0AF"/>
            </w:r>
            <w:r w:rsidRPr="001B68D6">
              <w:rPr>
                <w:color w:val="000000"/>
              </w:rPr>
              <w:t xml:space="preserve"> may not be exceeded</w:t>
            </w:r>
          </w:p>
        </w:tc>
        <w:tc>
          <w:tcPr>
            <w:tcW w:w="1285"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w:t>
            </w:r>
            <w:r w:rsidRPr="001B68D6">
              <w:rPr>
                <w:color w:val="000000"/>
              </w:rPr>
              <w:br/>
              <w:t>bandwidth</w:t>
            </w:r>
            <w:r w:rsidRPr="001B68D6">
              <w:rPr>
                <w:color w:val="000000"/>
              </w:rPr>
              <w:br/>
              <w:t>(kHz)</w:t>
            </w:r>
          </w:p>
        </w:tc>
        <w:tc>
          <w:tcPr>
            <w:tcW w:w="2804"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 antenna</w:t>
            </w:r>
            <w:r w:rsidRPr="001B68D6">
              <w:rPr>
                <w:color w:val="000000"/>
              </w:rPr>
              <w:br/>
              <w:t>diameter, and reference</w:t>
            </w:r>
            <w:r w:rsidRPr="001B68D6">
              <w:rPr>
                <w:color w:val="000000"/>
              </w:rPr>
              <w:br/>
              <w:t>radiation pattern</w:t>
            </w:r>
            <w:r w:rsidRPr="001B68D6">
              <w:rPr>
                <w:b w:val="0"/>
                <w:bCs/>
                <w:color w:val="000000"/>
                <w:position w:val="6"/>
                <w:sz w:val="16"/>
                <w:szCs w:val="16"/>
              </w:rPr>
              <w:t>4</w:t>
            </w:r>
          </w:p>
        </w:tc>
      </w:tr>
      <w:tr w:rsidR="00515D89" w:rsidRPr="0039728F" w:rsidTr="00515D89">
        <w:trPr>
          <w:cantSplit/>
          <w:jc w:val="center"/>
        </w:trPr>
        <w:tc>
          <w:tcPr>
            <w:tcW w:w="1753" w:type="dxa"/>
            <w:vMerge w:val="restart"/>
            <w:tcBorders>
              <w:top w:val="single" w:sz="6" w:space="0" w:color="auto"/>
              <w:left w:val="single" w:sz="6" w:space="0" w:color="auto"/>
              <w:bottom w:val="nil"/>
              <w:right w:val="single" w:sz="6" w:space="0" w:color="auto"/>
            </w:tcBorders>
          </w:tcPr>
          <w:p w:rsidR="00515D89" w:rsidRPr="001B68D6" w:rsidRDefault="00515D89" w:rsidP="00515D89">
            <w:pPr>
              <w:pStyle w:val="Tabletext"/>
            </w:pPr>
            <w:r w:rsidRPr="001B68D6">
              <w:rPr>
                <w:color w:val="000000"/>
              </w:rPr>
              <w:t xml:space="preserve">10.7-11.7 </w:t>
            </w:r>
            <w:r w:rsidRPr="001B68D6">
              <w:rPr>
                <w:color w:val="000000"/>
              </w:rPr>
              <w:br/>
              <w:t>in all Regions</w:t>
            </w:r>
          </w:p>
          <w:p w:rsidR="00515D89" w:rsidRPr="001B68D6" w:rsidRDefault="00515D89" w:rsidP="00515D89">
            <w:pPr>
              <w:pStyle w:val="Tabletext"/>
            </w:pPr>
            <w:r w:rsidRPr="001B68D6">
              <w:t>11.7-12.2</w:t>
            </w:r>
            <w:r w:rsidRPr="001B68D6">
              <w:br/>
              <w:t>in Region 2</w:t>
            </w:r>
          </w:p>
          <w:p w:rsidR="00515D89" w:rsidRPr="001B68D6" w:rsidRDefault="00515D89" w:rsidP="00515D89">
            <w:pPr>
              <w:pStyle w:val="Tabletext"/>
            </w:pPr>
            <w:r w:rsidRPr="001B68D6">
              <w:t>12.2-12.5</w:t>
            </w:r>
            <w:r w:rsidRPr="001B68D6">
              <w:br/>
              <w:t>in Region 3</w:t>
            </w:r>
          </w:p>
          <w:p w:rsidR="00515D89" w:rsidRPr="001B68D6" w:rsidRDefault="00515D89" w:rsidP="00515D89">
            <w:pPr>
              <w:pStyle w:val="Tabletext"/>
            </w:pPr>
            <w:r w:rsidRPr="001B68D6">
              <w:t>12.5-12.75</w:t>
            </w:r>
            <w:r w:rsidRPr="001B68D6">
              <w:br/>
              <w:t>in Regions 1 and 3</w:t>
            </w: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tab/>
              <w:t>−170</w:t>
            </w:r>
            <w:r w:rsidRPr="001B68D6">
              <w:br/>
            </w:r>
            <w:r w:rsidRPr="001B68D6">
              <w:tab/>
              <w:t>−168.6</w:t>
            </w:r>
            <w:r w:rsidRPr="001B68D6">
              <w:br/>
            </w:r>
            <w:r w:rsidRPr="001B68D6">
              <w:tab/>
              <w:t>−165.3</w:t>
            </w:r>
            <w:r w:rsidRPr="001B68D6">
              <w:br/>
            </w:r>
            <w:r w:rsidRPr="001B68D6">
              <w:tab/>
              <w:t>−160.4</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90</w:t>
            </w:r>
            <w:r w:rsidRPr="001B68D6">
              <w:br/>
            </w:r>
            <w:r w:rsidRPr="001B68D6">
              <w:tab/>
              <w:t>99</w:t>
            </w:r>
            <w:r w:rsidRPr="001B68D6">
              <w:br/>
            </w:r>
            <w:r w:rsidRPr="001B68D6">
              <w:tab/>
              <w:t>99.97</w:t>
            </w:r>
            <w:r w:rsidRPr="001B68D6">
              <w:br/>
            </w:r>
            <w:r w:rsidRPr="001B68D6">
              <w:tab/>
              <w:t>99.99</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60 cm </w:t>
            </w:r>
            <w:r w:rsidRPr="001B68D6">
              <w:rPr>
                <w:color w:val="000000"/>
                <w:lang w:val="fr-CH"/>
              </w:rPr>
              <w:br/>
              <w:t xml:space="preserve">Recommendation </w:t>
            </w:r>
            <w:r w:rsidRPr="001B68D6">
              <w:rPr>
                <w:color w:val="000000"/>
                <w:lang w:val="fr-CH"/>
              </w:rPr>
              <w:br/>
              <w:t>ITU-R S.1428</w:t>
            </w:r>
          </w:p>
          <w:p w:rsidR="00515D89" w:rsidRPr="001B68D6" w:rsidRDefault="00515D89" w:rsidP="00515D89">
            <w:pPr>
              <w:pStyle w:val="Tabletext"/>
              <w:jc w:val="center"/>
              <w:rPr>
                <w:lang w:val="fr-CH"/>
              </w:rPr>
            </w:pPr>
          </w:p>
        </w:tc>
      </w:tr>
      <w:tr w:rsidR="00515D89" w:rsidRPr="0039728F" w:rsidTr="00515D89">
        <w:trPr>
          <w:cantSplit/>
          <w:jc w:val="center"/>
        </w:trPr>
        <w:tc>
          <w:tcPr>
            <w:tcW w:w="1753"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−176.5</w:t>
            </w:r>
            <w:r w:rsidRPr="001B68D6">
              <w:br/>
            </w:r>
            <w:r w:rsidRPr="001B68D6">
              <w:tab/>
              <w:t>−173</w:t>
            </w:r>
            <w:r w:rsidRPr="001B68D6">
              <w:br/>
            </w:r>
            <w:r w:rsidRPr="001B68D6">
              <w:tab/>
              <w:t>−164</w:t>
            </w:r>
            <w:r w:rsidRPr="001B68D6">
              <w:br/>
            </w:r>
            <w:r w:rsidRPr="001B68D6">
              <w:tab/>
              <w:t>−161.6</w:t>
            </w:r>
            <w:r w:rsidRPr="001B68D6">
              <w:br/>
            </w:r>
            <w:r w:rsidRPr="001B68D6">
              <w:tab/>
              <w:t>−161.4</w:t>
            </w:r>
            <w:r w:rsidRPr="001B68D6">
              <w:br/>
            </w:r>
            <w:r w:rsidRPr="001B68D6">
              <w:tab/>
              <w:t>−160.8</w:t>
            </w:r>
            <w:r w:rsidRPr="001B68D6">
              <w:br/>
            </w:r>
            <w:r w:rsidRPr="001B68D6">
              <w:tab/>
              <w:t>−160.5</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99.5</w:t>
            </w:r>
            <w:r w:rsidRPr="001B68D6">
              <w:br/>
            </w:r>
            <w:r w:rsidRPr="001B68D6">
              <w:tab/>
              <w:t>99.84</w:t>
            </w:r>
            <w:r w:rsidRPr="001B68D6">
              <w:br/>
            </w:r>
            <w:r w:rsidRPr="001B68D6">
              <w:tab/>
              <w:t>99.945</w:t>
            </w:r>
            <w:r w:rsidRPr="001B68D6">
              <w:br/>
            </w:r>
            <w:r w:rsidRPr="001B68D6">
              <w:tab/>
              <w:t>99.97</w:t>
            </w:r>
            <w:r w:rsidRPr="001B68D6">
              <w:br/>
            </w:r>
            <w:r w:rsidRPr="001B68D6">
              <w:tab/>
              <w:t>99.99</w:t>
            </w:r>
            <w:r w:rsidRPr="001B68D6">
              <w:br/>
            </w:r>
            <w:r w:rsidRPr="001B68D6">
              <w:tab/>
              <w:t>99.99</w:t>
            </w:r>
            <w:r w:rsidRPr="001B68D6">
              <w:br/>
            </w:r>
            <w:r w:rsidRPr="001B68D6">
              <w:tab/>
              <w:t>99.9975</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1.2 m </w:t>
            </w:r>
            <w:r w:rsidRPr="001B68D6">
              <w:rPr>
                <w:color w:val="000000"/>
                <w:lang w:val="fr-CH"/>
              </w:rPr>
              <w:br/>
              <w:t xml:space="preserve">Recommendation </w:t>
            </w:r>
            <w:r w:rsidRPr="001B68D6">
              <w:rPr>
                <w:color w:val="000000"/>
                <w:lang w:val="fr-CH"/>
              </w:rPr>
              <w:br/>
              <w:t>ITU-R S.1428</w:t>
            </w:r>
          </w:p>
        </w:tc>
      </w:tr>
      <w:tr w:rsidR="00515D89" w:rsidRPr="0039728F" w:rsidTr="00515D89">
        <w:tblPrEx>
          <w:tblBorders>
            <w:top w:val="single" w:sz="6" w:space="0" w:color="auto"/>
            <w:bottom w:val="single" w:sz="6" w:space="0" w:color="auto"/>
          </w:tblBorders>
        </w:tblPrEx>
        <w:trPr>
          <w:cantSplit/>
          <w:jc w:val="center"/>
        </w:trPr>
        <w:tc>
          <w:tcPr>
            <w:tcW w:w="1753"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−185</w:t>
            </w:r>
            <w:r w:rsidRPr="001B68D6">
              <w:br/>
            </w:r>
            <w:r w:rsidRPr="001B68D6">
              <w:tab/>
              <w:t>−184</w:t>
            </w:r>
            <w:r w:rsidRPr="001B68D6">
              <w:br/>
            </w:r>
            <w:r w:rsidRPr="001B68D6">
              <w:tab/>
              <w:t>−182</w:t>
            </w:r>
            <w:r w:rsidRPr="001B68D6">
              <w:br/>
            </w:r>
            <w:r w:rsidRPr="001B68D6">
              <w:tab/>
              <w:t>−168</w:t>
            </w:r>
            <w:r w:rsidRPr="001B68D6">
              <w:br/>
            </w:r>
            <w:r w:rsidRPr="001B68D6">
              <w:tab/>
              <w:t>−164</w:t>
            </w:r>
            <w:r w:rsidRPr="001B68D6">
              <w:br/>
            </w:r>
            <w:r w:rsidRPr="001B68D6">
              <w:tab/>
              <w:t>−162</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90</w:t>
            </w:r>
            <w:r w:rsidRPr="001B68D6">
              <w:br/>
            </w:r>
            <w:r w:rsidRPr="001B68D6">
              <w:tab/>
              <w:t>99.5</w:t>
            </w:r>
            <w:r w:rsidRPr="001B68D6">
              <w:br/>
            </w:r>
            <w:r w:rsidRPr="001B68D6">
              <w:tab/>
              <w:t>99.9</w:t>
            </w:r>
            <w:r w:rsidRPr="001B68D6">
              <w:br/>
            </w:r>
            <w:r w:rsidRPr="001B68D6">
              <w:tab/>
              <w:t>99.96</w:t>
            </w:r>
            <w:r w:rsidRPr="001B68D6">
              <w:br/>
            </w:r>
            <w:r w:rsidRPr="001B68D6">
              <w:tab/>
              <w:t>99.982</w:t>
            </w:r>
            <w:r w:rsidRPr="001B68D6">
              <w:br/>
            </w:r>
            <w:r w:rsidRPr="001B68D6">
              <w:tab/>
              <w:t>99.997</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3 m </w:t>
            </w:r>
            <w:r w:rsidRPr="001B68D6">
              <w:rPr>
                <w:color w:val="000000"/>
                <w:position w:val="6"/>
                <w:sz w:val="16"/>
                <w:szCs w:val="16"/>
                <w:lang w:val="fr-CH"/>
              </w:rPr>
              <w:t>5</w:t>
            </w:r>
            <w:r w:rsidRPr="001B68D6">
              <w:rPr>
                <w:color w:val="000000"/>
                <w:lang w:val="fr-CH"/>
              </w:rPr>
              <w:br/>
              <w:t xml:space="preserve">Recommendation </w:t>
            </w:r>
            <w:r w:rsidRPr="001B68D6">
              <w:rPr>
                <w:color w:val="000000"/>
                <w:lang w:val="fr-CH"/>
              </w:rPr>
              <w:br/>
              <w:t>ITU-R S.1428</w:t>
            </w:r>
          </w:p>
          <w:p w:rsidR="00515D89" w:rsidRPr="001B68D6" w:rsidRDefault="00515D89" w:rsidP="00515D89">
            <w:pPr>
              <w:pStyle w:val="Tabletext"/>
              <w:jc w:val="center"/>
              <w:rPr>
                <w:lang w:val="fr-CH"/>
              </w:rPr>
            </w:pPr>
          </w:p>
        </w:tc>
      </w:tr>
      <w:tr w:rsidR="00515D89" w:rsidRPr="0039728F" w:rsidTr="0039728F">
        <w:tblPrEx>
          <w:tblBorders>
            <w:top w:val="single" w:sz="6" w:space="0" w:color="auto"/>
            <w:bottom w:val="single" w:sz="6" w:space="0" w:color="auto"/>
          </w:tblBorders>
        </w:tblPrEx>
        <w:trPr>
          <w:cantSplit/>
          <w:trHeight w:val="712"/>
          <w:jc w:val="center"/>
        </w:trPr>
        <w:tc>
          <w:tcPr>
            <w:tcW w:w="1753" w:type="dxa"/>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−190</w:t>
            </w:r>
            <w:r w:rsidRPr="001B68D6">
              <w:br/>
            </w:r>
            <w:r w:rsidRPr="001B68D6">
              <w:tab/>
              <w:t>−190</w:t>
            </w:r>
            <w:r w:rsidRPr="001B68D6">
              <w:br/>
            </w:r>
            <w:r w:rsidRPr="001B68D6">
              <w:tab/>
              <w:t>−166</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w:t>
            </w:r>
            <w:r w:rsidRPr="001B68D6">
              <w:br/>
            </w:r>
            <w:r w:rsidRPr="001B68D6">
              <w:tab/>
              <w:t>99.99</w:t>
            </w:r>
            <w:r w:rsidRPr="001B68D6">
              <w:br/>
            </w:r>
            <w:r w:rsidRPr="001B68D6">
              <w:tab/>
              <w:t>99.998</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10 m </w:t>
            </w:r>
            <w:r w:rsidRPr="001B68D6">
              <w:rPr>
                <w:color w:val="000000"/>
                <w:position w:val="6"/>
                <w:sz w:val="16"/>
                <w:szCs w:val="16"/>
                <w:lang w:val="fr-CH"/>
              </w:rPr>
              <w:t xml:space="preserve">5 </w:t>
            </w:r>
            <w:r w:rsidRPr="001B68D6">
              <w:rPr>
                <w:color w:val="000000"/>
                <w:lang w:val="fr-CH"/>
              </w:rPr>
              <w:br/>
              <w:t xml:space="preserve">Recommendation </w:t>
            </w:r>
            <w:r w:rsidRPr="001B68D6">
              <w:rPr>
                <w:color w:val="000000"/>
                <w:lang w:val="fr-CH"/>
              </w:rPr>
              <w:br/>
              <w:t>ITU-R S.1428</w:t>
            </w:r>
          </w:p>
        </w:tc>
      </w:tr>
      <w:tr w:rsidR="00515D89" w:rsidRPr="001B68D6" w:rsidTr="0039728F">
        <w:tblPrEx>
          <w:tblBorders>
            <w:top w:val="single" w:sz="6" w:space="0" w:color="auto"/>
            <w:bottom w:val="single" w:sz="6" w:space="0" w:color="auto"/>
          </w:tblBorders>
        </w:tblPrEx>
        <w:trPr>
          <w:cantSplit/>
          <w:trHeight w:val="712"/>
          <w:jc w:val="center"/>
        </w:trPr>
        <w:tc>
          <w:tcPr>
            <w:tcW w:w="9639" w:type="dxa"/>
            <w:gridSpan w:val="5"/>
            <w:tcBorders>
              <w:top w:val="single" w:sz="6" w:space="0" w:color="auto"/>
              <w:left w:val="nil"/>
              <w:bottom w:val="nil"/>
              <w:right w:val="nil"/>
            </w:tcBorders>
          </w:tcPr>
          <w:p w:rsidR="00515D89" w:rsidRPr="001B68D6" w:rsidRDefault="00515D89" w:rsidP="00515D89">
            <w:pPr>
              <w:pStyle w:val="Tablelegend"/>
            </w:pPr>
            <w:r w:rsidRPr="001B68D6">
              <w:rPr>
                <w:vertAlign w:val="superscript"/>
              </w:rPr>
              <w:t>1</w:t>
            </w:r>
            <w:r w:rsidRPr="001B68D6">
              <w:tab/>
              <w:t>For certain GSO FSS receive earth stations, see also Nos. </w:t>
            </w:r>
            <w:r w:rsidRPr="001B68D6">
              <w:rPr>
                <w:rStyle w:val="Artref"/>
                <w:b/>
                <w:bCs/>
              </w:rPr>
              <w:t>9.7A</w:t>
            </w:r>
            <w:r w:rsidRPr="001B68D6">
              <w:t xml:space="preserve"> and </w:t>
            </w:r>
            <w:r w:rsidRPr="001B68D6">
              <w:rPr>
                <w:rStyle w:val="Artref"/>
                <w:b/>
                <w:bCs/>
              </w:rPr>
              <w:t>9.7B</w:t>
            </w:r>
            <w:r w:rsidRPr="001B68D6">
              <w:t>.</w:t>
            </w:r>
          </w:p>
          <w:p w:rsidR="00515D89" w:rsidRPr="001B68D6" w:rsidRDefault="00515D89" w:rsidP="00515D89">
            <w:pPr>
              <w:pStyle w:val="Tablelegend"/>
            </w:pPr>
            <w:r w:rsidRPr="001B68D6">
              <w:rPr>
                <w:vertAlign w:val="superscript"/>
              </w:rPr>
              <w:t>2</w:t>
            </w:r>
            <w:r w:rsidRPr="001B68D6">
              <w:tab/>
              <w:t>In addition to the limits shown in Table 1A, the following aggregate epfd</w:t>
            </w:r>
            <w:r w:rsidRPr="001B68D6">
              <w:rPr>
                <w:vertAlign w:val="subscript"/>
              </w:rPr>
              <w:sym w:font="Symbol" w:char="F0AF"/>
            </w:r>
            <w:r w:rsidRPr="001B68D6">
              <w:t xml:space="preserve"> limits apply to all antenna sizes greater than 60 cm in the frequency bands listed in Table 1A:</w:t>
            </w:r>
          </w:p>
          <w:p w:rsidR="00515D89" w:rsidRPr="001B68D6" w:rsidRDefault="00515D89" w:rsidP="00515D89">
            <w:pPr>
              <w:pStyle w:val="Tablelegend"/>
              <w:framePr w:hSpace="181" w:wrap="notBeside" w:vAnchor="text" w:hAnchor="text" w:xAlign="center" w:y="1"/>
              <w:spacing w:before="0"/>
              <w:rPr>
                <w:color w:val="000000"/>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4321"/>
            </w:tblGrid>
            <w:tr w:rsidR="00515D89" w:rsidRPr="001B68D6" w:rsidTr="00515D89">
              <w:trPr>
                <w:jc w:val="center"/>
              </w:trPr>
              <w:tc>
                <w:tcPr>
                  <w:tcW w:w="4423" w:type="dxa"/>
                </w:tcPr>
                <w:p w:rsidR="00515D89" w:rsidRPr="001B68D6" w:rsidRDefault="00515D89" w:rsidP="00515D89">
                  <w:pPr>
                    <w:pStyle w:val="Tablehead"/>
                  </w:pPr>
                  <w:r w:rsidRPr="001B68D6">
                    <w:t>100% of the time epfd</w:t>
                  </w:r>
                  <w:r w:rsidRPr="001B68D6">
                    <w:rPr>
                      <w:vertAlign w:val="subscript"/>
                    </w:rPr>
                    <w:sym w:font="Symbol" w:char="F0AF"/>
                  </w:r>
                  <w:r w:rsidRPr="001B68D6">
                    <w:rPr>
                      <w:sz w:val="28"/>
                      <w:szCs w:val="28"/>
                      <w:vertAlign w:val="subscript"/>
                    </w:rPr>
                    <w:br/>
                  </w:r>
                  <w:r w:rsidRPr="001B68D6">
                    <w:t>(dB(W/(m</w:t>
                  </w:r>
                  <w:r w:rsidRPr="001B68D6">
                    <w:rPr>
                      <w:position w:val="6"/>
                      <w:sz w:val="16"/>
                      <w:szCs w:val="16"/>
                    </w:rPr>
                    <w:t>2</w:t>
                  </w:r>
                  <w:r w:rsidRPr="001B68D6">
                    <w:t> · 40 kHz)))</w:t>
                  </w:r>
                </w:p>
              </w:tc>
              <w:tc>
                <w:tcPr>
                  <w:tcW w:w="4321" w:type="dxa"/>
                </w:tcPr>
                <w:p w:rsidR="00515D89" w:rsidRPr="001B68D6" w:rsidRDefault="00515D89" w:rsidP="00515D89">
                  <w:pPr>
                    <w:pStyle w:val="Tablehead"/>
                  </w:pPr>
                  <w:r w:rsidRPr="001B68D6">
                    <w:t>Latitude (North or South)</w:t>
                  </w:r>
                  <w:r w:rsidRPr="001B68D6">
                    <w:br/>
                    <w:t>(degrees)</w:t>
                  </w:r>
                </w:p>
              </w:tc>
            </w:tr>
            <w:tr w:rsidR="00515D89" w:rsidRPr="001B68D6" w:rsidTr="00515D89">
              <w:trPr>
                <w:jc w:val="center"/>
              </w:trPr>
              <w:tc>
                <w:tcPr>
                  <w:tcW w:w="4423" w:type="dxa"/>
                </w:tcPr>
                <w:p w:rsidR="00515D89" w:rsidRPr="001B68D6" w:rsidRDefault="00515D89" w:rsidP="00515D89">
                  <w:pPr>
                    <w:pStyle w:val="Tabletext"/>
                    <w:jc w:val="center"/>
                  </w:pPr>
                  <w:r w:rsidRPr="001B68D6">
                    <w:rPr>
                      <w:color w:val="000000"/>
                    </w:rPr>
                    <w:t>−160</w:t>
                  </w:r>
                </w:p>
              </w:tc>
              <w:tc>
                <w:tcPr>
                  <w:tcW w:w="4321" w:type="dxa"/>
                </w:tcPr>
                <w:p w:rsidR="00515D89" w:rsidRPr="001B68D6" w:rsidRDefault="00515D89" w:rsidP="00515D89">
                  <w:pPr>
                    <w:pStyle w:val="Tabletext"/>
                    <w:tabs>
                      <w:tab w:val="clear" w:pos="284"/>
                      <w:tab w:val="clear" w:pos="567"/>
                      <w:tab w:val="clear" w:pos="851"/>
                      <w:tab w:val="clear" w:pos="1134"/>
                      <w:tab w:val="clear" w:pos="1418"/>
                      <w:tab w:val="left" w:pos="1543"/>
                    </w:tabs>
                    <w:ind w:firstLine="901"/>
                  </w:pPr>
                  <w:r w:rsidRPr="001B68D6">
                    <w:rPr>
                      <w:color w:val="000000"/>
                    </w:rPr>
                    <w:t>  0</w:t>
                  </w:r>
                  <w:r w:rsidRPr="001B68D6">
                    <w:rPr>
                      <w:color w:val="000000"/>
                    </w:rPr>
                    <w:tab/>
                  </w:r>
                  <w:r w:rsidRPr="001B68D6">
                    <w:rPr>
                      <w:rFonts w:ascii="Symbol" w:hAnsi="Symbol"/>
                      <w:color w:val="000000"/>
                    </w:rPr>
                    <w:sym w:font="Symbol" w:char="F0A3"/>
                  </w:r>
                  <w:r w:rsidRPr="001B68D6">
                    <w:rPr>
                      <w:color w:val="000000"/>
                    </w:rPr>
                    <w:t xml:space="preserve"> | Latitude | </w:t>
                  </w:r>
                  <w:r w:rsidRPr="001B68D6">
                    <w:rPr>
                      <w:rFonts w:ascii="Symbol" w:hAnsi="Symbol"/>
                      <w:color w:val="000000"/>
                    </w:rPr>
                    <w:sym w:font="Symbol" w:char="F0A3"/>
                  </w:r>
                  <w:r w:rsidRPr="001B68D6">
                    <w:rPr>
                      <w:color w:val="000000"/>
                    </w:rPr>
                    <w:t xml:space="preserve"> 57.5</w:t>
                  </w:r>
                </w:p>
              </w:tc>
            </w:tr>
            <w:tr w:rsidR="00515D89" w:rsidRPr="001B68D6" w:rsidTr="00515D89">
              <w:trPr>
                <w:jc w:val="center"/>
              </w:trPr>
              <w:tc>
                <w:tcPr>
                  <w:tcW w:w="4423" w:type="dxa"/>
                </w:tcPr>
                <w:p w:rsidR="00515D89" w:rsidRPr="001B68D6" w:rsidRDefault="00515D89" w:rsidP="00515D89">
                  <w:pPr>
                    <w:pStyle w:val="Tabletext"/>
                    <w:jc w:val="center"/>
                  </w:pPr>
                  <w:r w:rsidRPr="001B68D6">
                    <w:rPr>
                      <w:color w:val="000000"/>
                    </w:rPr>
                    <w:t xml:space="preserve">−160 </w:t>
                  </w:r>
                  <w:r w:rsidRPr="001B68D6">
                    <w:rPr>
                      <w:rFonts w:ascii="Symbol" w:hAnsi="Symbol"/>
                      <w:color w:val="000000"/>
                    </w:rPr>
                    <w:t></w:t>
                  </w:r>
                  <w:r w:rsidRPr="001B68D6">
                    <w:rPr>
                      <w:color w:val="000000"/>
                    </w:rPr>
                    <w:t xml:space="preserve"> 3.4(57.5 − | Latitude |)/4</w:t>
                  </w:r>
                </w:p>
              </w:tc>
              <w:tc>
                <w:tcPr>
                  <w:tcW w:w="4321" w:type="dxa"/>
                </w:tcPr>
                <w:p w:rsidR="00515D89" w:rsidRPr="001B68D6" w:rsidRDefault="00515D89" w:rsidP="00515D89">
                  <w:pPr>
                    <w:pStyle w:val="Tabletext"/>
                    <w:tabs>
                      <w:tab w:val="clear" w:pos="284"/>
                      <w:tab w:val="clear" w:pos="567"/>
                      <w:tab w:val="clear" w:pos="851"/>
                      <w:tab w:val="clear" w:pos="1134"/>
                      <w:tab w:val="clear" w:pos="1418"/>
                      <w:tab w:val="left" w:pos="1543"/>
                    </w:tabs>
                    <w:ind w:firstLine="901"/>
                  </w:pPr>
                  <w:r w:rsidRPr="001B68D6">
                    <w:rPr>
                      <w:color w:val="000000"/>
                    </w:rPr>
                    <w:t>57.5</w:t>
                  </w:r>
                  <w:r w:rsidRPr="001B68D6">
                    <w:rPr>
                      <w:color w:val="000000"/>
                    </w:rPr>
                    <w:tab/>
                  </w:r>
                  <w:r w:rsidRPr="001B68D6">
                    <w:rPr>
                      <w:rFonts w:ascii="Symbol" w:hAnsi="Symbol"/>
                      <w:color w:val="000000"/>
                    </w:rPr>
                    <w:t></w:t>
                  </w:r>
                  <w:r w:rsidRPr="001B68D6">
                    <w:rPr>
                      <w:color w:val="000000"/>
                    </w:rPr>
                    <w:t xml:space="preserve"> | Latitude | </w:t>
                  </w:r>
                  <w:r w:rsidRPr="001B68D6">
                    <w:rPr>
                      <w:rFonts w:ascii="Symbol" w:hAnsi="Symbol"/>
                      <w:color w:val="000000"/>
                    </w:rPr>
                    <w:sym w:font="Symbol" w:char="F0A3"/>
                  </w:r>
                  <w:r w:rsidRPr="001B68D6">
                    <w:rPr>
                      <w:color w:val="000000"/>
                    </w:rPr>
                    <w:t xml:space="preserve"> 63.75</w:t>
                  </w:r>
                </w:p>
              </w:tc>
            </w:tr>
            <w:tr w:rsidR="00515D89" w:rsidRPr="001B68D6" w:rsidTr="00515D89">
              <w:trPr>
                <w:jc w:val="center"/>
              </w:trPr>
              <w:tc>
                <w:tcPr>
                  <w:tcW w:w="4423" w:type="dxa"/>
                </w:tcPr>
                <w:p w:rsidR="00515D89" w:rsidRPr="001B68D6" w:rsidRDefault="00515D89" w:rsidP="00515D89">
                  <w:pPr>
                    <w:pStyle w:val="Tabletext"/>
                    <w:jc w:val="center"/>
                  </w:pPr>
                  <w:r w:rsidRPr="001B68D6">
                    <w:rPr>
                      <w:color w:val="000000"/>
                    </w:rPr>
                    <w:t>−165.3</w:t>
                  </w:r>
                </w:p>
              </w:tc>
              <w:tc>
                <w:tcPr>
                  <w:tcW w:w="4321" w:type="dxa"/>
                </w:tcPr>
                <w:p w:rsidR="00515D89" w:rsidRPr="001B68D6" w:rsidRDefault="00515D89" w:rsidP="00515D89">
                  <w:pPr>
                    <w:pStyle w:val="Tabletext"/>
                    <w:tabs>
                      <w:tab w:val="clear" w:pos="284"/>
                      <w:tab w:val="clear" w:pos="567"/>
                      <w:tab w:val="clear" w:pos="851"/>
                      <w:tab w:val="clear" w:pos="1134"/>
                      <w:tab w:val="clear" w:pos="1418"/>
                      <w:tab w:val="left" w:pos="1543"/>
                    </w:tabs>
                    <w:ind w:firstLine="901"/>
                  </w:pPr>
                  <w:r w:rsidRPr="001B68D6">
                    <w:rPr>
                      <w:color w:val="000000"/>
                    </w:rPr>
                    <w:t>63.75</w:t>
                  </w:r>
                  <w:r w:rsidRPr="001B68D6">
                    <w:rPr>
                      <w:color w:val="000000"/>
                    </w:rPr>
                    <w:tab/>
                  </w:r>
                  <w:r w:rsidRPr="001B68D6">
                    <w:rPr>
                      <w:rFonts w:ascii="Symbol" w:hAnsi="Symbol"/>
                      <w:color w:val="000000"/>
                    </w:rPr>
                    <w:t></w:t>
                  </w:r>
                  <w:r w:rsidRPr="001B68D6">
                    <w:rPr>
                      <w:color w:val="000000"/>
                    </w:rPr>
                    <w:t xml:space="preserve"> | Latitude |</w:t>
                  </w:r>
                </w:p>
              </w:tc>
            </w:tr>
          </w:tbl>
          <w:p w:rsidR="00515D89" w:rsidRPr="001B68D6" w:rsidRDefault="00515D89" w:rsidP="00515D89">
            <w:pPr>
              <w:pStyle w:val="Tablelegend"/>
            </w:pPr>
            <w:r w:rsidRPr="001B68D6">
              <w:rPr>
                <w:vertAlign w:val="superscript"/>
              </w:rPr>
              <w:t>3</w:t>
            </w:r>
            <w:r w:rsidRPr="001B68D6">
              <w:tab/>
              <w:t>For each reference antenna diameter, the limit consists of the complete curve on a plot which is linear in decibels for the epfd</w:t>
            </w:r>
            <w:r w:rsidRPr="001B68D6">
              <w:rPr>
                <w:vertAlign w:val="subscript"/>
              </w:rPr>
              <w:sym w:font="Symbol" w:char="F0AF"/>
            </w:r>
            <w:r w:rsidRPr="001B68D6">
              <w:t xml:space="preserve"> levels and logarithmic for the time percentages, with straight lines joining the data points.</w:t>
            </w:r>
          </w:p>
          <w:p w:rsidR="00515D89" w:rsidRPr="001B68D6" w:rsidRDefault="00515D89" w:rsidP="0039728F">
            <w:pPr>
              <w:pStyle w:val="Tablelegend"/>
            </w:pPr>
            <w:r w:rsidRPr="001B68D6">
              <w:rPr>
                <w:vertAlign w:val="superscript"/>
              </w:rPr>
              <w:t>4</w:t>
            </w:r>
            <w:r w:rsidRPr="001B68D6">
              <w:tab/>
              <w:t>For this Table, reference patterns in Recommendation ITU</w:t>
            </w:r>
            <w:r w:rsidRPr="001B68D6">
              <w:noBreakHyphen/>
              <w:t>R S.1428 shall be used only for the calculation of interference from non</w:t>
            </w:r>
            <w:r w:rsidRPr="001B68D6">
              <w:noBreakHyphen/>
              <w:t>GSO FSS systems into GSO FSS systems.</w:t>
            </w:r>
          </w:p>
        </w:tc>
      </w:tr>
    </w:tbl>
    <w:p w:rsidR="0039728F" w:rsidRDefault="0039728F"/>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639"/>
      </w:tblGrid>
      <w:tr w:rsidR="00E57B2C" w:rsidRPr="001B68D6" w:rsidTr="0039728F">
        <w:trPr>
          <w:cantSplit/>
          <w:trHeight w:val="712"/>
          <w:jc w:val="center"/>
        </w:trPr>
        <w:tc>
          <w:tcPr>
            <w:tcW w:w="9639" w:type="dxa"/>
            <w:tcBorders>
              <w:top w:val="nil"/>
              <w:left w:val="nil"/>
              <w:bottom w:val="nil"/>
              <w:right w:val="nil"/>
            </w:tcBorders>
          </w:tcPr>
          <w:p w:rsidR="00E57B2C" w:rsidRPr="001B68D6" w:rsidRDefault="00E57B2C" w:rsidP="00515D89">
            <w:pPr>
              <w:pStyle w:val="Tablelegend"/>
              <w:rPr>
                <w:vertAlign w:val="superscript"/>
              </w:rPr>
            </w:pPr>
            <w:r w:rsidRPr="001B68D6">
              <w:rPr>
                <w:vertAlign w:val="superscript"/>
              </w:rPr>
              <w:lastRenderedPageBreak/>
              <w:t>5</w:t>
            </w:r>
            <w:r w:rsidRPr="001B68D6">
              <w:tab/>
              <w:t>The values for the 3 m and 10 m antennas are applicable only for the methodology referred to</w:t>
            </w:r>
            <w:r w:rsidRPr="001B68D6">
              <w:rPr>
                <w:i/>
                <w:iCs/>
              </w:rPr>
              <w:t xml:space="preserve"> invites</w:t>
            </w:r>
            <w:del w:id="1071" w:author="Murphy, Margaret" w:date="2015-11-19T13:05:00Z">
              <w:r w:rsidRPr="001B68D6" w:rsidDel="0076570E">
                <w:delText xml:space="preserve"> </w:delText>
              </w:r>
              <w:r w:rsidRPr="001B68D6" w:rsidDel="0076570E">
                <w:rPr>
                  <w:i/>
                  <w:iCs/>
                </w:rPr>
                <w:delText>ITU</w:delText>
              </w:r>
              <w:r w:rsidRPr="001B68D6" w:rsidDel="0076570E">
                <w:rPr>
                  <w:i/>
                  <w:iCs/>
                </w:rPr>
                <w:noBreakHyphen/>
                <w:delText>R</w:delText>
              </w:r>
            </w:del>
            <w:ins w:id="1072" w:author="Murphy, Margaret" w:date="2015-11-19T13:05:00Z">
              <w:r>
                <w:rPr>
                  <w:i/>
                  <w:iCs/>
                </w:rPr>
                <w:t>the ITU Radiocommunication Sector</w:t>
              </w:r>
            </w:ins>
            <w:r w:rsidRPr="001B68D6">
              <w:t> 1.</w:t>
            </w:r>
          </w:p>
        </w:tc>
      </w:tr>
    </w:tbl>
    <w:p w:rsidR="00515D89" w:rsidRPr="001B68D6" w:rsidRDefault="00515D89" w:rsidP="00515D89">
      <w:pPr>
        <w:pStyle w:val="TableNo"/>
      </w:pPr>
      <w:r w:rsidRPr="001B68D6">
        <w:t>TABLE 1B</w:t>
      </w:r>
      <w:r w:rsidRPr="001B68D6">
        <w:rPr>
          <w:position w:val="6"/>
          <w:sz w:val="16"/>
          <w:szCs w:val="16"/>
        </w:rPr>
        <w:t>1, 2, 3</w:t>
      </w:r>
    </w:p>
    <w:p w:rsidR="00515D89" w:rsidRPr="001B68D6" w:rsidRDefault="00515D89" w:rsidP="00515D89">
      <w:pPr>
        <w:pStyle w:val="Tabletitle"/>
      </w:pPr>
      <w:r w:rsidRPr="001B68D6">
        <w:rPr>
          <w:color w:val="000000"/>
        </w:rPr>
        <w:t>Limits on aggregate epfd</w:t>
      </w:r>
      <w:r w:rsidRPr="001B68D6">
        <w:rPr>
          <w:b w:val="0"/>
          <w:bCs/>
          <w:color w:val="000000"/>
          <w:vertAlign w:val="subscript"/>
        </w:rPr>
        <w:sym w:font="Symbol" w:char="F0AF"/>
      </w:r>
      <w:r w:rsidRPr="001B68D6">
        <w:rPr>
          <w:color w:val="000000"/>
        </w:rPr>
        <w:t xml:space="preserve"> radiated by non</w:t>
      </w:r>
      <w:r w:rsidRPr="001B68D6">
        <w:rPr>
          <w:color w:val="000000"/>
        </w:rPr>
        <w:noBreakHyphen/>
        <w:t>GSO FSS systems in certain frequency bands</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52"/>
        <w:gridCol w:w="1752"/>
        <w:gridCol w:w="2047"/>
        <w:gridCol w:w="1287"/>
        <w:gridCol w:w="2807"/>
      </w:tblGrid>
      <w:tr w:rsidR="00515D89" w:rsidRPr="001B68D6" w:rsidTr="00515D89">
        <w:trPr>
          <w:cantSplit/>
          <w:trHeight w:val="603"/>
          <w:jc w:val="center"/>
        </w:trPr>
        <w:tc>
          <w:tcPr>
            <w:tcW w:w="1752"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 xml:space="preserve">Frequency band </w:t>
            </w:r>
            <w:r w:rsidRPr="001B68D6">
              <w:rPr>
                <w:color w:val="000000"/>
              </w:rPr>
              <w:br/>
              <w:t>(GHz)</w:t>
            </w:r>
          </w:p>
        </w:tc>
        <w:tc>
          <w:tcPr>
            <w:tcW w:w="1752"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epfd</w:t>
            </w:r>
            <w:r w:rsidRPr="001B68D6">
              <w:rPr>
                <w:b w:val="0"/>
                <w:bCs/>
                <w:color w:val="000000"/>
                <w:vertAlign w:val="subscript"/>
              </w:rPr>
              <w:sym w:font="Symbol" w:char="F0AF"/>
            </w:r>
            <w:r w:rsidRPr="001B68D6">
              <w:rPr>
                <w:color w:val="000000"/>
              </w:rPr>
              <w:t xml:space="preserve"> </w:t>
            </w:r>
            <w:r w:rsidRPr="001B68D6">
              <w:rPr>
                <w:color w:val="000000"/>
              </w:rPr>
              <w:br/>
              <w:t>(dB(W/m</w:t>
            </w:r>
            <w:r w:rsidRPr="001B68D6">
              <w:rPr>
                <w:color w:val="000000"/>
                <w:position w:val="6"/>
                <w:sz w:val="16"/>
                <w:szCs w:val="16"/>
              </w:rPr>
              <w:t>2</w:t>
            </w:r>
            <w:r w:rsidRPr="001B68D6">
              <w:rPr>
                <w:color w:val="000000"/>
              </w:rPr>
              <w:t>))</w:t>
            </w:r>
          </w:p>
        </w:tc>
        <w:tc>
          <w:tcPr>
            <w:tcW w:w="2047"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Percentage of time</w:t>
            </w:r>
            <w:r w:rsidRPr="001B68D6">
              <w:rPr>
                <w:color w:val="000000"/>
              </w:rPr>
              <w:br/>
              <w:t>during which epfd</w:t>
            </w:r>
            <w:r w:rsidRPr="001B68D6">
              <w:rPr>
                <w:b w:val="0"/>
                <w:bCs/>
                <w:color w:val="000000"/>
                <w:vertAlign w:val="subscript"/>
              </w:rPr>
              <w:sym w:font="Symbol" w:char="F0AF"/>
            </w:r>
            <w:r w:rsidRPr="001B68D6">
              <w:rPr>
                <w:b w:val="0"/>
                <w:bCs/>
                <w:color w:val="000000"/>
                <w:vertAlign w:val="subscript"/>
              </w:rPr>
              <w:br/>
            </w:r>
            <w:r w:rsidRPr="001B68D6">
              <w:rPr>
                <w:color w:val="000000"/>
              </w:rPr>
              <w:t>may not be exceeded</w:t>
            </w:r>
          </w:p>
        </w:tc>
        <w:tc>
          <w:tcPr>
            <w:tcW w:w="1287"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 bandwidth (kHz)</w:t>
            </w:r>
          </w:p>
        </w:tc>
        <w:tc>
          <w:tcPr>
            <w:tcW w:w="2807"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 antenna</w:t>
            </w:r>
            <w:r w:rsidRPr="001B68D6">
              <w:rPr>
                <w:color w:val="000000"/>
              </w:rPr>
              <w:br/>
              <w:t>diameter, and reference</w:t>
            </w:r>
            <w:r w:rsidRPr="001B68D6">
              <w:rPr>
                <w:color w:val="000000"/>
              </w:rPr>
              <w:br/>
              <w:t>radiation pattern</w:t>
            </w:r>
            <w:r w:rsidRPr="001B68D6">
              <w:rPr>
                <w:b w:val="0"/>
                <w:bCs/>
                <w:color w:val="000000"/>
                <w:position w:val="6"/>
                <w:sz w:val="16"/>
                <w:szCs w:val="16"/>
              </w:rPr>
              <w:t>4</w:t>
            </w:r>
          </w:p>
        </w:tc>
      </w:tr>
      <w:tr w:rsidR="00515D89" w:rsidRPr="0039728F" w:rsidTr="00515D89">
        <w:trPr>
          <w:cantSplit/>
          <w:jc w:val="center"/>
        </w:trPr>
        <w:tc>
          <w:tcPr>
            <w:tcW w:w="1752"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pPr>
            <w:r w:rsidRPr="001B68D6">
              <w:rPr>
                <w:color w:val="000000"/>
              </w:rPr>
              <w:t>17.8-18.6</w:t>
            </w: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tab/>
              <w:t>−170</w:t>
            </w:r>
            <w:r w:rsidRPr="001B68D6">
              <w:br/>
            </w:r>
            <w:r w:rsidRPr="001B68D6">
              <w:tab/>
              <w:t>−170</w:t>
            </w:r>
            <w:r w:rsidRPr="001B68D6">
              <w:br/>
            </w:r>
            <w:r w:rsidRPr="001B68D6">
              <w:tab/>
              <w:t>−164</w:t>
            </w:r>
            <w:r w:rsidRPr="001B68D6">
              <w:br/>
            </w:r>
            <w:r w:rsidRPr="001B68D6">
              <w:tab/>
              <w:t>−164</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90</w:t>
            </w:r>
            <w:r w:rsidRPr="001B68D6">
              <w:br/>
            </w:r>
            <w:r w:rsidRPr="001B68D6">
              <w:tab/>
              <w:t>99.9</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7"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1 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2"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−156</w:t>
            </w:r>
            <w:r w:rsidRPr="001B68D6">
              <w:br/>
            </w:r>
            <w:r w:rsidRPr="001B68D6">
              <w:tab/>
              <w:t>−156</w:t>
            </w:r>
            <w:r w:rsidRPr="001B68D6">
              <w:br/>
            </w:r>
            <w:r w:rsidRPr="001B68D6">
              <w:tab/>
              <w:t>−150</w:t>
            </w:r>
            <w:r w:rsidRPr="001B68D6">
              <w:br/>
            </w:r>
            <w:r w:rsidRPr="001B68D6">
              <w:tab/>
              <w:t>−150</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90</w:t>
            </w:r>
            <w:r w:rsidRPr="001B68D6">
              <w:br/>
            </w:r>
            <w:r w:rsidRPr="001B68D6">
              <w:tab/>
              <w:t>99.9</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1 000</w:t>
            </w:r>
          </w:p>
        </w:tc>
        <w:tc>
          <w:tcPr>
            <w:tcW w:w="2807"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39728F" w:rsidTr="00515D89">
        <w:trPr>
          <w:cantSplit/>
          <w:jc w:val="center"/>
        </w:trPr>
        <w:tc>
          <w:tcPr>
            <w:tcW w:w="1752" w:type="dxa"/>
            <w:vMerge w:val="restart"/>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tab/>
              <w:t>−173</w:t>
            </w:r>
            <w:r w:rsidRPr="001B68D6">
              <w:br/>
            </w:r>
            <w:r w:rsidRPr="001B68D6">
              <w:tab/>
              <w:t>−173</w:t>
            </w:r>
            <w:r w:rsidRPr="001B68D6">
              <w:br/>
            </w:r>
            <w:r w:rsidRPr="001B68D6">
              <w:tab/>
              <w:t>−166</w:t>
            </w:r>
            <w:r w:rsidRPr="001B68D6">
              <w:br/>
            </w:r>
            <w:r w:rsidRPr="001B68D6">
              <w:tab/>
              <w:t>−164</w:t>
            </w:r>
            <w:r w:rsidRPr="001B68D6">
              <w:br/>
            </w:r>
            <w:r w:rsidRPr="001B68D6">
              <w:tab/>
              <w:t>−164</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99.4</w:t>
            </w:r>
            <w:r w:rsidRPr="001B68D6">
              <w:br/>
            </w:r>
            <w:r w:rsidRPr="001B68D6">
              <w:tab/>
              <w:t>99.9</w:t>
            </w:r>
            <w:r w:rsidRPr="001B68D6">
              <w:br/>
            </w:r>
            <w:r w:rsidRPr="001B68D6">
              <w:tab/>
              <w:t>99.92</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7"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2 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2"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−159</w:t>
            </w:r>
            <w:r w:rsidRPr="001B68D6">
              <w:br/>
            </w:r>
            <w:r w:rsidRPr="001B68D6">
              <w:tab/>
              <w:t>−159</w:t>
            </w:r>
            <w:r w:rsidRPr="001B68D6">
              <w:br/>
            </w:r>
            <w:r w:rsidRPr="001B68D6">
              <w:tab/>
              <w:t>−152</w:t>
            </w:r>
            <w:r w:rsidRPr="001B68D6">
              <w:br/>
            </w:r>
            <w:r w:rsidRPr="001B68D6">
              <w:tab/>
              <w:t>−150</w:t>
            </w:r>
            <w:r w:rsidRPr="001B68D6">
              <w:br/>
            </w:r>
            <w:r w:rsidRPr="001B68D6">
              <w:tab/>
              <w:t>−150</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99.4</w:t>
            </w:r>
            <w:r w:rsidRPr="001B68D6">
              <w:br/>
            </w:r>
            <w:r w:rsidRPr="001B68D6">
              <w:tab/>
              <w:t>99.9</w:t>
            </w:r>
            <w:r w:rsidRPr="001B68D6">
              <w:br/>
            </w:r>
            <w:r w:rsidRPr="001B68D6">
              <w:tab/>
              <w:t>99.92</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1 000</w:t>
            </w:r>
          </w:p>
        </w:tc>
        <w:tc>
          <w:tcPr>
            <w:tcW w:w="2807"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39728F" w:rsidTr="00515D89">
        <w:trPr>
          <w:cantSplit/>
          <w:jc w:val="center"/>
        </w:trPr>
        <w:tc>
          <w:tcPr>
            <w:tcW w:w="1752" w:type="dxa"/>
            <w:vMerge w:val="restart"/>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tab/>
              <w:t>−180</w:t>
            </w:r>
            <w:r w:rsidRPr="001B68D6">
              <w:br/>
            </w:r>
            <w:r w:rsidRPr="001B68D6">
              <w:tab/>
              <w:t>−180</w:t>
            </w:r>
            <w:r w:rsidRPr="001B68D6">
              <w:br/>
            </w:r>
            <w:r w:rsidRPr="001B68D6">
              <w:tab/>
              <w:t>−172</w:t>
            </w:r>
            <w:r w:rsidRPr="001B68D6">
              <w:br/>
            </w:r>
            <w:r w:rsidRPr="001B68D6">
              <w:tab/>
              <w:t>−164</w:t>
            </w:r>
            <w:r w:rsidRPr="001B68D6">
              <w:br/>
            </w:r>
            <w:r w:rsidRPr="001B68D6">
              <w:tab/>
              <w:t>−164</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99.8</w:t>
            </w:r>
            <w:r w:rsidRPr="001B68D6">
              <w:br/>
            </w:r>
            <w:r w:rsidRPr="001B68D6">
              <w:tab/>
              <w:t>99.8</w:t>
            </w:r>
            <w:r w:rsidRPr="001B68D6">
              <w:br/>
            </w:r>
            <w:r w:rsidRPr="001B68D6">
              <w:tab/>
              <w:t>99.992</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7"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5 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2"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rPr>
                <w:color w:val="000000"/>
                <w:lang w:val="fr-CH"/>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833"/>
              </w:tabs>
            </w:pPr>
            <w:r w:rsidRPr="001B68D6">
              <w:rPr>
                <w:lang w:val="fr-CH"/>
              </w:rPr>
              <w:tab/>
            </w:r>
            <w:r w:rsidRPr="001B68D6">
              <w:t>−166</w:t>
            </w:r>
            <w:r w:rsidRPr="001B68D6">
              <w:br/>
            </w:r>
            <w:r w:rsidRPr="001B68D6">
              <w:tab/>
              <w:t>−166</w:t>
            </w:r>
            <w:r w:rsidRPr="001B68D6">
              <w:br/>
            </w:r>
            <w:r w:rsidRPr="001B68D6">
              <w:tab/>
              <w:t>−158</w:t>
            </w:r>
            <w:r w:rsidRPr="001B68D6">
              <w:br/>
            </w:r>
            <w:r w:rsidRPr="001B68D6">
              <w:tab/>
              <w:t>−150</w:t>
            </w:r>
            <w:r w:rsidRPr="001B68D6">
              <w:br/>
            </w:r>
            <w:r w:rsidRPr="001B68D6">
              <w:tab/>
              <w:t>−150</w:t>
            </w:r>
          </w:p>
        </w:tc>
        <w:tc>
          <w:tcPr>
            <w:tcW w:w="204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decimal" w:pos="923"/>
              </w:tabs>
            </w:pPr>
            <w:r w:rsidRPr="001B68D6">
              <w:tab/>
              <w:t>0</w:t>
            </w:r>
            <w:r w:rsidRPr="001B68D6">
              <w:br/>
            </w:r>
            <w:r w:rsidRPr="001B68D6">
              <w:tab/>
              <w:t>99.8</w:t>
            </w:r>
            <w:r w:rsidRPr="001B68D6">
              <w:br/>
            </w:r>
            <w:r w:rsidRPr="001B68D6">
              <w:tab/>
              <w:t>99.8</w:t>
            </w:r>
            <w:r w:rsidRPr="001B68D6">
              <w:br/>
            </w:r>
            <w:r w:rsidRPr="001B68D6">
              <w:tab/>
              <w:t>99.992</w:t>
            </w:r>
            <w:r w:rsidRPr="001B68D6">
              <w:br/>
            </w:r>
            <w:r w:rsidRPr="001B68D6">
              <w:tab/>
              <w:t>100</w:t>
            </w:r>
          </w:p>
        </w:tc>
        <w:tc>
          <w:tcPr>
            <w:tcW w:w="1287"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1 000</w:t>
            </w:r>
          </w:p>
        </w:tc>
        <w:tc>
          <w:tcPr>
            <w:tcW w:w="2807"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pPr>
          </w:p>
        </w:tc>
      </w:tr>
      <w:tr w:rsidR="00515D89" w:rsidRPr="001B68D6" w:rsidTr="00515D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9645" w:type="dxa"/>
            <w:gridSpan w:val="5"/>
            <w:tcBorders>
              <w:top w:val="nil"/>
              <w:left w:val="nil"/>
              <w:bottom w:val="nil"/>
              <w:right w:val="nil"/>
            </w:tcBorders>
          </w:tcPr>
          <w:p w:rsidR="00515D89" w:rsidRPr="001B68D6" w:rsidRDefault="00515D89" w:rsidP="00515D89">
            <w:pPr>
              <w:pStyle w:val="Tablelegend"/>
            </w:pPr>
            <w:r w:rsidRPr="001B68D6">
              <w:rPr>
                <w:vertAlign w:val="superscript"/>
              </w:rPr>
              <w:t>1</w:t>
            </w:r>
            <w:r w:rsidRPr="001B68D6">
              <w:tab/>
              <w:t>For certain GSO FSS receive earth stations, see also Nos. </w:t>
            </w:r>
            <w:r w:rsidRPr="001B68D6">
              <w:rPr>
                <w:rStyle w:val="Artref"/>
                <w:b/>
                <w:bCs/>
              </w:rPr>
              <w:t>9.7A</w:t>
            </w:r>
            <w:r w:rsidRPr="001B68D6">
              <w:t xml:space="preserve"> and </w:t>
            </w:r>
            <w:r w:rsidRPr="001B68D6">
              <w:rPr>
                <w:rStyle w:val="Artref"/>
                <w:b/>
                <w:bCs/>
              </w:rPr>
              <w:t>9.7B</w:t>
            </w:r>
            <w:r w:rsidRPr="001B68D6">
              <w:t xml:space="preserve">. </w:t>
            </w:r>
          </w:p>
          <w:p w:rsidR="00515D89" w:rsidRPr="001B68D6" w:rsidRDefault="00515D89" w:rsidP="00515D89">
            <w:pPr>
              <w:pStyle w:val="Tablelegend"/>
            </w:pPr>
            <w:r w:rsidRPr="001B68D6">
              <w:rPr>
                <w:vertAlign w:val="superscript"/>
              </w:rPr>
              <w:t>2</w:t>
            </w:r>
            <w:r w:rsidRPr="001B68D6">
              <w:tab/>
              <w:t>For each reference antenna diameter, the limit consists of the complete curve on a plot which is linear in decibels for the epfd</w:t>
            </w:r>
            <w:r w:rsidRPr="001B68D6">
              <w:rPr>
                <w:vertAlign w:val="subscript"/>
              </w:rPr>
              <w:sym w:font="Symbol" w:char="F0AF"/>
            </w:r>
            <w:r w:rsidRPr="001B68D6">
              <w:t xml:space="preserve"> levels and logarithmic for the time percentages, with straight lines joining the data points. </w:t>
            </w:r>
          </w:p>
          <w:p w:rsidR="00515D89" w:rsidRPr="001B68D6" w:rsidRDefault="00515D89" w:rsidP="00515D89">
            <w:pPr>
              <w:pStyle w:val="Tablelegend"/>
            </w:pPr>
            <w:r w:rsidRPr="001B68D6">
              <w:rPr>
                <w:vertAlign w:val="superscript"/>
              </w:rPr>
              <w:t>3</w:t>
            </w:r>
            <w:r w:rsidRPr="001B68D6">
              <w:tab/>
            </w:r>
            <w:r w:rsidRPr="001B68D6">
              <w:rPr>
                <w:rFonts w:eastAsia="MS Mincho"/>
              </w:rPr>
              <w:t>A non-GSO system shall meet the limits of this Table in both the 40 kHz and the 1 MHz reference bandwidths.</w:t>
            </w:r>
          </w:p>
          <w:p w:rsidR="00515D89" w:rsidRPr="001B68D6" w:rsidRDefault="00515D89" w:rsidP="00515D89">
            <w:pPr>
              <w:pStyle w:val="Tablelegend"/>
            </w:pPr>
            <w:r w:rsidRPr="001B68D6">
              <w:rPr>
                <w:vertAlign w:val="superscript"/>
              </w:rPr>
              <w:t>4</w:t>
            </w:r>
            <w:r w:rsidRPr="001B68D6">
              <w:tab/>
              <w:t>For this Table, reference patterns in Recommendation ITU</w:t>
            </w:r>
            <w:r w:rsidRPr="001B68D6">
              <w:noBreakHyphen/>
              <w:t>R S.1428 shall be used only for the calculation of interference from non</w:t>
            </w:r>
            <w:r w:rsidRPr="001B68D6">
              <w:noBreakHyphen/>
              <w:t xml:space="preserve">GSO FSS systems into GSO FSS systems. </w:t>
            </w:r>
          </w:p>
          <w:p w:rsidR="00515D89" w:rsidRPr="001B68D6" w:rsidRDefault="00515D89" w:rsidP="00515D89">
            <w:pPr>
              <w:pStyle w:val="Tablelegend"/>
            </w:pPr>
          </w:p>
        </w:tc>
      </w:tr>
    </w:tbl>
    <w:p w:rsidR="00515D89" w:rsidRPr="001B68D6" w:rsidRDefault="00515D89" w:rsidP="00515D89"/>
    <w:p w:rsidR="00515D89" w:rsidRPr="001B68D6" w:rsidRDefault="00515D89" w:rsidP="00515D89">
      <w:pPr>
        <w:pStyle w:val="TableNo"/>
        <w:spacing w:before="0"/>
      </w:pPr>
      <w:r w:rsidRPr="001B68D6">
        <w:rPr>
          <w:color w:val="000000"/>
        </w:rPr>
        <w:lastRenderedPageBreak/>
        <w:t>TABLE 1C</w:t>
      </w:r>
      <w:r w:rsidRPr="001B68D6">
        <w:rPr>
          <w:color w:val="000000"/>
          <w:position w:val="6"/>
          <w:sz w:val="16"/>
          <w:szCs w:val="16"/>
        </w:rPr>
        <w:t>1, 2, 3</w:t>
      </w:r>
    </w:p>
    <w:p w:rsidR="00515D89" w:rsidRPr="001B68D6" w:rsidRDefault="00515D89" w:rsidP="00515D89">
      <w:pPr>
        <w:pStyle w:val="Tabletitle"/>
      </w:pPr>
      <w:r w:rsidRPr="001B68D6">
        <w:rPr>
          <w:color w:val="000000"/>
        </w:rPr>
        <w:t>Limits on aggregate epfd</w:t>
      </w:r>
      <w:r w:rsidRPr="001B68D6">
        <w:rPr>
          <w:b w:val="0"/>
          <w:bCs/>
          <w:color w:val="000000"/>
          <w:vertAlign w:val="subscript"/>
        </w:rPr>
        <w:sym w:font="Symbol" w:char="F0AF"/>
      </w:r>
      <w:r w:rsidRPr="001B68D6">
        <w:rPr>
          <w:color w:val="000000"/>
        </w:rPr>
        <w:t xml:space="preserve"> radiated by non</w:t>
      </w:r>
      <w:r w:rsidRPr="001B68D6">
        <w:rPr>
          <w:color w:val="000000"/>
        </w:rPr>
        <w:noBreakHyphen/>
        <w:t xml:space="preserve">GSO FSS systems in certain frequency bands </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51"/>
        <w:gridCol w:w="1751"/>
        <w:gridCol w:w="2046"/>
        <w:gridCol w:w="1286"/>
        <w:gridCol w:w="2805"/>
      </w:tblGrid>
      <w:tr w:rsidR="00515D89" w:rsidRPr="001B68D6" w:rsidTr="00515D89">
        <w:trPr>
          <w:cantSplit/>
          <w:trHeight w:val="603"/>
          <w:jc w:val="center"/>
        </w:trPr>
        <w:tc>
          <w:tcPr>
            <w:tcW w:w="1751"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 xml:space="preserve">Frequency band </w:t>
            </w:r>
            <w:r w:rsidRPr="001B68D6">
              <w:rPr>
                <w:color w:val="000000"/>
              </w:rPr>
              <w:br/>
              <w:t>(GHz)</w:t>
            </w:r>
          </w:p>
        </w:tc>
        <w:tc>
          <w:tcPr>
            <w:tcW w:w="1751"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epfd</w:t>
            </w:r>
            <w:r w:rsidRPr="001B68D6">
              <w:rPr>
                <w:b w:val="0"/>
                <w:bCs/>
                <w:color w:val="000000"/>
                <w:vertAlign w:val="subscript"/>
              </w:rPr>
              <w:sym w:font="Symbol" w:char="F0AF"/>
            </w:r>
            <w:r w:rsidRPr="001B68D6">
              <w:rPr>
                <w:color w:val="000000"/>
              </w:rPr>
              <w:br/>
              <w:t>(dB(W/m</w:t>
            </w:r>
            <w:r w:rsidRPr="001B68D6">
              <w:rPr>
                <w:color w:val="000000"/>
                <w:position w:val="6"/>
                <w:sz w:val="16"/>
                <w:szCs w:val="16"/>
              </w:rPr>
              <w:t>2</w:t>
            </w:r>
            <w:r w:rsidRPr="001B68D6">
              <w:rPr>
                <w:color w:val="000000"/>
              </w:rPr>
              <w:t>))</w:t>
            </w:r>
          </w:p>
        </w:tc>
        <w:tc>
          <w:tcPr>
            <w:tcW w:w="2046"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Percentage of time during which epfd</w:t>
            </w:r>
            <w:r w:rsidRPr="001B68D6">
              <w:rPr>
                <w:b w:val="0"/>
                <w:bCs/>
                <w:color w:val="000000"/>
                <w:vertAlign w:val="subscript"/>
              </w:rPr>
              <w:sym w:font="Symbol" w:char="F0AF"/>
            </w:r>
            <w:r w:rsidRPr="001B68D6">
              <w:rPr>
                <w:color w:val="000000"/>
              </w:rPr>
              <w:t xml:space="preserve"> may not be exceeded</w:t>
            </w:r>
          </w:p>
        </w:tc>
        <w:tc>
          <w:tcPr>
            <w:tcW w:w="1286"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 bandwidth (kHz)</w:t>
            </w:r>
          </w:p>
        </w:tc>
        <w:tc>
          <w:tcPr>
            <w:tcW w:w="2805" w:type="dxa"/>
            <w:tcBorders>
              <w:top w:val="single" w:sz="6" w:space="0" w:color="auto"/>
              <w:left w:val="single" w:sz="6" w:space="0" w:color="auto"/>
              <w:bottom w:val="single" w:sz="6" w:space="0" w:color="auto"/>
              <w:right w:val="single" w:sz="6" w:space="0" w:color="auto"/>
            </w:tcBorders>
            <w:vAlign w:val="center"/>
          </w:tcPr>
          <w:p w:rsidR="00515D89" w:rsidRPr="001B68D6" w:rsidRDefault="00515D89" w:rsidP="00515D89">
            <w:pPr>
              <w:pStyle w:val="Tablehead"/>
              <w:rPr>
                <w:color w:val="000000"/>
              </w:rPr>
            </w:pPr>
            <w:r w:rsidRPr="001B68D6">
              <w:rPr>
                <w:color w:val="000000"/>
              </w:rPr>
              <w:t>Reference antenna</w:t>
            </w:r>
            <w:r w:rsidRPr="001B68D6">
              <w:rPr>
                <w:color w:val="000000"/>
              </w:rPr>
              <w:br/>
              <w:t>diameter, and reference</w:t>
            </w:r>
            <w:r w:rsidRPr="001B68D6">
              <w:rPr>
                <w:color w:val="000000"/>
              </w:rPr>
              <w:br/>
              <w:t>radiation pattern</w:t>
            </w:r>
            <w:r w:rsidRPr="001B68D6">
              <w:rPr>
                <w:b w:val="0"/>
                <w:bCs/>
                <w:color w:val="000000"/>
                <w:position w:val="6"/>
                <w:sz w:val="16"/>
                <w:szCs w:val="16"/>
              </w:rPr>
              <w:t>4</w:t>
            </w:r>
          </w:p>
        </w:tc>
      </w:tr>
      <w:tr w:rsidR="00515D89" w:rsidRPr="0039728F" w:rsidTr="00515D89">
        <w:trPr>
          <w:cantSplit/>
          <w:jc w:val="center"/>
        </w:trPr>
        <w:tc>
          <w:tcPr>
            <w:tcW w:w="1751"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pPr>
            <w:r w:rsidRPr="001B68D6">
              <w:rPr>
                <w:color w:val="000000"/>
              </w:rPr>
              <w:t>19.7-20.2</w:t>
            </w: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rPr>
              <w:tab/>
              <w:t>−182</w:t>
            </w:r>
            <w:r w:rsidRPr="001B68D6">
              <w:rPr>
                <w:color w:val="000000"/>
              </w:rPr>
              <w:br/>
            </w:r>
            <w:r w:rsidRPr="001B68D6">
              <w:rPr>
                <w:color w:val="000000"/>
              </w:rPr>
              <w:tab/>
              <w:t>−172</w:t>
            </w:r>
            <w:r w:rsidRPr="001B68D6">
              <w:rPr>
                <w:color w:val="000000"/>
              </w:rPr>
              <w:br/>
            </w:r>
            <w:r w:rsidRPr="001B68D6">
              <w:rPr>
                <w:color w:val="000000"/>
              </w:rPr>
              <w:tab/>
              <w:t>−154</w:t>
            </w:r>
            <w:r w:rsidRPr="001B68D6">
              <w:rPr>
                <w:color w:val="000000"/>
              </w:rPr>
              <w:br/>
            </w:r>
            <w:r w:rsidRPr="001B68D6">
              <w:rPr>
                <w:color w:val="000000"/>
              </w:rPr>
              <w:tab/>
              <w:t>−154</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90</w:t>
            </w:r>
            <w:r w:rsidRPr="001B68D6">
              <w:rPr>
                <w:color w:val="000000"/>
              </w:rPr>
              <w:br/>
            </w:r>
            <w:r w:rsidRPr="001B68D6">
              <w:rPr>
                <w:color w:val="000000"/>
              </w:rPr>
              <w:tab/>
              <w:t>99.94</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40</w:t>
            </w:r>
          </w:p>
        </w:tc>
        <w:tc>
          <w:tcPr>
            <w:tcW w:w="2805"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70 cm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1"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lang w:val="fr-CH"/>
              </w:rPr>
              <w:tab/>
            </w:r>
            <w:r w:rsidRPr="001B68D6">
              <w:rPr>
                <w:color w:val="000000"/>
              </w:rPr>
              <w:t>−168</w:t>
            </w:r>
            <w:r w:rsidRPr="001B68D6">
              <w:rPr>
                <w:color w:val="000000"/>
              </w:rPr>
              <w:br/>
            </w:r>
            <w:r w:rsidRPr="001B68D6">
              <w:rPr>
                <w:color w:val="000000"/>
              </w:rPr>
              <w:tab/>
              <w:t>−158</w:t>
            </w:r>
            <w:r w:rsidRPr="001B68D6">
              <w:rPr>
                <w:color w:val="000000"/>
              </w:rPr>
              <w:br/>
            </w:r>
            <w:r w:rsidRPr="001B68D6">
              <w:rPr>
                <w:color w:val="000000"/>
              </w:rPr>
              <w:tab/>
              <w:t>−140</w:t>
            </w:r>
            <w:r w:rsidRPr="001B68D6">
              <w:rPr>
                <w:color w:val="000000"/>
              </w:rPr>
              <w:br/>
            </w:r>
            <w:r w:rsidRPr="001B68D6">
              <w:rPr>
                <w:color w:val="000000"/>
              </w:rPr>
              <w:tab/>
              <w:t>−140</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90</w:t>
            </w:r>
            <w:r w:rsidRPr="001B68D6">
              <w:rPr>
                <w:color w:val="000000"/>
              </w:rPr>
              <w:br/>
            </w:r>
            <w:r w:rsidRPr="001B68D6">
              <w:rPr>
                <w:color w:val="000000"/>
              </w:rPr>
              <w:tab/>
              <w:t>99.94</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1 000</w:t>
            </w:r>
          </w:p>
        </w:tc>
        <w:tc>
          <w:tcPr>
            <w:tcW w:w="2805"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39728F" w:rsidTr="00515D89">
        <w:trPr>
          <w:cantSplit/>
          <w:jc w:val="center"/>
        </w:trPr>
        <w:tc>
          <w:tcPr>
            <w:tcW w:w="1751" w:type="dxa"/>
            <w:vMerge w:val="restart"/>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rPr>
              <w:tab/>
              <w:t>−185</w:t>
            </w:r>
            <w:r w:rsidRPr="001B68D6">
              <w:rPr>
                <w:color w:val="000000"/>
              </w:rPr>
              <w:br/>
            </w:r>
            <w:r w:rsidRPr="001B68D6">
              <w:rPr>
                <w:color w:val="000000"/>
              </w:rPr>
              <w:tab/>
              <w:t>−176</w:t>
            </w:r>
            <w:r w:rsidRPr="001B68D6">
              <w:rPr>
                <w:color w:val="000000"/>
              </w:rPr>
              <w:br/>
            </w:r>
            <w:r w:rsidRPr="001B68D6">
              <w:rPr>
                <w:color w:val="000000"/>
              </w:rPr>
              <w:tab/>
              <w:t>−165</w:t>
            </w:r>
            <w:r w:rsidRPr="001B68D6">
              <w:rPr>
                <w:color w:val="000000"/>
              </w:rPr>
              <w:br/>
            </w:r>
            <w:r w:rsidRPr="001B68D6">
              <w:rPr>
                <w:color w:val="000000"/>
              </w:rPr>
              <w:tab/>
              <w:t>−160</w:t>
            </w:r>
            <w:r w:rsidRPr="001B68D6">
              <w:rPr>
                <w:color w:val="000000"/>
              </w:rPr>
              <w:br/>
            </w:r>
            <w:r w:rsidRPr="001B68D6">
              <w:rPr>
                <w:color w:val="000000"/>
              </w:rPr>
              <w:tab/>
              <w:t>−154</w:t>
            </w:r>
            <w:r w:rsidRPr="001B68D6">
              <w:rPr>
                <w:color w:val="000000"/>
              </w:rPr>
              <w:br/>
            </w:r>
            <w:r w:rsidRPr="001B68D6">
              <w:rPr>
                <w:color w:val="000000"/>
              </w:rPr>
              <w:tab/>
              <w:t>−154</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91</w:t>
            </w:r>
            <w:r w:rsidRPr="001B68D6">
              <w:rPr>
                <w:color w:val="000000"/>
              </w:rPr>
              <w:br/>
            </w:r>
            <w:r w:rsidRPr="001B68D6">
              <w:rPr>
                <w:color w:val="000000"/>
              </w:rPr>
              <w:tab/>
              <w:t>99.8</w:t>
            </w:r>
            <w:r w:rsidRPr="001B68D6">
              <w:rPr>
                <w:color w:val="000000"/>
              </w:rPr>
              <w:br/>
            </w:r>
            <w:r w:rsidRPr="001B68D6">
              <w:rPr>
                <w:color w:val="000000"/>
              </w:rPr>
              <w:tab/>
              <w:t>99.8</w:t>
            </w:r>
            <w:r w:rsidRPr="001B68D6">
              <w:rPr>
                <w:color w:val="000000"/>
              </w:rPr>
              <w:br/>
            </w:r>
            <w:r w:rsidRPr="001B68D6">
              <w:rPr>
                <w:color w:val="000000"/>
              </w:rPr>
              <w:tab/>
              <w:t>99.99</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40</w:t>
            </w:r>
          </w:p>
        </w:tc>
        <w:tc>
          <w:tcPr>
            <w:tcW w:w="2805"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90 cm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1"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lang w:val="fr-CH"/>
              </w:rPr>
              <w:tab/>
            </w:r>
            <w:r w:rsidRPr="001B68D6">
              <w:rPr>
                <w:color w:val="000000"/>
              </w:rPr>
              <w:t>−171</w:t>
            </w:r>
            <w:r w:rsidRPr="001B68D6">
              <w:rPr>
                <w:color w:val="000000"/>
              </w:rPr>
              <w:br/>
            </w:r>
            <w:r w:rsidRPr="001B68D6">
              <w:rPr>
                <w:color w:val="000000"/>
              </w:rPr>
              <w:tab/>
              <w:t>−162</w:t>
            </w:r>
            <w:r w:rsidRPr="001B68D6">
              <w:rPr>
                <w:color w:val="000000"/>
              </w:rPr>
              <w:br/>
            </w:r>
            <w:r w:rsidRPr="001B68D6">
              <w:rPr>
                <w:color w:val="000000"/>
              </w:rPr>
              <w:tab/>
              <w:t>−151</w:t>
            </w:r>
            <w:r w:rsidRPr="001B68D6">
              <w:rPr>
                <w:color w:val="000000"/>
              </w:rPr>
              <w:br/>
            </w:r>
            <w:r w:rsidRPr="001B68D6">
              <w:rPr>
                <w:color w:val="000000"/>
              </w:rPr>
              <w:tab/>
              <w:t>−146</w:t>
            </w:r>
            <w:r w:rsidRPr="001B68D6">
              <w:rPr>
                <w:color w:val="000000"/>
              </w:rPr>
              <w:br/>
            </w:r>
            <w:r w:rsidRPr="001B68D6">
              <w:rPr>
                <w:color w:val="000000"/>
              </w:rPr>
              <w:tab/>
              <w:t>−140</w:t>
            </w:r>
            <w:r w:rsidRPr="001B68D6">
              <w:rPr>
                <w:color w:val="000000"/>
              </w:rPr>
              <w:br/>
            </w:r>
            <w:r w:rsidRPr="001B68D6">
              <w:rPr>
                <w:color w:val="000000"/>
              </w:rPr>
              <w:tab/>
              <w:t>−140</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91</w:t>
            </w:r>
            <w:r w:rsidRPr="001B68D6">
              <w:rPr>
                <w:color w:val="000000"/>
              </w:rPr>
              <w:br/>
            </w:r>
            <w:r w:rsidRPr="001B68D6">
              <w:rPr>
                <w:color w:val="000000"/>
              </w:rPr>
              <w:tab/>
              <w:t>99.8</w:t>
            </w:r>
            <w:r w:rsidRPr="001B68D6">
              <w:rPr>
                <w:color w:val="000000"/>
              </w:rPr>
              <w:br/>
            </w:r>
            <w:r w:rsidRPr="001B68D6">
              <w:rPr>
                <w:color w:val="000000"/>
              </w:rPr>
              <w:tab/>
              <w:t>99.8</w:t>
            </w:r>
            <w:r w:rsidRPr="001B68D6">
              <w:rPr>
                <w:color w:val="000000"/>
              </w:rPr>
              <w:br/>
            </w:r>
            <w:r w:rsidRPr="001B68D6">
              <w:rPr>
                <w:color w:val="000000"/>
              </w:rPr>
              <w:tab/>
              <w:t>99.99</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1 000</w:t>
            </w:r>
          </w:p>
        </w:tc>
        <w:tc>
          <w:tcPr>
            <w:tcW w:w="2805"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39728F" w:rsidTr="00515D89">
        <w:trPr>
          <w:cantSplit/>
          <w:jc w:val="center"/>
        </w:trPr>
        <w:tc>
          <w:tcPr>
            <w:tcW w:w="1751" w:type="dxa"/>
            <w:vMerge w:val="restart"/>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rPr>
              <w:tab/>
              <w:t>−191</w:t>
            </w:r>
            <w:r w:rsidRPr="001B68D6">
              <w:rPr>
                <w:color w:val="000000"/>
              </w:rPr>
              <w:br/>
            </w:r>
            <w:r w:rsidRPr="001B68D6">
              <w:rPr>
                <w:color w:val="000000"/>
              </w:rPr>
              <w:tab/>
              <w:t>−162</w:t>
            </w:r>
            <w:r w:rsidRPr="001B68D6">
              <w:rPr>
                <w:color w:val="000000"/>
              </w:rPr>
              <w:br/>
            </w:r>
            <w:r w:rsidRPr="001B68D6">
              <w:rPr>
                <w:color w:val="000000"/>
              </w:rPr>
              <w:tab/>
              <w:t>−154</w:t>
            </w:r>
            <w:r w:rsidRPr="001B68D6">
              <w:rPr>
                <w:color w:val="000000"/>
              </w:rPr>
              <w:br/>
            </w:r>
            <w:r w:rsidRPr="001B68D6">
              <w:rPr>
                <w:color w:val="000000"/>
              </w:rPr>
              <w:tab/>
              <w:t>−154</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99.933</w:t>
            </w:r>
            <w:r w:rsidRPr="001B68D6">
              <w:rPr>
                <w:color w:val="000000"/>
              </w:rPr>
              <w:br/>
            </w:r>
            <w:r w:rsidRPr="001B68D6">
              <w:rPr>
                <w:color w:val="000000"/>
              </w:rPr>
              <w:tab/>
              <w:t>99.998</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40</w:t>
            </w:r>
          </w:p>
        </w:tc>
        <w:tc>
          <w:tcPr>
            <w:tcW w:w="2805"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2.5 m </w:t>
            </w:r>
            <w:r w:rsidRPr="001B68D6">
              <w:rPr>
                <w:color w:val="000000"/>
                <w:lang w:val="fr-CH"/>
              </w:rPr>
              <w:br/>
              <w:t>Recommendation</w:t>
            </w:r>
            <w:r w:rsidRPr="001B68D6">
              <w:rPr>
                <w:strike/>
                <w:color w:val="000000"/>
                <w:lang w:val="fr-CH"/>
              </w:rPr>
              <w:br/>
            </w:r>
            <w:r w:rsidRPr="001B68D6">
              <w:rPr>
                <w:color w:val="000000"/>
                <w:lang w:val="fr-CH"/>
              </w:rPr>
              <w:t>ITU-R S.1428</w:t>
            </w:r>
          </w:p>
        </w:tc>
      </w:tr>
      <w:tr w:rsidR="00515D89" w:rsidRPr="001B68D6" w:rsidTr="00515D89">
        <w:trPr>
          <w:cantSplit/>
          <w:jc w:val="center"/>
        </w:trPr>
        <w:tc>
          <w:tcPr>
            <w:tcW w:w="1751"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lang w:val="fr-CH"/>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lang w:val="fr-CH"/>
              </w:rPr>
              <w:tab/>
            </w:r>
            <w:r w:rsidRPr="001B68D6">
              <w:rPr>
                <w:color w:val="000000"/>
              </w:rPr>
              <w:t>−177</w:t>
            </w:r>
            <w:r w:rsidRPr="001B68D6">
              <w:rPr>
                <w:color w:val="000000"/>
              </w:rPr>
              <w:br/>
            </w:r>
            <w:r w:rsidRPr="001B68D6">
              <w:rPr>
                <w:color w:val="000000"/>
              </w:rPr>
              <w:tab/>
              <w:t>−148</w:t>
            </w:r>
            <w:r w:rsidRPr="001B68D6">
              <w:rPr>
                <w:color w:val="000000"/>
              </w:rPr>
              <w:br/>
            </w:r>
            <w:r w:rsidRPr="001B68D6">
              <w:rPr>
                <w:color w:val="000000"/>
              </w:rPr>
              <w:tab/>
              <w:t>−140</w:t>
            </w:r>
            <w:r w:rsidRPr="001B68D6">
              <w:rPr>
                <w:color w:val="000000"/>
              </w:rPr>
              <w:br/>
            </w:r>
            <w:r w:rsidRPr="001B68D6">
              <w:rPr>
                <w:color w:val="000000"/>
              </w:rPr>
              <w:tab/>
              <w:t>−140</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99.933</w:t>
            </w:r>
            <w:r w:rsidRPr="001B68D6">
              <w:rPr>
                <w:color w:val="000000"/>
              </w:rPr>
              <w:br/>
            </w:r>
            <w:r w:rsidRPr="001B68D6">
              <w:rPr>
                <w:color w:val="000000"/>
              </w:rPr>
              <w:tab/>
              <w:t>99.998</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1 000</w:t>
            </w:r>
          </w:p>
        </w:tc>
        <w:tc>
          <w:tcPr>
            <w:tcW w:w="2805"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39728F" w:rsidTr="00515D89">
        <w:trPr>
          <w:cantSplit/>
          <w:jc w:val="center"/>
        </w:trPr>
        <w:tc>
          <w:tcPr>
            <w:tcW w:w="1751" w:type="dxa"/>
            <w:vMerge w:val="restart"/>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rPr>
                <w:color w:val="000000"/>
              </w:rPr>
            </w:pPr>
            <w:r w:rsidRPr="001B68D6">
              <w:rPr>
                <w:color w:val="000000"/>
              </w:rPr>
              <w:tab/>
              <w:t>−195</w:t>
            </w:r>
            <w:r w:rsidRPr="001B68D6">
              <w:rPr>
                <w:color w:val="000000"/>
              </w:rPr>
              <w:br/>
            </w:r>
            <w:r w:rsidRPr="001B68D6">
              <w:rPr>
                <w:color w:val="000000"/>
              </w:rPr>
              <w:tab/>
              <w:t>−184</w:t>
            </w:r>
            <w:r w:rsidRPr="001B68D6">
              <w:rPr>
                <w:color w:val="000000"/>
              </w:rPr>
              <w:br/>
            </w:r>
            <w:r w:rsidRPr="001B68D6">
              <w:rPr>
                <w:color w:val="000000"/>
              </w:rPr>
              <w:tab/>
              <w:t>−175</w:t>
            </w:r>
            <w:r w:rsidRPr="001B68D6">
              <w:rPr>
                <w:color w:val="000000"/>
              </w:rPr>
              <w:br/>
            </w:r>
            <w:r w:rsidRPr="001B68D6">
              <w:rPr>
                <w:color w:val="000000"/>
              </w:rPr>
              <w:tab/>
              <w:t>−161</w:t>
            </w:r>
            <w:r w:rsidRPr="001B68D6">
              <w:rPr>
                <w:color w:val="000000"/>
              </w:rPr>
              <w:br/>
            </w:r>
            <w:r w:rsidRPr="001B68D6">
              <w:rPr>
                <w:color w:val="000000"/>
              </w:rPr>
              <w:tab/>
              <w:t>−154</w:t>
            </w:r>
            <w:r w:rsidRPr="001B68D6">
              <w:rPr>
                <w:color w:val="000000"/>
              </w:rPr>
              <w:br/>
            </w:r>
            <w:r w:rsidRPr="001B68D6">
              <w:rPr>
                <w:color w:val="000000"/>
              </w:rPr>
              <w:tab/>
              <w:t>−154</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90</w:t>
            </w:r>
            <w:r w:rsidRPr="001B68D6">
              <w:rPr>
                <w:color w:val="000000"/>
              </w:rPr>
              <w:br/>
            </w:r>
            <w:r w:rsidRPr="001B68D6">
              <w:rPr>
                <w:color w:val="000000"/>
              </w:rPr>
              <w:tab/>
              <w:t>99.6</w:t>
            </w:r>
            <w:r w:rsidRPr="001B68D6">
              <w:rPr>
                <w:color w:val="000000"/>
              </w:rPr>
              <w:br/>
            </w:r>
            <w:r w:rsidRPr="001B68D6">
              <w:rPr>
                <w:color w:val="000000"/>
              </w:rPr>
              <w:tab/>
              <w:t>99.984</w:t>
            </w:r>
            <w:r w:rsidRPr="001B68D6">
              <w:rPr>
                <w:color w:val="000000"/>
              </w:rPr>
              <w:br/>
            </w:r>
            <w:r w:rsidRPr="001B68D6">
              <w:rPr>
                <w:color w:val="000000"/>
              </w:rPr>
              <w:tab/>
              <w:t>99.9992</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40</w:t>
            </w:r>
          </w:p>
        </w:tc>
        <w:tc>
          <w:tcPr>
            <w:tcW w:w="2805"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lang w:val="fr-CH"/>
              </w:rPr>
            </w:pPr>
            <w:r w:rsidRPr="001B68D6">
              <w:rPr>
                <w:color w:val="000000"/>
                <w:lang w:val="fr-CH"/>
              </w:rPr>
              <w:t xml:space="preserve">5 m </w:t>
            </w:r>
            <w:r w:rsidRPr="001B68D6">
              <w:rPr>
                <w:color w:val="000000"/>
                <w:lang w:val="fr-CH"/>
              </w:rPr>
              <w:br/>
              <w:t xml:space="preserve">Recommendation </w:t>
            </w:r>
            <w:r w:rsidRPr="001B68D6">
              <w:rPr>
                <w:color w:val="000000"/>
                <w:lang w:val="fr-CH"/>
              </w:rPr>
              <w:br/>
              <w:t>ITU-R S.1428</w:t>
            </w:r>
          </w:p>
        </w:tc>
      </w:tr>
      <w:tr w:rsidR="00515D89" w:rsidRPr="001B68D6" w:rsidTr="00515D89">
        <w:trPr>
          <w:cantSplit/>
          <w:jc w:val="center"/>
        </w:trPr>
        <w:tc>
          <w:tcPr>
            <w:tcW w:w="1751"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rPr>
                <w:color w:val="000000"/>
                <w:lang w:val="fr-CH"/>
              </w:rPr>
            </w:pPr>
          </w:p>
        </w:tc>
        <w:tc>
          <w:tcPr>
            <w:tcW w:w="175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clear" w:pos="1418"/>
                <w:tab w:val="decimal" w:pos="835"/>
              </w:tabs>
            </w:pPr>
            <w:r w:rsidRPr="001B68D6">
              <w:rPr>
                <w:color w:val="000000"/>
                <w:lang w:val="fr-CH"/>
              </w:rPr>
              <w:tab/>
            </w:r>
            <w:r w:rsidRPr="001B68D6">
              <w:rPr>
                <w:color w:val="000000"/>
              </w:rPr>
              <w:t>−181</w:t>
            </w:r>
            <w:r w:rsidRPr="001B68D6">
              <w:rPr>
                <w:color w:val="000000"/>
              </w:rPr>
              <w:br/>
            </w:r>
            <w:r w:rsidRPr="001B68D6">
              <w:rPr>
                <w:color w:val="000000"/>
              </w:rPr>
              <w:tab/>
              <w:t>−170</w:t>
            </w:r>
            <w:r w:rsidRPr="001B68D6">
              <w:rPr>
                <w:color w:val="000000"/>
              </w:rPr>
              <w:br/>
            </w:r>
            <w:r w:rsidRPr="001B68D6">
              <w:rPr>
                <w:color w:val="000000"/>
              </w:rPr>
              <w:tab/>
              <w:t>−161</w:t>
            </w:r>
            <w:r w:rsidRPr="001B68D6">
              <w:rPr>
                <w:color w:val="000000"/>
              </w:rPr>
              <w:br/>
            </w:r>
            <w:r w:rsidRPr="001B68D6">
              <w:rPr>
                <w:color w:val="000000"/>
              </w:rPr>
              <w:tab/>
              <w:t>−147</w:t>
            </w:r>
            <w:r w:rsidRPr="001B68D6">
              <w:rPr>
                <w:color w:val="000000"/>
              </w:rPr>
              <w:br/>
            </w:r>
            <w:r w:rsidRPr="001B68D6">
              <w:rPr>
                <w:color w:val="000000"/>
              </w:rPr>
              <w:tab/>
              <w:t>−140</w:t>
            </w:r>
            <w:r w:rsidRPr="001B68D6">
              <w:rPr>
                <w:color w:val="000000"/>
              </w:rPr>
              <w:br/>
            </w:r>
            <w:r w:rsidRPr="001B68D6">
              <w:rPr>
                <w:color w:val="000000"/>
              </w:rPr>
              <w:tab/>
              <w:t>−140</w:t>
            </w:r>
          </w:p>
        </w:tc>
        <w:tc>
          <w:tcPr>
            <w:tcW w:w="204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0"/>
              </w:tabs>
            </w:pPr>
            <w:r w:rsidRPr="001B68D6">
              <w:rPr>
                <w:color w:val="000000"/>
              </w:rPr>
              <w:tab/>
              <w:t>0</w:t>
            </w:r>
            <w:r w:rsidRPr="001B68D6">
              <w:rPr>
                <w:color w:val="000000"/>
              </w:rPr>
              <w:br/>
            </w:r>
            <w:r w:rsidRPr="001B68D6">
              <w:rPr>
                <w:color w:val="000000"/>
              </w:rPr>
              <w:tab/>
              <w:t>90</w:t>
            </w:r>
            <w:r w:rsidRPr="001B68D6">
              <w:rPr>
                <w:color w:val="000000"/>
              </w:rPr>
              <w:br/>
            </w:r>
            <w:r w:rsidRPr="001B68D6">
              <w:rPr>
                <w:color w:val="000000"/>
              </w:rPr>
              <w:tab/>
              <w:t>99.6</w:t>
            </w:r>
            <w:r w:rsidRPr="001B68D6">
              <w:rPr>
                <w:color w:val="000000"/>
              </w:rPr>
              <w:br/>
            </w:r>
            <w:r w:rsidRPr="001B68D6">
              <w:rPr>
                <w:color w:val="000000"/>
              </w:rPr>
              <w:tab/>
              <w:t>99.984</w:t>
            </w:r>
            <w:r w:rsidRPr="001B68D6">
              <w:rPr>
                <w:color w:val="000000"/>
              </w:rPr>
              <w:br/>
            </w:r>
            <w:r w:rsidRPr="001B68D6">
              <w:rPr>
                <w:color w:val="000000"/>
              </w:rPr>
              <w:tab/>
              <w:t>99.9992</w:t>
            </w:r>
            <w:r w:rsidRPr="001B68D6">
              <w:rPr>
                <w:color w:val="000000"/>
              </w:rPr>
              <w:br/>
            </w:r>
            <w:r w:rsidRPr="001B68D6">
              <w:rPr>
                <w:color w:val="000000"/>
              </w:rPr>
              <w:tab/>
              <w:t>100</w:t>
            </w:r>
          </w:p>
        </w:tc>
        <w:tc>
          <w:tcPr>
            <w:tcW w:w="1286"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rPr>
                <w:vertAlign w:val="superscript"/>
              </w:rPr>
            </w:pPr>
            <w:r w:rsidRPr="001B68D6">
              <w:rPr>
                <w:color w:val="000000"/>
              </w:rPr>
              <w:t>1 000</w:t>
            </w:r>
          </w:p>
        </w:tc>
        <w:tc>
          <w:tcPr>
            <w:tcW w:w="2805" w:type="dxa"/>
            <w:vMerge/>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p>
        </w:tc>
      </w:tr>
      <w:tr w:rsidR="00515D89" w:rsidRPr="001B68D6" w:rsidTr="00515D89">
        <w:trPr>
          <w:cantSplit/>
          <w:jc w:val="center"/>
        </w:trPr>
        <w:tc>
          <w:tcPr>
            <w:tcW w:w="9639" w:type="dxa"/>
            <w:gridSpan w:val="5"/>
            <w:tcBorders>
              <w:top w:val="single" w:sz="6" w:space="0" w:color="auto"/>
              <w:left w:val="nil"/>
              <w:bottom w:val="nil"/>
              <w:right w:val="nil"/>
            </w:tcBorders>
          </w:tcPr>
          <w:p w:rsidR="00515D89" w:rsidRPr="001B68D6" w:rsidRDefault="00515D89" w:rsidP="00515D89">
            <w:pPr>
              <w:pStyle w:val="Tablelegend"/>
            </w:pPr>
            <w:r w:rsidRPr="001B68D6">
              <w:rPr>
                <w:vertAlign w:val="superscript"/>
              </w:rPr>
              <w:t>1</w:t>
            </w:r>
            <w:r w:rsidRPr="001B68D6">
              <w:tab/>
              <w:t>For certain GSO FSS receive earth stations, see also Nos. </w:t>
            </w:r>
            <w:r w:rsidRPr="001B68D6">
              <w:rPr>
                <w:rStyle w:val="Artref"/>
                <w:b/>
                <w:bCs/>
              </w:rPr>
              <w:t>9.7A</w:t>
            </w:r>
            <w:r w:rsidRPr="001B68D6">
              <w:t xml:space="preserve"> and </w:t>
            </w:r>
            <w:r w:rsidRPr="001B68D6">
              <w:rPr>
                <w:rStyle w:val="Artref"/>
                <w:b/>
                <w:bCs/>
              </w:rPr>
              <w:t>9.7B</w:t>
            </w:r>
            <w:r w:rsidRPr="001B68D6">
              <w:t>.</w:t>
            </w:r>
          </w:p>
          <w:p w:rsidR="00515D89" w:rsidRPr="001B68D6" w:rsidRDefault="00515D89" w:rsidP="00515D89">
            <w:pPr>
              <w:pStyle w:val="Tablelegend"/>
            </w:pPr>
            <w:r w:rsidRPr="001B68D6">
              <w:rPr>
                <w:vertAlign w:val="superscript"/>
              </w:rPr>
              <w:t>2</w:t>
            </w:r>
            <w:r w:rsidRPr="001B68D6">
              <w:tab/>
              <w:t>For each reference antenna diameter, the limit consists of the complete curve on a plot which is linear in decibels for the epfd</w:t>
            </w:r>
            <w:r w:rsidRPr="001B68D6">
              <w:rPr>
                <w:vertAlign w:val="subscript"/>
              </w:rPr>
              <w:sym w:font="Symbol" w:char="F0AF"/>
            </w:r>
            <w:r w:rsidRPr="001B68D6">
              <w:t xml:space="preserve"> levels and logarithmic for the time percentages, with straight lines joining the data points.</w:t>
            </w:r>
          </w:p>
          <w:p w:rsidR="00515D89" w:rsidRPr="001B68D6" w:rsidRDefault="00515D89" w:rsidP="00515D89">
            <w:pPr>
              <w:pStyle w:val="Tablelegend"/>
              <w:rPr>
                <w:rFonts w:eastAsia="MS Mincho"/>
              </w:rPr>
            </w:pPr>
            <w:r w:rsidRPr="001B68D6">
              <w:rPr>
                <w:vertAlign w:val="superscript"/>
              </w:rPr>
              <w:t>3</w:t>
            </w:r>
            <w:r w:rsidRPr="001B68D6">
              <w:tab/>
            </w:r>
            <w:r w:rsidRPr="001B68D6">
              <w:rPr>
                <w:rFonts w:eastAsia="MS Mincho"/>
              </w:rPr>
              <w:t>A non-GSO system shall meet the limits of this Table in both the 40 kHz and the 1 MHz reference bandwidths.</w:t>
            </w:r>
          </w:p>
          <w:p w:rsidR="00515D89" w:rsidRPr="001B68D6" w:rsidRDefault="00515D89" w:rsidP="00515D89">
            <w:pPr>
              <w:pStyle w:val="Tablelegend"/>
            </w:pPr>
            <w:r w:rsidRPr="001B68D6">
              <w:rPr>
                <w:vertAlign w:val="superscript"/>
              </w:rPr>
              <w:t>4</w:t>
            </w:r>
            <w:r w:rsidRPr="001B68D6">
              <w:tab/>
              <w:t>For this Table, reference patterns in Recommendation ITU</w:t>
            </w:r>
            <w:r w:rsidRPr="001B68D6">
              <w:noBreakHyphen/>
              <w:t>R S.1428 shall be used only for the calculation of interference from non</w:t>
            </w:r>
            <w:r w:rsidRPr="001B68D6">
              <w:noBreakHyphen/>
              <w:t>GSO FSS systems into GSO FSS systems.</w:t>
            </w:r>
          </w:p>
        </w:tc>
      </w:tr>
    </w:tbl>
    <w:p w:rsidR="00515D89" w:rsidRPr="001B68D6" w:rsidRDefault="00515D89" w:rsidP="00515D89">
      <w:pPr>
        <w:pStyle w:val="TableNo"/>
      </w:pPr>
      <w:r w:rsidRPr="001B68D6">
        <w:lastRenderedPageBreak/>
        <w:t>TABLE 1D</w:t>
      </w:r>
      <w:r w:rsidRPr="001B68D6">
        <w:rPr>
          <w:position w:val="6"/>
          <w:sz w:val="16"/>
          <w:szCs w:val="16"/>
        </w:rPr>
        <w:t>1, 2</w:t>
      </w:r>
    </w:p>
    <w:p w:rsidR="00515D89" w:rsidRPr="001B68D6" w:rsidRDefault="00515D89" w:rsidP="00515D89">
      <w:pPr>
        <w:pStyle w:val="Tabletitle"/>
      </w:pPr>
      <w:r w:rsidRPr="001B68D6">
        <w:rPr>
          <w:color w:val="000000"/>
        </w:rPr>
        <w:t>Limits on aggregate epfd</w:t>
      </w:r>
      <w:r w:rsidRPr="001B68D6">
        <w:rPr>
          <w:b w:val="0"/>
          <w:bCs/>
          <w:color w:val="000000"/>
          <w:vertAlign w:val="subscript"/>
        </w:rPr>
        <w:sym w:font="Symbol" w:char="F0AF"/>
      </w:r>
      <w:r w:rsidRPr="001B68D6">
        <w:rPr>
          <w:color w:val="000000"/>
        </w:rPr>
        <w:t xml:space="preserve"> radiated by non-GSO FSS systems in certain frequency bands </w:t>
      </w:r>
      <w:r w:rsidRPr="001B68D6">
        <w:rPr>
          <w:color w:val="000000"/>
        </w:rPr>
        <w:br/>
        <w:t>into 30 cm, 45 cm, 60 cm, 90 cm, 120 cm, 180 cm, 240 cm and 300 cm BSS antennas</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53"/>
        <w:gridCol w:w="1752"/>
        <w:gridCol w:w="2045"/>
        <w:gridCol w:w="1285"/>
        <w:gridCol w:w="2804"/>
      </w:tblGrid>
      <w:tr w:rsidR="00515D89" w:rsidRPr="001B68D6" w:rsidTr="00515D89">
        <w:trPr>
          <w:jc w:val="center"/>
        </w:trPr>
        <w:tc>
          <w:tcPr>
            <w:tcW w:w="1753"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 xml:space="preserve">Frequency band </w:t>
            </w:r>
            <w:r w:rsidRPr="001B68D6">
              <w:rPr>
                <w:color w:val="000000"/>
              </w:rPr>
              <w:br/>
              <w:t>(GHz)</w:t>
            </w:r>
          </w:p>
        </w:tc>
        <w:tc>
          <w:tcPr>
            <w:tcW w:w="1752"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epfd</w:t>
            </w:r>
            <w:r w:rsidRPr="001B68D6">
              <w:rPr>
                <w:color w:val="000000"/>
                <w:vertAlign w:val="subscript"/>
              </w:rPr>
              <w:sym w:font="Symbol" w:char="F0AF"/>
            </w:r>
            <w:r w:rsidRPr="001B68D6">
              <w:rPr>
                <w:color w:val="000000"/>
              </w:rPr>
              <w:br/>
              <w:t>(dB(W/m</w:t>
            </w:r>
            <w:r w:rsidRPr="001B68D6">
              <w:rPr>
                <w:color w:val="000000"/>
                <w:position w:val="6"/>
                <w:sz w:val="16"/>
                <w:szCs w:val="16"/>
              </w:rPr>
              <w:t>2</w:t>
            </w:r>
            <w:r w:rsidRPr="001B68D6">
              <w:rPr>
                <w:color w:val="000000"/>
              </w:rPr>
              <w:t>))</w:t>
            </w:r>
          </w:p>
        </w:tc>
        <w:tc>
          <w:tcPr>
            <w:tcW w:w="2045"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Percentage of time during which epfd</w:t>
            </w:r>
            <w:r w:rsidRPr="001B68D6">
              <w:rPr>
                <w:color w:val="000000"/>
                <w:vertAlign w:val="subscript"/>
              </w:rPr>
              <w:sym w:font="Symbol" w:char="F0AF"/>
            </w:r>
            <w:r w:rsidRPr="001B68D6">
              <w:rPr>
                <w:color w:val="000000"/>
                <w:position w:val="6"/>
                <w:sz w:val="16"/>
                <w:szCs w:val="16"/>
                <w:vertAlign w:val="subscript"/>
              </w:rPr>
              <w:t xml:space="preserve"> </w:t>
            </w:r>
            <w:r w:rsidRPr="001B68D6">
              <w:rPr>
                <w:color w:val="000000"/>
              </w:rPr>
              <w:t>may not be exceeded</w:t>
            </w:r>
          </w:p>
        </w:tc>
        <w:tc>
          <w:tcPr>
            <w:tcW w:w="1285"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Reference</w:t>
            </w:r>
            <w:r w:rsidRPr="001B68D6">
              <w:rPr>
                <w:color w:val="000000"/>
              </w:rPr>
              <w:br/>
              <w:t>bandwidth</w:t>
            </w:r>
            <w:r w:rsidRPr="001B68D6">
              <w:rPr>
                <w:color w:val="000000"/>
              </w:rPr>
              <w:br/>
              <w:t>(kHz)</w:t>
            </w:r>
          </w:p>
        </w:tc>
        <w:tc>
          <w:tcPr>
            <w:tcW w:w="2804"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Reference antenna</w:t>
            </w:r>
            <w:r w:rsidRPr="001B68D6">
              <w:rPr>
                <w:color w:val="000000"/>
              </w:rPr>
              <w:br/>
              <w:t>diameter, and reference</w:t>
            </w:r>
            <w:r w:rsidRPr="001B68D6">
              <w:rPr>
                <w:color w:val="000000"/>
              </w:rPr>
              <w:br/>
              <w:t>radiation pattern</w:t>
            </w:r>
            <w:r w:rsidRPr="001B68D6">
              <w:rPr>
                <w:color w:val="000000"/>
                <w:position w:val="6"/>
                <w:sz w:val="16"/>
                <w:szCs w:val="16"/>
              </w:rPr>
              <w:t>3</w:t>
            </w:r>
          </w:p>
        </w:tc>
      </w:tr>
      <w:tr w:rsidR="00515D89" w:rsidRPr="001B68D6" w:rsidTr="00515D89">
        <w:trPr>
          <w:cantSplit/>
          <w:jc w:val="center"/>
        </w:trPr>
        <w:tc>
          <w:tcPr>
            <w:tcW w:w="1753" w:type="dxa"/>
            <w:vMerge w:val="restart"/>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pPr>
            <w:r w:rsidRPr="001B68D6">
              <w:rPr>
                <w:color w:val="000000"/>
              </w:rPr>
              <w:t xml:space="preserve">11.7-12.5 </w:t>
            </w:r>
            <w:r w:rsidRPr="001B68D6">
              <w:rPr>
                <w:color w:val="000000"/>
              </w:rPr>
              <w:br/>
              <w:t>in Region 1</w:t>
            </w:r>
          </w:p>
          <w:p w:rsidR="00515D89" w:rsidRPr="001B68D6" w:rsidRDefault="00515D89" w:rsidP="00515D89">
            <w:pPr>
              <w:pStyle w:val="Tabletext"/>
            </w:pPr>
            <w:r w:rsidRPr="001B68D6">
              <w:t>11.7-12.2 and</w:t>
            </w:r>
            <w:r w:rsidRPr="001B68D6">
              <w:br/>
              <w:t xml:space="preserve">12.5-12.75 </w:t>
            </w:r>
            <w:r w:rsidRPr="001B68D6">
              <w:br/>
              <w:t>in Region 3</w:t>
            </w:r>
          </w:p>
          <w:p w:rsidR="00515D89" w:rsidRPr="001B68D6" w:rsidRDefault="00515D89" w:rsidP="00515D89">
            <w:pPr>
              <w:pStyle w:val="Tabletext"/>
            </w:pPr>
            <w:r w:rsidRPr="001B68D6">
              <w:t xml:space="preserve">12.2-12.7 </w:t>
            </w:r>
            <w:r w:rsidRPr="001B68D6">
              <w:br/>
              <w:t>in Region 2</w:t>
            </w: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pPr>
            <w:r w:rsidRPr="001B68D6">
              <w:rPr>
                <w:color w:val="000000"/>
              </w:rPr>
              <w:tab/>
              <w:t>−160.4</w:t>
            </w:r>
            <w:r w:rsidRPr="001B68D6">
              <w:br/>
            </w:r>
            <w:r w:rsidRPr="001B68D6">
              <w:tab/>
              <w:t>−160.1</w:t>
            </w:r>
            <w:r w:rsidRPr="001B68D6">
              <w:br/>
            </w:r>
            <w:r w:rsidRPr="001B68D6">
              <w:tab/>
              <w:t>−158.6</w:t>
            </w:r>
            <w:r w:rsidRPr="001B68D6">
              <w:br/>
            </w:r>
            <w:r w:rsidRPr="001B68D6">
              <w:tab/>
              <w:t>−158.6</w:t>
            </w:r>
            <w:r w:rsidRPr="001B68D6">
              <w:br/>
            </w:r>
            <w:r w:rsidRPr="001B68D6">
              <w:tab/>
              <w:t>−158.33</w:t>
            </w:r>
            <w:r w:rsidRPr="001B68D6">
              <w:br/>
            </w:r>
            <w:r w:rsidRPr="001B68D6">
              <w:tab/>
              <w:t>−158.33</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pPr>
            <w:r w:rsidRPr="001B68D6">
              <w:rPr>
                <w:color w:val="000000"/>
              </w:rPr>
              <w:tab/>
              <w:t>0</w:t>
            </w:r>
            <w:r w:rsidRPr="001B68D6">
              <w:br/>
            </w:r>
            <w:r w:rsidRPr="001B68D6">
              <w:tab/>
              <w:t>25</w:t>
            </w:r>
            <w:r w:rsidRPr="001B68D6">
              <w:br/>
            </w:r>
            <w:r w:rsidRPr="001B68D6">
              <w:tab/>
              <w:t>96</w:t>
            </w:r>
            <w:r w:rsidRPr="001B68D6">
              <w:br/>
            </w:r>
            <w:r w:rsidRPr="001B68D6">
              <w:tab/>
              <w:t>98</w:t>
            </w:r>
            <w:r w:rsidRPr="001B68D6">
              <w:br/>
            </w:r>
            <w:r w:rsidRPr="001B68D6">
              <w:tab/>
              <w:t>98</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30 cm</w:t>
            </w:r>
            <w:r w:rsidRPr="001B68D6">
              <w:rPr>
                <w:color w:val="000000"/>
              </w:rPr>
              <w:br/>
              <w:t>Recommendation</w:t>
            </w:r>
            <w:r w:rsidRPr="001B68D6">
              <w:rPr>
                <w:color w:val="000000"/>
              </w:rPr>
              <w:br/>
              <w:t xml:space="preserve"> ITU-R BO.1443,</w:t>
            </w:r>
            <w:r w:rsidRPr="001B68D6">
              <w:rPr>
                <w:color w:val="000000"/>
              </w:rPr>
              <w:br/>
              <w:t>Annex 1</w:t>
            </w:r>
          </w:p>
        </w:tc>
      </w:tr>
      <w:tr w:rsidR="00515D89" w:rsidRPr="001B68D6" w:rsidTr="00515D89">
        <w:trPr>
          <w:cantSplit/>
          <w:jc w:val="center"/>
        </w:trPr>
        <w:tc>
          <w:tcPr>
            <w:tcW w:w="1753" w:type="dxa"/>
            <w:vMerge/>
            <w:tcBorders>
              <w:top w:val="single" w:sz="6" w:space="0" w:color="auto"/>
              <w:left w:val="single" w:sz="6" w:space="0" w:color="auto"/>
              <w:bottom w:val="nil"/>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pPr>
            <w:r w:rsidRPr="001B68D6">
              <w:rPr>
                <w:color w:val="000000"/>
              </w:rPr>
              <w:tab/>
              <w:t>−170</w:t>
            </w:r>
            <w:r w:rsidRPr="001B68D6">
              <w:br/>
            </w:r>
            <w:r w:rsidRPr="001B68D6">
              <w:tab/>
              <w:t>−167</w:t>
            </w:r>
            <w:r w:rsidRPr="001B68D6">
              <w:br/>
            </w:r>
            <w:r w:rsidRPr="001B68D6">
              <w:tab/>
              <w:t>−164</w:t>
            </w:r>
            <w:r w:rsidRPr="001B68D6">
              <w:br/>
            </w:r>
            <w:r w:rsidRPr="001B68D6">
              <w:tab/>
              <w:t>−160.75</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pPr>
            <w:r w:rsidRPr="001B68D6">
              <w:rPr>
                <w:color w:val="000000"/>
              </w:rPr>
              <w:tab/>
              <w:t>0</w:t>
            </w:r>
            <w:r w:rsidRPr="001B68D6">
              <w:br/>
            </w:r>
            <w:r w:rsidRPr="001B68D6">
              <w:tab/>
              <w:t>66</w:t>
            </w:r>
            <w:r w:rsidRPr="001B68D6">
              <w:br/>
            </w:r>
            <w:r w:rsidRPr="001B68D6">
              <w:tab/>
              <w:t>97.75</w:t>
            </w:r>
            <w:r w:rsidRPr="001B68D6">
              <w:br/>
            </w:r>
            <w:r w:rsidRPr="001B68D6">
              <w:tab/>
              <w:t>99.33</w:t>
            </w:r>
            <w:r w:rsidRPr="001B68D6">
              <w:br/>
            </w:r>
            <w:r w:rsidRPr="001B68D6">
              <w:tab/>
              <w:t>99.95</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45 cm</w:t>
            </w:r>
            <w:r w:rsidRPr="001B68D6">
              <w:rPr>
                <w:color w:val="000000"/>
              </w:rPr>
              <w:br/>
              <w:t xml:space="preserve">Recommendation </w:t>
            </w:r>
            <w:r w:rsidRPr="001B68D6">
              <w:rPr>
                <w:color w:val="000000"/>
              </w:rPr>
              <w:br/>
              <w:t>ITU-R BO.1443,</w:t>
            </w:r>
            <w:r w:rsidRPr="001B68D6">
              <w:rPr>
                <w:color w:val="000000"/>
              </w:rPr>
              <w:br/>
              <w:t>Annex 1</w:t>
            </w:r>
          </w:p>
        </w:tc>
      </w:tr>
      <w:tr w:rsidR="00515D89" w:rsidRPr="001B68D6" w:rsidTr="00515D89">
        <w:trPr>
          <w:jc w:val="center"/>
        </w:trPr>
        <w:tc>
          <w:tcPr>
            <w:tcW w:w="1753" w:type="dxa"/>
            <w:tcBorders>
              <w:top w:val="nil"/>
              <w:left w:val="single" w:sz="6" w:space="0" w:color="auto"/>
              <w:bottom w:val="nil"/>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pPr>
            <w:r w:rsidRPr="001B68D6">
              <w:rPr>
                <w:color w:val="000000"/>
              </w:rPr>
              <w:tab/>
              <w:t>−171</w:t>
            </w:r>
            <w:r w:rsidRPr="001B68D6">
              <w:br/>
            </w:r>
            <w:r w:rsidRPr="001B68D6">
              <w:tab/>
              <w:t>−168.75</w:t>
            </w:r>
            <w:r w:rsidRPr="001B68D6">
              <w:br/>
            </w:r>
            <w:r w:rsidRPr="001B68D6">
              <w:tab/>
              <w:t>−167.75</w:t>
            </w:r>
            <w:r w:rsidRPr="001B68D6">
              <w:br/>
            </w:r>
            <w:r w:rsidRPr="001B68D6">
              <w:tab/>
              <w:t>−162</w:t>
            </w:r>
            <w:r w:rsidRPr="001B68D6">
              <w:br/>
            </w:r>
            <w:r w:rsidRPr="001B68D6">
              <w:tab/>
              <w:t>−161</w:t>
            </w:r>
            <w:r w:rsidRPr="001B68D6">
              <w:br/>
            </w:r>
            <w:r w:rsidRPr="001B68D6">
              <w:tab/>
              <w:t>−160.2</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pPr>
            <w:r w:rsidRPr="001B68D6">
              <w:rPr>
                <w:color w:val="000000"/>
              </w:rPr>
              <w:tab/>
              <w:t>0</w:t>
            </w:r>
            <w:r w:rsidRPr="001B68D6">
              <w:br/>
            </w:r>
            <w:r w:rsidRPr="001B68D6">
              <w:tab/>
              <w:t>90</w:t>
            </w:r>
            <w:r w:rsidRPr="001B68D6">
              <w:br/>
            </w:r>
            <w:r w:rsidRPr="001B68D6">
              <w:tab/>
              <w:t>97.8</w:t>
            </w:r>
            <w:r w:rsidRPr="001B68D6">
              <w:br/>
            </w:r>
            <w:r w:rsidRPr="001B68D6">
              <w:tab/>
              <w:t>99.6</w:t>
            </w:r>
            <w:r w:rsidRPr="001B68D6">
              <w:br/>
            </w:r>
            <w:r w:rsidRPr="001B68D6">
              <w:tab/>
              <w:t>99.8</w:t>
            </w:r>
            <w:r w:rsidRPr="001B68D6">
              <w:br/>
            </w:r>
            <w:r w:rsidRPr="001B68D6">
              <w:tab/>
              <w:t>99.9</w:t>
            </w:r>
            <w:r w:rsidRPr="001B68D6">
              <w:br/>
            </w:r>
            <w:r w:rsidRPr="001B68D6">
              <w:tab/>
              <w:t>99.99</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60 cm</w:t>
            </w:r>
            <w:r w:rsidRPr="001B68D6">
              <w:rPr>
                <w:color w:val="000000"/>
              </w:rPr>
              <w:br/>
              <w:t xml:space="preserve">Recommendation </w:t>
            </w:r>
            <w:r w:rsidRPr="001B68D6">
              <w:rPr>
                <w:color w:val="000000"/>
              </w:rPr>
              <w:br/>
              <w:t>ITU-R BO.1443,</w:t>
            </w:r>
            <w:r w:rsidRPr="001B68D6">
              <w:rPr>
                <w:color w:val="000000"/>
              </w:rPr>
              <w:br/>
              <w:t>Annex 1</w:t>
            </w:r>
          </w:p>
        </w:tc>
      </w:tr>
      <w:tr w:rsidR="00515D89" w:rsidRPr="001B68D6" w:rsidTr="00515D89">
        <w:trPr>
          <w:jc w:val="center"/>
        </w:trPr>
        <w:tc>
          <w:tcPr>
            <w:tcW w:w="1753" w:type="dxa"/>
            <w:tcBorders>
              <w:top w:val="nil"/>
              <w:left w:val="single" w:sz="6" w:space="0" w:color="auto"/>
              <w:bottom w:val="nil"/>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pPr>
            <w:r w:rsidRPr="001B68D6">
              <w:rPr>
                <w:color w:val="000000"/>
              </w:rPr>
              <w:tab/>
              <w:t>−173.75</w:t>
            </w:r>
            <w:r w:rsidRPr="001B68D6">
              <w:br/>
            </w:r>
            <w:r w:rsidRPr="001B68D6">
              <w:tab/>
              <w:t>−173</w:t>
            </w:r>
            <w:r w:rsidRPr="001B68D6">
              <w:br/>
            </w:r>
            <w:r w:rsidRPr="001B68D6">
              <w:tab/>
              <w:t>−171</w:t>
            </w:r>
            <w:r w:rsidRPr="001B68D6">
              <w:br/>
            </w:r>
            <w:r w:rsidRPr="001B68D6">
              <w:tab/>
              <w:t>−165.5</w:t>
            </w:r>
            <w:r w:rsidRPr="001B68D6">
              <w:br/>
            </w:r>
            <w:r w:rsidRPr="001B68D6">
              <w:tab/>
              <w:t>−163</w:t>
            </w:r>
            <w:r w:rsidRPr="001B68D6">
              <w:br/>
            </w:r>
            <w:r w:rsidRPr="001B68D6">
              <w:tab/>
              <w:t>−161</w:t>
            </w:r>
            <w:r w:rsidRPr="001B68D6">
              <w:br/>
            </w:r>
            <w:r w:rsidRPr="001B68D6">
              <w:tab/>
              <w:t>−160</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pPr>
            <w:r w:rsidRPr="001B68D6">
              <w:rPr>
                <w:color w:val="000000"/>
              </w:rPr>
              <w:tab/>
              <w:t>0</w:t>
            </w:r>
            <w:r w:rsidRPr="001B68D6">
              <w:br/>
            </w:r>
            <w:r w:rsidRPr="001B68D6">
              <w:tab/>
              <w:t>33</w:t>
            </w:r>
            <w:r w:rsidRPr="001B68D6">
              <w:br/>
            </w:r>
            <w:r w:rsidRPr="001B68D6">
              <w:tab/>
              <w:t>98</w:t>
            </w:r>
            <w:r w:rsidRPr="001B68D6">
              <w:br/>
            </w:r>
            <w:r w:rsidRPr="001B68D6">
              <w:tab/>
              <w:t>99.1</w:t>
            </w:r>
            <w:r w:rsidRPr="001B68D6">
              <w:br/>
            </w:r>
            <w:r w:rsidRPr="001B68D6">
              <w:tab/>
              <w:t>99.5</w:t>
            </w:r>
            <w:r w:rsidRPr="001B68D6">
              <w:br/>
            </w:r>
            <w:r w:rsidRPr="001B68D6">
              <w:tab/>
              <w:t>99.8</w:t>
            </w:r>
            <w:r w:rsidRPr="001B68D6">
              <w:br/>
            </w:r>
            <w:r w:rsidRPr="001B68D6">
              <w:tab/>
              <w:t>99.97</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90 cm</w:t>
            </w:r>
            <w:r w:rsidRPr="001B68D6">
              <w:rPr>
                <w:color w:val="000000"/>
              </w:rPr>
              <w:br/>
              <w:t xml:space="preserve">Recommendation </w:t>
            </w:r>
            <w:r w:rsidRPr="001B68D6">
              <w:rPr>
                <w:color w:val="000000"/>
              </w:rPr>
              <w:br/>
              <w:t>ITU-R BO.1443,</w:t>
            </w:r>
            <w:r w:rsidRPr="001B68D6">
              <w:rPr>
                <w:color w:val="000000"/>
              </w:rPr>
              <w:br/>
              <w:t>Annex 1</w:t>
            </w:r>
          </w:p>
        </w:tc>
      </w:tr>
      <w:tr w:rsidR="00515D89" w:rsidRPr="001B68D6" w:rsidTr="00515D89">
        <w:trPr>
          <w:jc w:val="center"/>
        </w:trPr>
        <w:tc>
          <w:tcPr>
            <w:tcW w:w="1753" w:type="dxa"/>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pPr>
            <w:r w:rsidRPr="001B68D6">
              <w:rPr>
                <w:color w:val="000000"/>
              </w:rPr>
              <w:tab/>
              <w:t>−177</w:t>
            </w:r>
            <w:r w:rsidRPr="001B68D6">
              <w:br/>
            </w:r>
            <w:r w:rsidRPr="001B68D6">
              <w:tab/>
              <w:t>−175.25</w:t>
            </w:r>
            <w:r w:rsidRPr="001B68D6">
              <w:br/>
            </w:r>
            <w:r w:rsidRPr="001B68D6">
              <w:tab/>
              <w:t>−173.75</w:t>
            </w:r>
            <w:r w:rsidRPr="001B68D6">
              <w:br/>
            </w:r>
            <w:r w:rsidRPr="001B68D6">
              <w:tab/>
              <w:t>−173</w:t>
            </w:r>
            <w:r w:rsidRPr="001B68D6">
              <w:br/>
            </w:r>
            <w:r w:rsidRPr="001B68D6">
              <w:tab/>
              <w:t>−169.5</w:t>
            </w:r>
            <w:r w:rsidRPr="001B68D6">
              <w:br/>
            </w:r>
            <w:r w:rsidRPr="001B68D6">
              <w:tab/>
              <w:t>−167.8</w:t>
            </w:r>
            <w:r w:rsidRPr="001B68D6">
              <w:br/>
            </w:r>
            <w:r w:rsidRPr="001B68D6">
              <w:tab/>
              <w:t>−164</w:t>
            </w:r>
            <w:r w:rsidRPr="001B68D6">
              <w:br/>
            </w:r>
            <w:r w:rsidRPr="001B68D6">
              <w:tab/>
              <w:t>−161.9</w:t>
            </w:r>
            <w:r w:rsidRPr="001B68D6">
              <w:br/>
            </w:r>
            <w:r w:rsidRPr="001B68D6">
              <w:tab/>
              <w:t>−161</w:t>
            </w:r>
            <w:r w:rsidRPr="001B68D6">
              <w:br/>
            </w:r>
            <w:r w:rsidRPr="001B68D6">
              <w:tab/>
              <w:t>−160.4</w:t>
            </w:r>
            <w:r w:rsidRPr="001B68D6">
              <w:br/>
            </w:r>
            <w:r w:rsidRPr="001B68D6">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pPr>
            <w:r w:rsidRPr="001B68D6">
              <w:rPr>
                <w:color w:val="000000"/>
              </w:rPr>
              <w:tab/>
              <w:t>0</w:t>
            </w:r>
            <w:r w:rsidRPr="001B68D6">
              <w:br/>
            </w:r>
            <w:r w:rsidRPr="001B68D6">
              <w:tab/>
              <w:t>90</w:t>
            </w:r>
            <w:r w:rsidRPr="001B68D6">
              <w:br/>
            </w:r>
            <w:r w:rsidRPr="001B68D6">
              <w:tab/>
              <w:t>98.9</w:t>
            </w:r>
            <w:r w:rsidRPr="001B68D6">
              <w:br/>
            </w:r>
            <w:r w:rsidRPr="001B68D6">
              <w:tab/>
              <w:t>98.9</w:t>
            </w:r>
            <w:r w:rsidRPr="001B68D6">
              <w:br/>
            </w:r>
            <w:r w:rsidRPr="001B68D6">
              <w:tab/>
              <w:t>99.5</w:t>
            </w:r>
            <w:r w:rsidRPr="001B68D6">
              <w:br/>
            </w:r>
            <w:r w:rsidRPr="001B68D6">
              <w:tab/>
              <w:t>99.7</w:t>
            </w:r>
            <w:r w:rsidRPr="001B68D6">
              <w:br/>
            </w:r>
            <w:r w:rsidRPr="001B68D6">
              <w:tab/>
              <w:t>99.82</w:t>
            </w:r>
            <w:r w:rsidRPr="001B68D6">
              <w:br/>
            </w:r>
            <w:r w:rsidRPr="001B68D6">
              <w:tab/>
              <w:t>99.9</w:t>
            </w:r>
            <w:r w:rsidRPr="001B68D6">
              <w:br/>
            </w:r>
            <w:r w:rsidRPr="001B68D6">
              <w:tab/>
              <w:t>99.965</w:t>
            </w:r>
            <w:r w:rsidRPr="001B68D6">
              <w:br/>
            </w:r>
            <w:r w:rsidRPr="001B68D6">
              <w:tab/>
              <w:t>99.993</w:t>
            </w:r>
            <w:r w:rsidRPr="001B68D6">
              <w:br/>
            </w:r>
            <w:r w:rsidRPr="001B68D6">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120 cm</w:t>
            </w:r>
            <w:r w:rsidRPr="001B68D6">
              <w:rPr>
                <w:color w:val="000000"/>
              </w:rPr>
              <w:br/>
              <w:t xml:space="preserve">Recommendation </w:t>
            </w:r>
            <w:r w:rsidRPr="001B68D6">
              <w:rPr>
                <w:color w:val="000000"/>
              </w:rPr>
              <w:br/>
              <w:t>ITU-R BO.1443,</w:t>
            </w:r>
            <w:r w:rsidRPr="001B68D6">
              <w:rPr>
                <w:color w:val="000000"/>
              </w:rPr>
              <w:br/>
              <w:t>Annex 1</w:t>
            </w:r>
          </w:p>
        </w:tc>
      </w:tr>
    </w:tbl>
    <w:p w:rsidR="00515D89" w:rsidRPr="001B68D6" w:rsidRDefault="00515D89" w:rsidP="00515D89"/>
    <w:p w:rsidR="00515D89" w:rsidRPr="001B68D6" w:rsidRDefault="00515D89" w:rsidP="00515D89"/>
    <w:p w:rsidR="00515D89" w:rsidRPr="001B68D6" w:rsidRDefault="00515D89" w:rsidP="00515D89">
      <w:pPr>
        <w:pStyle w:val="TableNo"/>
        <w:spacing w:before="0"/>
      </w:pPr>
      <w:r w:rsidRPr="001B68D6">
        <w:rPr>
          <w:color w:val="000000"/>
        </w:rPr>
        <w:lastRenderedPageBreak/>
        <w:t>TABLE 1D</w:t>
      </w:r>
      <w:r w:rsidRPr="001B68D6">
        <w:rPr>
          <w:color w:val="000000"/>
          <w:position w:val="6"/>
          <w:sz w:val="16"/>
          <w:szCs w:val="16"/>
        </w:rPr>
        <w:t>1, 2</w:t>
      </w:r>
      <w:r w:rsidRPr="001B68D6">
        <w:rPr>
          <w:color w:val="000000"/>
        </w:rPr>
        <w:t xml:space="preserve"> (</w:t>
      </w:r>
      <w:r w:rsidRPr="001B68D6">
        <w:rPr>
          <w:i/>
          <w:iCs/>
          <w:color w:val="000000"/>
        </w:rPr>
        <w:t>end</w:t>
      </w:r>
      <w:r w:rsidRPr="001B68D6">
        <w:rPr>
          <w:color w:val="000000"/>
        </w:rPr>
        <w:t>)</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53"/>
        <w:gridCol w:w="1752"/>
        <w:gridCol w:w="2045"/>
        <w:gridCol w:w="1285"/>
        <w:gridCol w:w="2804"/>
      </w:tblGrid>
      <w:tr w:rsidR="00515D89" w:rsidRPr="001B68D6" w:rsidTr="00515D89">
        <w:trPr>
          <w:jc w:val="center"/>
        </w:trPr>
        <w:tc>
          <w:tcPr>
            <w:tcW w:w="1753"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 xml:space="preserve">Frequency band </w:t>
            </w:r>
            <w:r w:rsidRPr="001B68D6">
              <w:rPr>
                <w:color w:val="000000"/>
              </w:rPr>
              <w:br/>
              <w:t>(GHz)</w:t>
            </w:r>
          </w:p>
        </w:tc>
        <w:tc>
          <w:tcPr>
            <w:tcW w:w="1752"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epfd</w:t>
            </w:r>
            <w:r w:rsidRPr="001B68D6">
              <w:rPr>
                <w:b w:val="0"/>
                <w:bCs/>
                <w:color w:val="000000"/>
                <w:vertAlign w:val="subscript"/>
              </w:rPr>
              <w:sym w:font="Symbol" w:char="F0AF"/>
            </w:r>
            <w:r w:rsidRPr="001B68D6">
              <w:rPr>
                <w:color w:val="000000"/>
              </w:rPr>
              <w:br/>
              <w:t>(dB(W/m</w:t>
            </w:r>
            <w:r w:rsidRPr="001B68D6">
              <w:rPr>
                <w:color w:val="000000"/>
                <w:position w:val="6"/>
                <w:sz w:val="16"/>
                <w:szCs w:val="16"/>
              </w:rPr>
              <w:t>2</w:t>
            </w:r>
            <w:r w:rsidRPr="001B68D6">
              <w:rPr>
                <w:color w:val="000000"/>
              </w:rPr>
              <w:t>))</w:t>
            </w:r>
          </w:p>
        </w:tc>
        <w:tc>
          <w:tcPr>
            <w:tcW w:w="2045"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Percentage of time during which epfd</w:t>
            </w:r>
            <w:r w:rsidRPr="001B68D6">
              <w:rPr>
                <w:b w:val="0"/>
                <w:bCs/>
                <w:color w:val="000000"/>
                <w:vertAlign w:val="subscript"/>
              </w:rPr>
              <w:sym w:font="Symbol" w:char="F0AF"/>
            </w:r>
            <w:r w:rsidRPr="001B68D6">
              <w:rPr>
                <w:color w:val="000000"/>
                <w:position w:val="6"/>
                <w:sz w:val="16"/>
                <w:szCs w:val="16"/>
                <w:vertAlign w:val="subscript"/>
              </w:rPr>
              <w:t xml:space="preserve"> </w:t>
            </w:r>
            <w:r w:rsidRPr="001B68D6">
              <w:rPr>
                <w:color w:val="000000"/>
              </w:rPr>
              <w:t>may not be exceeded</w:t>
            </w:r>
          </w:p>
        </w:tc>
        <w:tc>
          <w:tcPr>
            <w:tcW w:w="1285"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Reference</w:t>
            </w:r>
            <w:r w:rsidRPr="001B68D6">
              <w:rPr>
                <w:color w:val="000000"/>
              </w:rPr>
              <w:br/>
              <w:t>bandwidth</w:t>
            </w:r>
            <w:r w:rsidRPr="001B68D6">
              <w:rPr>
                <w:color w:val="000000"/>
              </w:rPr>
              <w:br/>
              <w:t>(kHz)</w:t>
            </w:r>
          </w:p>
        </w:tc>
        <w:tc>
          <w:tcPr>
            <w:tcW w:w="2804" w:type="dxa"/>
            <w:tcBorders>
              <w:top w:val="single" w:sz="6" w:space="0" w:color="auto"/>
              <w:left w:val="single" w:sz="6" w:space="0" w:color="auto"/>
              <w:bottom w:val="nil"/>
              <w:right w:val="single" w:sz="6" w:space="0" w:color="auto"/>
            </w:tcBorders>
            <w:vAlign w:val="center"/>
          </w:tcPr>
          <w:p w:rsidR="00515D89" w:rsidRPr="001B68D6" w:rsidRDefault="00515D89" w:rsidP="00515D89">
            <w:pPr>
              <w:pStyle w:val="Tablehead"/>
              <w:rPr>
                <w:color w:val="000000"/>
              </w:rPr>
            </w:pPr>
            <w:r w:rsidRPr="001B68D6">
              <w:rPr>
                <w:color w:val="000000"/>
              </w:rPr>
              <w:t>Reference antenna</w:t>
            </w:r>
            <w:r w:rsidRPr="001B68D6">
              <w:rPr>
                <w:color w:val="000000"/>
              </w:rPr>
              <w:br/>
              <w:t>diameter, and reference</w:t>
            </w:r>
            <w:r w:rsidRPr="001B68D6">
              <w:rPr>
                <w:color w:val="000000"/>
              </w:rPr>
              <w:br/>
              <w:t>radiation pattern</w:t>
            </w:r>
            <w:r w:rsidRPr="001B68D6">
              <w:rPr>
                <w:b w:val="0"/>
                <w:bCs/>
                <w:color w:val="000000"/>
                <w:position w:val="6"/>
                <w:sz w:val="16"/>
                <w:szCs w:val="16"/>
              </w:rPr>
              <w:t>3</w:t>
            </w:r>
          </w:p>
        </w:tc>
      </w:tr>
      <w:tr w:rsidR="00515D89" w:rsidRPr="001B68D6" w:rsidTr="00515D89">
        <w:trPr>
          <w:jc w:val="center"/>
        </w:trPr>
        <w:tc>
          <w:tcPr>
            <w:tcW w:w="1753" w:type="dxa"/>
            <w:tcBorders>
              <w:top w:val="single" w:sz="6" w:space="0" w:color="auto"/>
              <w:left w:val="single" w:sz="6" w:space="0" w:color="auto"/>
              <w:bottom w:val="nil"/>
              <w:right w:val="single" w:sz="6" w:space="0" w:color="auto"/>
            </w:tcBorders>
          </w:tcPr>
          <w:p w:rsidR="00515D89" w:rsidRPr="001B68D6" w:rsidRDefault="00515D89" w:rsidP="00515D89">
            <w:pPr>
              <w:pStyle w:val="Tabletext"/>
              <w:keepNext/>
            </w:pPr>
            <w:r w:rsidRPr="001B68D6">
              <w:rPr>
                <w:color w:val="000000"/>
              </w:rPr>
              <w:t xml:space="preserve">11.7-12.5 </w:t>
            </w:r>
            <w:r w:rsidRPr="001B68D6">
              <w:rPr>
                <w:color w:val="000000"/>
              </w:rPr>
              <w:br/>
              <w:t>in Region 1</w:t>
            </w:r>
          </w:p>
          <w:p w:rsidR="00515D89" w:rsidRPr="001B68D6" w:rsidRDefault="00515D89" w:rsidP="00515D89">
            <w:pPr>
              <w:pStyle w:val="Tabletext"/>
              <w:keepNext/>
            </w:pPr>
            <w:r w:rsidRPr="001B68D6">
              <w:t>11.7-12.2 and</w:t>
            </w:r>
            <w:r w:rsidRPr="001B68D6">
              <w:br/>
              <w:t>12.5-12.75</w:t>
            </w:r>
            <w:r w:rsidRPr="001B68D6">
              <w:br/>
              <w:t>in Region 3</w:t>
            </w:r>
          </w:p>
          <w:p w:rsidR="00515D89" w:rsidRPr="001B68D6" w:rsidRDefault="00515D89" w:rsidP="00515D89">
            <w:pPr>
              <w:pStyle w:val="Tabletext"/>
              <w:keepNext/>
            </w:pPr>
            <w:r w:rsidRPr="001B68D6">
              <w:t xml:space="preserve">12.2-12.7 </w:t>
            </w:r>
            <w:r w:rsidRPr="001B68D6">
              <w:br/>
              <w:t>in Region 2</w:t>
            </w: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keepNext/>
              <w:tabs>
                <w:tab w:val="clear" w:pos="284"/>
                <w:tab w:val="clear" w:pos="567"/>
                <w:tab w:val="clear" w:pos="851"/>
                <w:tab w:val="decimal" w:pos="764"/>
              </w:tabs>
              <w:rPr>
                <w:color w:val="000000"/>
              </w:rPr>
            </w:pPr>
            <w:r w:rsidRPr="001B68D6">
              <w:rPr>
                <w:color w:val="000000"/>
              </w:rPr>
              <w:tab/>
              <w:t>−179.5</w:t>
            </w:r>
            <w:r w:rsidRPr="001B68D6">
              <w:rPr>
                <w:color w:val="000000"/>
              </w:rPr>
              <w:br/>
            </w:r>
            <w:r w:rsidRPr="001B68D6">
              <w:rPr>
                <w:color w:val="000000"/>
              </w:rPr>
              <w:tab/>
              <w:t>−178.66</w:t>
            </w:r>
            <w:r w:rsidRPr="001B68D6">
              <w:rPr>
                <w:color w:val="000000"/>
              </w:rPr>
              <w:br/>
            </w:r>
            <w:r w:rsidRPr="001B68D6">
              <w:rPr>
                <w:color w:val="000000"/>
              </w:rPr>
              <w:tab/>
              <w:t>−176.25</w:t>
            </w:r>
            <w:r w:rsidRPr="001B68D6">
              <w:rPr>
                <w:color w:val="000000"/>
              </w:rPr>
              <w:br/>
            </w:r>
            <w:r w:rsidRPr="001B68D6">
              <w:rPr>
                <w:color w:val="000000"/>
              </w:rPr>
              <w:tab/>
              <w:t>−163.25</w:t>
            </w:r>
            <w:r w:rsidRPr="001B68D6">
              <w:rPr>
                <w:color w:val="000000"/>
              </w:rPr>
              <w:br/>
            </w:r>
            <w:r w:rsidRPr="001B68D6">
              <w:rPr>
                <w:color w:val="000000"/>
              </w:rPr>
              <w:tab/>
              <w:t>−161.5</w:t>
            </w:r>
            <w:r w:rsidRPr="001B68D6">
              <w:rPr>
                <w:color w:val="000000"/>
              </w:rPr>
              <w:br/>
            </w:r>
            <w:r w:rsidRPr="001B68D6">
              <w:rPr>
                <w:color w:val="000000"/>
              </w:rPr>
              <w:tab/>
              <w:t>−160.35</w:t>
            </w:r>
            <w:r w:rsidRPr="001B68D6">
              <w:rPr>
                <w:color w:val="000000"/>
              </w:rPr>
              <w:br/>
            </w:r>
            <w:r w:rsidRPr="001B68D6">
              <w:rPr>
                <w:color w:val="000000"/>
              </w:rPr>
              <w:tab/>
              <w:t>−160</w:t>
            </w:r>
            <w:r w:rsidRPr="001B68D6">
              <w:rPr>
                <w:color w:val="000000"/>
              </w:rPr>
              <w:br/>
            </w:r>
            <w:r w:rsidRPr="001B68D6">
              <w:rPr>
                <w:color w:val="000000"/>
              </w:rPr>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keepNext/>
              <w:tabs>
                <w:tab w:val="clear" w:pos="284"/>
                <w:tab w:val="clear" w:pos="567"/>
                <w:tab w:val="clear" w:pos="851"/>
                <w:tab w:val="clear" w:pos="1134"/>
                <w:tab w:val="decimal" w:pos="923"/>
              </w:tabs>
              <w:rPr>
                <w:color w:val="000000"/>
              </w:rPr>
            </w:pPr>
            <w:r w:rsidRPr="001B68D6">
              <w:rPr>
                <w:color w:val="000000"/>
              </w:rPr>
              <w:tab/>
              <w:t>0</w:t>
            </w:r>
            <w:r w:rsidRPr="001B68D6">
              <w:rPr>
                <w:color w:val="000000"/>
              </w:rPr>
              <w:br/>
            </w:r>
            <w:r w:rsidRPr="001B68D6">
              <w:rPr>
                <w:color w:val="000000"/>
              </w:rPr>
              <w:tab/>
              <w:t>33</w:t>
            </w:r>
            <w:r w:rsidRPr="001B68D6">
              <w:rPr>
                <w:color w:val="000000"/>
              </w:rPr>
              <w:br/>
            </w:r>
            <w:r w:rsidRPr="001B68D6">
              <w:rPr>
                <w:color w:val="000000"/>
              </w:rPr>
              <w:tab/>
              <w:t>98.5</w:t>
            </w:r>
            <w:r w:rsidRPr="001B68D6">
              <w:rPr>
                <w:color w:val="000000"/>
              </w:rPr>
              <w:br/>
            </w:r>
            <w:r w:rsidRPr="001B68D6">
              <w:rPr>
                <w:color w:val="000000"/>
              </w:rPr>
              <w:tab/>
              <w:t>99.81</w:t>
            </w:r>
            <w:r w:rsidRPr="001B68D6">
              <w:rPr>
                <w:color w:val="000000"/>
              </w:rPr>
              <w:br/>
            </w:r>
            <w:r w:rsidRPr="001B68D6">
              <w:rPr>
                <w:color w:val="000000"/>
              </w:rPr>
              <w:tab/>
              <w:t>99.91</w:t>
            </w:r>
            <w:r w:rsidRPr="001B68D6">
              <w:rPr>
                <w:color w:val="000000"/>
              </w:rPr>
              <w:br/>
            </w:r>
            <w:r w:rsidRPr="001B68D6">
              <w:rPr>
                <w:color w:val="000000"/>
              </w:rPr>
              <w:tab/>
              <w:t>99.975</w:t>
            </w:r>
            <w:r w:rsidRPr="001B68D6">
              <w:rPr>
                <w:color w:val="000000"/>
              </w:rPr>
              <w:br/>
            </w:r>
            <w:r w:rsidRPr="001B68D6">
              <w:rPr>
                <w:color w:val="000000"/>
              </w:rPr>
              <w:tab/>
              <w:t>99.995</w:t>
            </w:r>
            <w:r w:rsidRPr="001B68D6">
              <w:rPr>
                <w:color w:val="000000"/>
              </w:rPr>
              <w:br/>
            </w:r>
            <w:r w:rsidRPr="001B68D6">
              <w:rPr>
                <w:color w:val="000000"/>
              </w:rPr>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keepN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keepNext/>
              <w:jc w:val="center"/>
            </w:pPr>
            <w:r w:rsidRPr="001B68D6">
              <w:rPr>
                <w:color w:val="000000"/>
              </w:rPr>
              <w:t>180 cm</w:t>
            </w:r>
            <w:r w:rsidRPr="001B68D6">
              <w:rPr>
                <w:color w:val="000000"/>
              </w:rPr>
              <w:br/>
              <w:t xml:space="preserve">Recommendation </w:t>
            </w:r>
            <w:r w:rsidRPr="001B68D6">
              <w:rPr>
                <w:color w:val="000000"/>
              </w:rPr>
              <w:br/>
              <w:t>ITU-R BO.1443,</w:t>
            </w:r>
            <w:r w:rsidRPr="001B68D6">
              <w:rPr>
                <w:color w:val="000000"/>
              </w:rPr>
              <w:br/>
              <w:t>Annex 1</w:t>
            </w:r>
          </w:p>
        </w:tc>
      </w:tr>
      <w:tr w:rsidR="00515D89" w:rsidRPr="001B68D6" w:rsidTr="00515D89">
        <w:trPr>
          <w:jc w:val="center"/>
        </w:trPr>
        <w:tc>
          <w:tcPr>
            <w:tcW w:w="1753" w:type="dxa"/>
            <w:tcBorders>
              <w:top w:val="nil"/>
              <w:left w:val="single" w:sz="6" w:space="0" w:color="auto"/>
              <w:bottom w:val="nil"/>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rPr>
                <w:color w:val="000000"/>
              </w:rPr>
            </w:pPr>
            <w:r w:rsidRPr="001B68D6">
              <w:rPr>
                <w:color w:val="000000"/>
              </w:rPr>
              <w:tab/>
              <w:t>−182</w:t>
            </w:r>
            <w:r w:rsidRPr="001B68D6">
              <w:rPr>
                <w:color w:val="000000"/>
              </w:rPr>
              <w:br/>
            </w:r>
            <w:r w:rsidRPr="001B68D6">
              <w:rPr>
                <w:color w:val="000000"/>
              </w:rPr>
              <w:tab/>
              <w:t>−180.9</w:t>
            </w:r>
            <w:r w:rsidRPr="001B68D6">
              <w:rPr>
                <w:color w:val="000000"/>
              </w:rPr>
              <w:br/>
            </w:r>
            <w:r w:rsidRPr="001B68D6">
              <w:rPr>
                <w:color w:val="000000"/>
              </w:rPr>
              <w:tab/>
              <w:t>−178</w:t>
            </w:r>
            <w:r w:rsidRPr="001B68D6">
              <w:rPr>
                <w:color w:val="000000"/>
              </w:rPr>
              <w:br/>
            </w:r>
            <w:r w:rsidRPr="001B68D6">
              <w:rPr>
                <w:color w:val="000000"/>
              </w:rPr>
              <w:tab/>
              <w:t>−164.4</w:t>
            </w:r>
            <w:r w:rsidRPr="001B68D6">
              <w:rPr>
                <w:color w:val="000000"/>
              </w:rPr>
              <w:br/>
            </w:r>
            <w:r w:rsidRPr="001B68D6">
              <w:rPr>
                <w:color w:val="000000"/>
              </w:rPr>
              <w:tab/>
              <w:t>−161.9</w:t>
            </w:r>
            <w:r w:rsidRPr="001B68D6">
              <w:rPr>
                <w:color w:val="000000"/>
              </w:rPr>
              <w:br/>
            </w:r>
            <w:r w:rsidRPr="001B68D6">
              <w:rPr>
                <w:color w:val="000000"/>
              </w:rPr>
              <w:tab/>
              <w:t>−160.5</w:t>
            </w:r>
            <w:r w:rsidRPr="001B68D6">
              <w:rPr>
                <w:color w:val="000000"/>
              </w:rPr>
              <w:br/>
            </w:r>
            <w:r w:rsidRPr="001B68D6">
              <w:rPr>
                <w:color w:val="000000"/>
              </w:rPr>
              <w:tab/>
              <w:t>−160</w:t>
            </w:r>
            <w:r w:rsidRPr="001B68D6">
              <w:rPr>
                <w:color w:val="000000"/>
              </w:rPr>
              <w:br/>
            </w:r>
            <w:r w:rsidRPr="001B68D6">
              <w:rPr>
                <w:color w:val="000000"/>
              </w:rPr>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rPr>
                <w:color w:val="000000"/>
              </w:rPr>
            </w:pPr>
            <w:r w:rsidRPr="001B68D6">
              <w:rPr>
                <w:color w:val="000000"/>
              </w:rPr>
              <w:tab/>
              <w:t>0</w:t>
            </w:r>
            <w:r w:rsidRPr="001B68D6">
              <w:rPr>
                <w:color w:val="000000"/>
              </w:rPr>
              <w:br/>
            </w:r>
            <w:r w:rsidRPr="001B68D6">
              <w:rPr>
                <w:color w:val="000000"/>
              </w:rPr>
              <w:tab/>
              <w:t>33</w:t>
            </w:r>
            <w:r w:rsidRPr="001B68D6">
              <w:rPr>
                <w:color w:val="000000"/>
              </w:rPr>
              <w:br/>
            </w:r>
            <w:r w:rsidRPr="001B68D6">
              <w:rPr>
                <w:color w:val="000000"/>
              </w:rPr>
              <w:tab/>
              <w:t>99.25</w:t>
            </w:r>
            <w:r w:rsidRPr="001B68D6">
              <w:rPr>
                <w:color w:val="000000"/>
              </w:rPr>
              <w:br/>
            </w:r>
            <w:r w:rsidRPr="001B68D6">
              <w:rPr>
                <w:color w:val="000000"/>
              </w:rPr>
              <w:tab/>
              <w:t>99.85</w:t>
            </w:r>
            <w:r w:rsidRPr="001B68D6">
              <w:rPr>
                <w:color w:val="000000"/>
              </w:rPr>
              <w:br/>
            </w:r>
            <w:r w:rsidRPr="001B68D6">
              <w:rPr>
                <w:color w:val="000000"/>
              </w:rPr>
              <w:tab/>
              <w:t>99.94</w:t>
            </w:r>
            <w:r w:rsidRPr="001B68D6">
              <w:rPr>
                <w:color w:val="000000"/>
              </w:rPr>
              <w:br/>
            </w:r>
            <w:r w:rsidRPr="001B68D6">
              <w:rPr>
                <w:color w:val="000000"/>
              </w:rPr>
              <w:tab/>
              <w:t>99.98</w:t>
            </w:r>
            <w:r w:rsidRPr="001B68D6">
              <w:rPr>
                <w:color w:val="000000"/>
              </w:rPr>
              <w:br/>
            </w:r>
            <w:r w:rsidRPr="001B68D6">
              <w:rPr>
                <w:color w:val="000000"/>
              </w:rPr>
              <w:tab/>
              <w:t>99.995</w:t>
            </w:r>
            <w:r w:rsidRPr="001B68D6">
              <w:rPr>
                <w:color w:val="000000"/>
              </w:rPr>
              <w:br/>
            </w:r>
            <w:r w:rsidRPr="001B68D6">
              <w:rPr>
                <w:color w:val="000000"/>
              </w:rPr>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240 cm</w:t>
            </w:r>
            <w:r w:rsidRPr="001B68D6">
              <w:rPr>
                <w:color w:val="000000"/>
              </w:rPr>
              <w:br/>
              <w:t xml:space="preserve">Recommendation </w:t>
            </w:r>
            <w:r w:rsidRPr="001B68D6">
              <w:rPr>
                <w:color w:val="000000"/>
              </w:rPr>
              <w:br/>
              <w:t>ITU-R BO.1443,</w:t>
            </w:r>
            <w:r w:rsidRPr="001B68D6">
              <w:rPr>
                <w:color w:val="000000"/>
              </w:rPr>
              <w:br/>
              <w:t>Annex 1</w:t>
            </w:r>
          </w:p>
        </w:tc>
      </w:tr>
      <w:tr w:rsidR="00515D89" w:rsidRPr="001B68D6" w:rsidTr="00515D89">
        <w:trPr>
          <w:jc w:val="center"/>
        </w:trPr>
        <w:tc>
          <w:tcPr>
            <w:tcW w:w="1753" w:type="dxa"/>
            <w:tcBorders>
              <w:top w:val="nil"/>
              <w:left w:val="single" w:sz="6" w:space="0" w:color="auto"/>
              <w:bottom w:val="single" w:sz="6" w:space="0" w:color="auto"/>
              <w:right w:val="single" w:sz="6" w:space="0" w:color="auto"/>
            </w:tcBorders>
          </w:tcPr>
          <w:p w:rsidR="00515D89" w:rsidRPr="001B68D6" w:rsidRDefault="00515D89" w:rsidP="00515D89">
            <w:pPr>
              <w:pStyle w:val="Tabletext"/>
              <w:rPr>
                <w:color w:val="000000"/>
              </w:rPr>
            </w:pPr>
          </w:p>
        </w:tc>
        <w:tc>
          <w:tcPr>
            <w:tcW w:w="1752"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decimal" w:pos="764"/>
              </w:tabs>
              <w:rPr>
                <w:color w:val="000000"/>
              </w:rPr>
            </w:pPr>
            <w:r w:rsidRPr="001B68D6">
              <w:rPr>
                <w:color w:val="000000"/>
              </w:rPr>
              <w:tab/>
              <w:t>−186.5</w:t>
            </w:r>
            <w:r w:rsidRPr="001B68D6">
              <w:rPr>
                <w:color w:val="000000"/>
              </w:rPr>
              <w:br/>
            </w:r>
            <w:r w:rsidRPr="001B68D6">
              <w:rPr>
                <w:color w:val="000000"/>
              </w:rPr>
              <w:tab/>
              <w:t>−184</w:t>
            </w:r>
            <w:r w:rsidRPr="001B68D6">
              <w:rPr>
                <w:color w:val="000000"/>
              </w:rPr>
              <w:br/>
            </w:r>
            <w:r w:rsidRPr="001B68D6">
              <w:rPr>
                <w:color w:val="000000"/>
              </w:rPr>
              <w:tab/>
              <w:t>−180.5</w:t>
            </w:r>
            <w:r w:rsidRPr="001B68D6">
              <w:rPr>
                <w:color w:val="000000"/>
              </w:rPr>
              <w:br/>
            </w:r>
            <w:r w:rsidRPr="001B68D6">
              <w:rPr>
                <w:color w:val="000000"/>
              </w:rPr>
              <w:tab/>
              <w:t>−173</w:t>
            </w:r>
            <w:r w:rsidRPr="001B68D6">
              <w:rPr>
                <w:color w:val="000000"/>
              </w:rPr>
              <w:br/>
            </w:r>
            <w:r w:rsidRPr="001B68D6">
              <w:rPr>
                <w:color w:val="000000"/>
              </w:rPr>
              <w:tab/>
              <w:t>−167</w:t>
            </w:r>
            <w:r w:rsidRPr="001B68D6">
              <w:rPr>
                <w:color w:val="000000"/>
              </w:rPr>
              <w:br/>
            </w:r>
            <w:r w:rsidRPr="001B68D6">
              <w:rPr>
                <w:color w:val="000000"/>
              </w:rPr>
              <w:tab/>
              <w:t>−162</w:t>
            </w:r>
            <w:r w:rsidRPr="001B68D6">
              <w:rPr>
                <w:color w:val="000000"/>
              </w:rPr>
              <w:br/>
            </w:r>
            <w:r w:rsidRPr="001B68D6">
              <w:rPr>
                <w:color w:val="000000"/>
              </w:rPr>
              <w:tab/>
              <w:t>−160</w:t>
            </w:r>
            <w:r w:rsidRPr="001B68D6">
              <w:rPr>
                <w:color w:val="000000"/>
              </w:rPr>
              <w:br/>
            </w:r>
            <w:r w:rsidRPr="001B68D6">
              <w:rPr>
                <w:color w:val="000000"/>
              </w:rPr>
              <w:tab/>
              <w:t>−160</w:t>
            </w:r>
          </w:p>
        </w:tc>
        <w:tc>
          <w:tcPr>
            <w:tcW w:w="204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284"/>
                <w:tab w:val="clear" w:pos="567"/>
                <w:tab w:val="clear" w:pos="851"/>
                <w:tab w:val="clear" w:pos="1134"/>
                <w:tab w:val="decimal" w:pos="923"/>
              </w:tabs>
              <w:rPr>
                <w:color w:val="000000"/>
              </w:rPr>
            </w:pPr>
            <w:r w:rsidRPr="001B68D6">
              <w:rPr>
                <w:color w:val="000000"/>
              </w:rPr>
              <w:tab/>
              <w:t>0</w:t>
            </w:r>
            <w:r w:rsidRPr="001B68D6">
              <w:rPr>
                <w:color w:val="000000"/>
              </w:rPr>
              <w:br/>
            </w:r>
            <w:r w:rsidRPr="001B68D6">
              <w:rPr>
                <w:color w:val="000000"/>
              </w:rPr>
              <w:tab/>
              <w:t>33</w:t>
            </w:r>
            <w:r w:rsidRPr="001B68D6">
              <w:rPr>
                <w:color w:val="000000"/>
              </w:rPr>
              <w:br/>
            </w:r>
            <w:r w:rsidRPr="001B68D6">
              <w:rPr>
                <w:color w:val="000000"/>
              </w:rPr>
              <w:tab/>
              <w:t>99.5</w:t>
            </w:r>
            <w:r w:rsidRPr="001B68D6">
              <w:rPr>
                <w:color w:val="000000"/>
              </w:rPr>
              <w:br/>
            </w:r>
            <w:r w:rsidRPr="001B68D6">
              <w:rPr>
                <w:color w:val="000000"/>
              </w:rPr>
              <w:tab/>
              <w:t>99.7</w:t>
            </w:r>
            <w:r w:rsidRPr="001B68D6">
              <w:rPr>
                <w:color w:val="000000"/>
              </w:rPr>
              <w:br/>
            </w:r>
            <w:r w:rsidRPr="001B68D6">
              <w:rPr>
                <w:color w:val="000000"/>
              </w:rPr>
              <w:tab/>
              <w:t>99.83</w:t>
            </w:r>
            <w:r w:rsidRPr="001B68D6">
              <w:rPr>
                <w:color w:val="000000"/>
              </w:rPr>
              <w:br/>
            </w:r>
            <w:r w:rsidRPr="001B68D6">
              <w:rPr>
                <w:color w:val="000000"/>
              </w:rPr>
              <w:tab/>
              <w:t>99.94</w:t>
            </w:r>
            <w:r w:rsidRPr="001B68D6">
              <w:rPr>
                <w:color w:val="000000"/>
              </w:rPr>
              <w:br/>
            </w:r>
            <w:r w:rsidRPr="001B68D6">
              <w:rPr>
                <w:color w:val="000000"/>
              </w:rPr>
              <w:tab/>
              <w:t>99.97</w:t>
            </w:r>
            <w:r w:rsidRPr="001B68D6">
              <w:rPr>
                <w:color w:val="000000"/>
              </w:rPr>
              <w:br/>
            </w:r>
            <w:r w:rsidRPr="001B68D6">
              <w:rPr>
                <w:color w:val="000000"/>
              </w:rPr>
              <w:tab/>
              <w:t>100</w:t>
            </w:r>
          </w:p>
        </w:tc>
        <w:tc>
          <w:tcPr>
            <w:tcW w:w="1285"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40</w:t>
            </w:r>
          </w:p>
        </w:tc>
        <w:tc>
          <w:tcPr>
            <w:tcW w:w="2804"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300 cm</w:t>
            </w:r>
            <w:r w:rsidRPr="001B68D6">
              <w:rPr>
                <w:color w:val="000000"/>
              </w:rPr>
              <w:br/>
              <w:t xml:space="preserve">Recommendation </w:t>
            </w:r>
            <w:r w:rsidRPr="001B68D6">
              <w:rPr>
                <w:color w:val="000000"/>
              </w:rPr>
              <w:br/>
              <w:t xml:space="preserve">ITU-R BO.1443, </w:t>
            </w:r>
            <w:r w:rsidRPr="001B68D6">
              <w:rPr>
                <w:color w:val="000000"/>
              </w:rPr>
              <w:br/>
              <w:t>Annex 1</w:t>
            </w:r>
          </w:p>
        </w:tc>
      </w:tr>
      <w:tr w:rsidR="00515D89" w:rsidRPr="001B68D6" w:rsidTr="00515D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9639" w:type="dxa"/>
            <w:gridSpan w:val="5"/>
          </w:tcPr>
          <w:p w:rsidR="00515D89" w:rsidRPr="001B68D6" w:rsidRDefault="00515D89" w:rsidP="00515D89">
            <w:pPr>
              <w:pStyle w:val="Tablelegend"/>
            </w:pPr>
            <w:r w:rsidRPr="001B68D6">
              <w:rPr>
                <w:vertAlign w:val="superscript"/>
              </w:rPr>
              <w:t>1</w:t>
            </w:r>
            <w:r w:rsidRPr="001B68D6">
              <w:tab/>
              <w:t>For BSS antenna diameters of 180 cm, 240 cm and 300 cm, in addition to the aggregate limits shown in Table 1D, the following aggregate 100% of the time epfd</w:t>
            </w:r>
            <w:r w:rsidRPr="001B68D6">
              <w:rPr>
                <w:vertAlign w:val="subscript"/>
              </w:rPr>
              <w:sym w:font="Symbol" w:char="F0AF"/>
            </w:r>
            <w:r w:rsidRPr="001B68D6">
              <w:t xml:space="preserve"> limits also apply:</w:t>
            </w:r>
          </w:p>
          <w:p w:rsidR="00515D89" w:rsidRPr="001B68D6" w:rsidRDefault="00515D89" w:rsidP="00515D89">
            <w:pPr>
              <w:pStyle w:val="Tablelegend"/>
              <w:framePr w:hSpace="181" w:wrap="notBeside" w:vAnchor="text" w:hAnchor="text" w:xAlign="center" w:y="1"/>
              <w:rPr>
                <w:color w:val="000000"/>
                <w:sz w:val="8"/>
                <w:szCs w:val="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3"/>
              <w:gridCol w:w="4321"/>
            </w:tblGrid>
            <w:tr w:rsidR="00515D89" w:rsidRPr="001B68D6" w:rsidTr="00515D89">
              <w:trPr>
                <w:jc w:val="center"/>
              </w:trPr>
              <w:tc>
                <w:tcPr>
                  <w:tcW w:w="4423"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head"/>
                  </w:pPr>
                  <w:r w:rsidRPr="001B68D6">
                    <w:t>100% of the time epfd</w:t>
                  </w:r>
                  <w:r w:rsidRPr="001B68D6">
                    <w:rPr>
                      <w:vertAlign w:val="subscript"/>
                    </w:rPr>
                    <w:sym w:font="Symbol" w:char="F0AF"/>
                  </w:r>
                  <w:r w:rsidRPr="001B68D6">
                    <w:rPr>
                      <w:sz w:val="28"/>
                      <w:szCs w:val="28"/>
                      <w:vertAlign w:val="subscript"/>
                    </w:rPr>
                    <w:br/>
                  </w:r>
                  <w:r w:rsidRPr="001B68D6">
                    <w:t>(dB(W/(m</w:t>
                  </w:r>
                  <w:r w:rsidRPr="001B68D6">
                    <w:rPr>
                      <w:position w:val="6"/>
                      <w:sz w:val="16"/>
                      <w:szCs w:val="16"/>
                    </w:rPr>
                    <w:t>2</w:t>
                  </w:r>
                  <w:r w:rsidRPr="001B68D6">
                    <w:t> · 40 kHz)))</w:t>
                  </w:r>
                </w:p>
              </w:tc>
              <w:tc>
                <w:tcPr>
                  <w:tcW w:w="432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head"/>
                  </w:pPr>
                  <w:r w:rsidRPr="001B68D6">
                    <w:t>Latitude (North or South)</w:t>
                  </w:r>
                  <w:r w:rsidRPr="001B68D6">
                    <w:br/>
                    <w:t>(degrees)</w:t>
                  </w:r>
                </w:p>
              </w:tc>
            </w:tr>
            <w:tr w:rsidR="00515D89" w:rsidRPr="001B68D6" w:rsidTr="00515D89">
              <w:trPr>
                <w:jc w:val="center"/>
              </w:trPr>
              <w:tc>
                <w:tcPr>
                  <w:tcW w:w="4423"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−160</w:t>
                  </w:r>
                </w:p>
              </w:tc>
              <w:tc>
                <w:tcPr>
                  <w:tcW w:w="432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851"/>
                      <w:tab w:val="clear" w:pos="1134"/>
                    </w:tabs>
                    <w:ind w:left="901"/>
                  </w:pPr>
                  <w:r w:rsidRPr="001B68D6">
                    <w:rPr>
                      <w:color w:val="000000"/>
                    </w:rPr>
                    <w:t>  0</w:t>
                  </w:r>
                  <w:r w:rsidRPr="001B68D6">
                    <w:rPr>
                      <w:color w:val="000000"/>
                    </w:rPr>
                    <w:tab/>
                  </w:r>
                  <w:r w:rsidRPr="001B68D6">
                    <w:rPr>
                      <w:rFonts w:ascii="Symbol" w:hAnsi="Symbol"/>
                      <w:color w:val="000000"/>
                    </w:rPr>
                    <w:sym w:font="Symbol" w:char="F0A3"/>
                  </w:r>
                  <w:r w:rsidRPr="001B68D6">
                    <w:rPr>
                      <w:color w:val="000000"/>
                    </w:rPr>
                    <w:t xml:space="preserve"> | Latitude | </w:t>
                  </w:r>
                  <w:r w:rsidRPr="001B68D6">
                    <w:rPr>
                      <w:rFonts w:ascii="Symbol" w:hAnsi="Symbol"/>
                      <w:color w:val="000000"/>
                    </w:rPr>
                    <w:sym w:font="Symbol" w:char="F0A3"/>
                  </w:r>
                  <w:r w:rsidRPr="001B68D6">
                    <w:rPr>
                      <w:color w:val="000000"/>
                    </w:rPr>
                    <w:t xml:space="preserve"> 57.5</w:t>
                  </w:r>
                </w:p>
              </w:tc>
            </w:tr>
            <w:tr w:rsidR="00515D89" w:rsidRPr="001B68D6" w:rsidTr="00515D89">
              <w:trPr>
                <w:jc w:val="center"/>
              </w:trPr>
              <w:tc>
                <w:tcPr>
                  <w:tcW w:w="4423"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t xml:space="preserve">−160 </w:t>
                  </w:r>
                  <w:r w:rsidRPr="001B68D6">
                    <w:rPr>
                      <w:rFonts w:ascii="Symbol" w:hAnsi="Symbol"/>
                    </w:rPr>
                    <w:t></w:t>
                  </w:r>
                  <w:r w:rsidRPr="001B68D6">
                    <w:t xml:space="preserve"> 3.4(57.5 − | Latitude |)/4</w:t>
                  </w:r>
                </w:p>
              </w:tc>
              <w:tc>
                <w:tcPr>
                  <w:tcW w:w="432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851"/>
                      <w:tab w:val="clear" w:pos="1134"/>
                    </w:tabs>
                    <w:ind w:left="901"/>
                  </w:pPr>
                  <w:r w:rsidRPr="001B68D6">
                    <w:rPr>
                      <w:color w:val="000000"/>
                    </w:rPr>
                    <w:t>57.5</w:t>
                  </w:r>
                  <w:r w:rsidRPr="001B68D6">
                    <w:rPr>
                      <w:color w:val="000000"/>
                    </w:rPr>
                    <w:tab/>
                  </w:r>
                  <w:r w:rsidRPr="001B68D6">
                    <w:rPr>
                      <w:rFonts w:ascii="Symbol" w:hAnsi="Symbol"/>
                      <w:color w:val="000000"/>
                    </w:rPr>
                    <w:t></w:t>
                  </w:r>
                  <w:r w:rsidRPr="001B68D6">
                    <w:rPr>
                      <w:color w:val="000000"/>
                    </w:rPr>
                    <w:t xml:space="preserve"> | Latitude | </w:t>
                  </w:r>
                  <w:r w:rsidRPr="001B68D6">
                    <w:rPr>
                      <w:rFonts w:ascii="Symbol" w:hAnsi="Symbol"/>
                      <w:color w:val="000000"/>
                    </w:rPr>
                    <w:sym w:font="Symbol" w:char="F0A3"/>
                  </w:r>
                  <w:r w:rsidRPr="001B68D6">
                    <w:rPr>
                      <w:color w:val="000000"/>
                    </w:rPr>
                    <w:t xml:space="preserve"> 63.75</w:t>
                  </w:r>
                </w:p>
              </w:tc>
            </w:tr>
            <w:tr w:rsidR="00515D89" w:rsidRPr="001B68D6" w:rsidTr="00515D89">
              <w:trPr>
                <w:jc w:val="center"/>
              </w:trPr>
              <w:tc>
                <w:tcPr>
                  <w:tcW w:w="4423"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jc w:val="center"/>
                  </w:pPr>
                  <w:r w:rsidRPr="001B68D6">
                    <w:rPr>
                      <w:color w:val="000000"/>
                    </w:rPr>
                    <w:t>−165.3</w:t>
                  </w:r>
                </w:p>
              </w:tc>
              <w:tc>
                <w:tcPr>
                  <w:tcW w:w="4321" w:type="dxa"/>
                  <w:tcBorders>
                    <w:top w:val="single" w:sz="6" w:space="0" w:color="auto"/>
                    <w:left w:val="single" w:sz="6" w:space="0" w:color="auto"/>
                    <w:bottom w:val="single" w:sz="6" w:space="0" w:color="auto"/>
                    <w:right w:val="single" w:sz="6" w:space="0" w:color="auto"/>
                  </w:tcBorders>
                </w:tcPr>
                <w:p w:rsidR="00515D89" w:rsidRPr="001B68D6" w:rsidRDefault="00515D89" w:rsidP="00515D89">
                  <w:pPr>
                    <w:pStyle w:val="Tabletext"/>
                    <w:tabs>
                      <w:tab w:val="clear" w:pos="851"/>
                      <w:tab w:val="clear" w:pos="1134"/>
                    </w:tabs>
                    <w:ind w:left="901"/>
                  </w:pPr>
                  <w:r w:rsidRPr="001B68D6">
                    <w:rPr>
                      <w:color w:val="000000"/>
                    </w:rPr>
                    <w:t>63.75</w:t>
                  </w:r>
                  <w:r w:rsidRPr="001B68D6">
                    <w:rPr>
                      <w:color w:val="000000"/>
                    </w:rPr>
                    <w:tab/>
                  </w:r>
                  <w:r w:rsidRPr="001B68D6">
                    <w:rPr>
                      <w:rFonts w:ascii="Symbol" w:hAnsi="Symbol"/>
                      <w:color w:val="000000"/>
                    </w:rPr>
                    <w:t></w:t>
                  </w:r>
                  <w:r w:rsidRPr="001B68D6">
                    <w:rPr>
                      <w:color w:val="000000"/>
                    </w:rPr>
                    <w:t xml:space="preserve"> | Latitude |</w:t>
                  </w:r>
                </w:p>
              </w:tc>
            </w:tr>
          </w:tbl>
          <w:p w:rsidR="00515D89" w:rsidRPr="001B68D6" w:rsidRDefault="00515D89" w:rsidP="00515D89">
            <w:pPr>
              <w:pStyle w:val="Tablelegend"/>
            </w:pPr>
            <w:r w:rsidRPr="001B68D6">
              <w:rPr>
                <w:vertAlign w:val="superscript"/>
              </w:rPr>
              <w:t>2</w:t>
            </w:r>
            <w:r w:rsidRPr="001B68D6">
              <w:tab/>
              <w:t>For each reference antenna diameter, the limit consists of the complete curve on a plot which is linear in decibels for the epfd</w:t>
            </w:r>
            <w:r w:rsidRPr="001B68D6">
              <w:rPr>
                <w:vertAlign w:val="subscript"/>
              </w:rPr>
              <w:sym w:font="Symbol" w:char="F0AF"/>
            </w:r>
            <w:r w:rsidRPr="001B68D6">
              <w:t xml:space="preserve"> levels and logarithmic for the time percentages, with straight lines joining the data points. For BSS antenna of diameter 240 cm, in addition to the above aggregate 100% of the time epfd</w:t>
            </w:r>
            <w:r w:rsidRPr="001B68D6">
              <w:rPr>
                <w:vertAlign w:val="subscript"/>
              </w:rPr>
              <w:sym w:font="Symbol" w:char="F0AF"/>
            </w:r>
            <w:r w:rsidRPr="001B68D6">
              <w:t xml:space="preserve"> limit, a </w:t>
            </w:r>
            <w:r w:rsidRPr="001B68D6">
              <w:rPr>
                <w:color w:val="000000"/>
              </w:rPr>
              <w:t>−</w:t>
            </w:r>
            <w:r w:rsidRPr="001B68D6">
              <w:t>167 dB(W/(m</w:t>
            </w:r>
            <w:r w:rsidRPr="001B68D6">
              <w:rPr>
                <w:vertAlign w:val="superscript"/>
              </w:rPr>
              <w:t>2</w:t>
            </w:r>
            <w:r w:rsidRPr="001B68D6">
              <w:t> · 40 kHz)) aggregate 100% of the time operational epfd</w:t>
            </w:r>
            <w:r w:rsidRPr="001B68D6">
              <w:rPr>
                <w:vertAlign w:val="subscript"/>
              </w:rPr>
              <w:sym w:font="Symbol" w:char="F0AF"/>
            </w:r>
            <w:r w:rsidRPr="001B68D6">
              <w:t xml:space="preserve"> limit also applies to receive antennas located in Region 2, west of 140° W, north of 60° N, pointing toward GSO BSS satellites at 91° W, 101° W, 110° W, 119° W and 148° W with elevation angles greater than 5°. This limit is implemented during a transition period of 15 years.</w:t>
            </w:r>
          </w:p>
          <w:p w:rsidR="00515D89" w:rsidRPr="001B68D6" w:rsidRDefault="00515D89" w:rsidP="00515D89">
            <w:pPr>
              <w:pStyle w:val="Tablelegend"/>
            </w:pPr>
            <w:r w:rsidRPr="001B68D6">
              <w:rPr>
                <w:vertAlign w:val="superscript"/>
              </w:rPr>
              <w:t>3</w:t>
            </w:r>
            <w:r w:rsidRPr="001B68D6">
              <w:tab/>
              <w:t>For this Table, reference patterns in the Annex 1 to Recommendation ITU</w:t>
            </w:r>
            <w:r w:rsidRPr="001B68D6">
              <w:noBreakHyphen/>
              <w:t>R BO.1443 shall be used only for the calculation of interference from non-GSO FSS systems into GSO BSS systems.</w:t>
            </w:r>
          </w:p>
        </w:tc>
      </w:tr>
    </w:tbl>
    <w:p w:rsidR="00E440F6" w:rsidRDefault="00E440F6">
      <w:pPr>
        <w:pStyle w:val="Reasons"/>
      </w:pPr>
    </w:p>
    <w:p w:rsidR="00E440F6" w:rsidRDefault="00515D89">
      <w:pPr>
        <w:pStyle w:val="Proposal"/>
      </w:pPr>
      <w:r>
        <w:lastRenderedPageBreak/>
        <w:t>MOD</w:t>
      </w:r>
      <w:r>
        <w:tab/>
        <w:t>B9/347/26</w:t>
      </w:r>
      <w:r>
        <w:rPr>
          <w:vanish/>
          <w:color w:val="7F7F7F" w:themeColor="text1" w:themeTint="80"/>
          <w:vertAlign w:val="superscript"/>
        </w:rPr>
        <w:t>#32593</w:t>
      </w:r>
    </w:p>
    <w:p w:rsidR="00515D89" w:rsidRPr="001B68D6" w:rsidRDefault="00515D89" w:rsidP="00515D89">
      <w:pPr>
        <w:pStyle w:val="ResNo"/>
      </w:pPr>
      <w:r w:rsidRPr="001B68D6">
        <w:t xml:space="preserve">RESOLUTION </w:t>
      </w:r>
      <w:r w:rsidRPr="001B68D6">
        <w:rPr>
          <w:rStyle w:val="href"/>
        </w:rPr>
        <w:t>140</w:t>
      </w:r>
      <w:r w:rsidRPr="001B68D6">
        <w:t xml:space="preserve"> (</w:t>
      </w:r>
      <w:ins w:id="1073" w:author="Windsor, Emer" w:date="2015-11-10T17:09:00Z">
        <w:r w:rsidRPr="001B68D6">
          <w:t>REV.</w:t>
        </w:r>
      </w:ins>
      <w:r w:rsidRPr="001B68D6">
        <w:t>WRC-</w:t>
      </w:r>
      <w:del w:id="1074" w:author="Detraz, Laurence" w:date="2015-11-10T13:09:00Z">
        <w:r w:rsidRPr="001B68D6" w:rsidDel="00AD635A">
          <w:delText>03</w:delText>
        </w:r>
      </w:del>
      <w:ins w:id="1075" w:author="Detraz, Laurence" w:date="2015-11-10T13:09:00Z">
        <w:r w:rsidRPr="001B68D6">
          <w:t>15</w:t>
        </w:r>
      </w:ins>
      <w:r w:rsidRPr="001B68D6">
        <w:t>)</w:t>
      </w:r>
    </w:p>
    <w:p w:rsidR="00515D89" w:rsidRPr="001B68D6" w:rsidRDefault="00515D89" w:rsidP="00515D89">
      <w:pPr>
        <w:pStyle w:val="Restitle"/>
      </w:pPr>
      <w:bookmarkStart w:id="1076" w:name="_Toc327364354"/>
      <w:r w:rsidRPr="001B68D6">
        <w:t xml:space="preserve">Measures and studies associated with the equivalent power flux-density (epfd) limits in the </w:t>
      </w:r>
      <w:r w:rsidR="00527A8E">
        <w:t xml:space="preserve">frequency </w:t>
      </w:r>
      <w:r w:rsidRPr="001B68D6">
        <w:t>band 19.7-20.2 GHz</w:t>
      </w:r>
      <w:bookmarkEnd w:id="1076"/>
    </w:p>
    <w:p w:rsidR="00515D89" w:rsidRPr="001B68D6" w:rsidRDefault="00515D89">
      <w:pPr>
        <w:pStyle w:val="Normalaftertitle"/>
      </w:pPr>
      <w:r w:rsidRPr="001B68D6">
        <w:t xml:space="preserve">The World Radiocommunication Conference (Geneva, </w:t>
      </w:r>
      <w:del w:id="1077" w:author="Detraz, Laurence" w:date="2015-11-10T13:09:00Z">
        <w:r w:rsidRPr="001B68D6" w:rsidDel="00AD635A">
          <w:delText>2003</w:delText>
        </w:r>
      </w:del>
      <w:ins w:id="1078" w:author="Detraz, Laurence" w:date="2015-11-10T13:09:00Z">
        <w:r w:rsidRPr="001B68D6">
          <w:t>2015</w:t>
        </w:r>
      </w:ins>
      <w:r w:rsidRPr="001B68D6">
        <w:t>),</w:t>
      </w:r>
    </w:p>
    <w:p w:rsidR="00515D89" w:rsidRPr="001B68D6" w:rsidRDefault="00515D89" w:rsidP="00515D89">
      <w:pPr>
        <w:pStyle w:val="Call"/>
      </w:pPr>
      <w:r w:rsidRPr="001B68D6">
        <w:t>considering</w:t>
      </w:r>
    </w:p>
    <w:p w:rsidR="00515D89" w:rsidRPr="001B68D6" w:rsidRDefault="00515D89" w:rsidP="00515D89">
      <w:r w:rsidRPr="001B68D6">
        <w:rPr>
          <w:i/>
          <w:iCs/>
        </w:rPr>
        <w:t>a)</w:t>
      </w:r>
      <w:r w:rsidRPr="001B68D6">
        <w:tab/>
        <w:t>that, after several years of study, WRC</w:t>
      </w:r>
      <w:r w:rsidRPr="001B68D6">
        <w:noBreakHyphen/>
        <w:t>2000 adopted epfd limits in a number of frequency bands to give practical effect to No. </w:t>
      </w:r>
      <w:r w:rsidRPr="001B68D6">
        <w:rPr>
          <w:rStyle w:val="Artref"/>
          <w:b/>
          <w:color w:val="000000"/>
        </w:rPr>
        <w:t>22.2</w:t>
      </w:r>
      <w:r w:rsidRPr="001B68D6">
        <w:t>, in order to facilitate non-geostationary-orbit (non</w:t>
      </w:r>
      <w:r w:rsidRPr="001B68D6">
        <w:noBreakHyphen/>
        <w:t>GSO) systems in the fixed-satellite service (FSS) systems to operate while still ensuring protection of GSO FSS networks from unacceptable interference;</w:t>
      </w:r>
    </w:p>
    <w:p w:rsidR="00515D89" w:rsidRPr="001B68D6" w:rsidRDefault="00515D89" w:rsidP="00527A8E">
      <w:r w:rsidRPr="001B68D6">
        <w:rPr>
          <w:i/>
          <w:iCs/>
        </w:rPr>
        <w:t>b)</w:t>
      </w:r>
      <w:r w:rsidRPr="001B68D6">
        <w:tab/>
        <w:t>that in Resolution </w:t>
      </w:r>
      <w:r w:rsidRPr="001B68D6">
        <w:rPr>
          <w:b/>
        </w:rPr>
        <w:t>76</w:t>
      </w:r>
      <w:r w:rsidRPr="001B68D6">
        <w:rPr>
          <w:b/>
          <w:bCs/>
        </w:rPr>
        <w:t xml:space="preserve"> (WRC</w:t>
      </w:r>
      <w:r w:rsidRPr="001B68D6">
        <w:rPr>
          <w:b/>
          <w:bCs/>
        </w:rPr>
        <w:noBreakHyphen/>
      </w:r>
      <w:r w:rsidR="00527A8E">
        <w:rPr>
          <w:b/>
          <w:bCs/>
        </w:rPr>
        <w:t>2000</w:t>
      </w:r>
      <w:r w:rsidRPr="001B68D6">
        <w:rPr>
          <w:b/>
          <w:bCs/>
        </w:rPr>
        <w:t>)</w:t>
      </w:r>
      <w:ins w:id="1079" w:author="Murphy, Margaret" w:date="2015-11-19T13:07:00Z">
        <w:r w:rsidR="00527A8E" w:rsidRPr="00527A8E">
          <w:rPr>
            <w:rPrChange w:id="1080" w:author="Murphy, Margaret" w:date="2015-11-19T13:07:00Z">
              <w:rPr>
                <w:b/>
                <w:bCs/>
              </w:rPr>
            </w:rPrChange>
          </w:rPr>
          <w:t>,</w:t>
        </w:r>
      </w:ins>
      <w:r w:rsidRPr="001B68D6">
        <w:t xml:space="preserve"> WRC</w:t>
      </w:r>
      <w:r w:rsidRPr="001B68D6">
        <w:noBreakHyphen/>
        <w:t>2000 also adopted aggregate epfd</w:t>
      </w:r>
      <w:r w:rsidRPr="001B68D6">
        <w:rPr>
          <w:position w:val="-6"/>
          <w:sz w:val="20"/>
        </w:rPr>
        <w:sym w:font="Symbol" w:char="F0AF"/>
      </w:r>
      <w:r w:rsidRPr="001B68D6">
        <w:t xml:space="preserve"> limits in the same </w:t>
      </w:r>
      <w:r w:rsidR="00527A8E">
        <w:t xml:space="preserve">frequency </w:t>
      </w:r>
      <w:r w:rsidRPr="001B68D6">
        <w:t>bands for the protection of GSO FSS systems;</w:t>
      </w:r>
    </w:p>
    <w:p w:rsidR="00515D89" w:rsidRPr="001B68D6" w:rsidRDefault="00515D89" w:rsidP="00515D89">
      <w:r w:rsidRPr="001B68D6">
        <w:rPr>
          <w:i/>
          <w:iCs/>
        </w:rPr>
        <w:t>c)</w:t>
      </w:r>
      <w:r w:rsidRPr="001B68D6">
        <w:tab/>
        <w:t>that a small number of systems based on constellations of satellites in highly elliptical orbits (HEOs), in certain FSS bands, have been operating for many years;</w:t>
      </w:r>
    </w:p>
    <w:p w:rsidR="00515D89" w:rsidRPr="001B68D6" w:rsidRDefault="00515D89" w:rsidP="00515D89">
      <w:r w:rsidRPr="001B68D6">
        <w:rPr>
          <w:i/>
          <w:iCs/>
        </w:rPr>
        <w:t>d)</w:t>
      </w:r>
      <w:r w:rsidRPr="001B68D6">
        <w:tab/>
        <w:t>that since the late 1990s, especially after WRC</w:t>
      </w:r>
      <w:r w:rsidRPr="001B68D6">
        <w:noBreakHyphen/>
        <w:t xml:space="preserve">2000, there has been a growing interest in HEOs in a number of </w:t>
      </w:r>
      <w:r w:rsidR="00527A8E">
        <w:t xml:space="preserve">frequency </w:t>
      </w:r>
      <w:r w:rsidRPr="001B68D6">
        <w:t>bands and for several space services, predominantly in the FSS allocations below 30 GHz;</w:t>
      </w:r>
    </w:p>
    <w:p w:rsidR="00515D89" w:rsidRPr="001B68D6" w:rsidRDefault="00515D89" w:rsidP="00515D89">
      <w:r w:rsidRPr="001B68D6">
        <w:rPr>
          <w:i/>
          <w:iCs/>
        </w:rPr>
        <w:t>e)</w:t>
      </w:r>
      <w:r w:rsidRPr="001B68D6">
        <w:tab/>
        <w:t>that ITU</w:t>
      </w:r>
      <w:r w:rsidRPr="001B68D6">
        <w:noBreakHyphen/>
        <w:t xml:space="preserve">R studies reported to </w:t>
      </w:r>
      <w:del w:id="1081" w:author="Detraz, Laurence" w:date="2015-11-10T13:10:00Z">
        <w:r w:rsidRPr="001B68D6" w:rsidDel="00AD635A">
          <w:delText>this Conference</w:delText>
        </w:r>
      </w:del>
      <w:ins w:id="1082" w:author="Detraz, Laurence" w:date="2015-11-10T13:10:00Z">
        <w:r w:rsidRPr="001B68D6">
          <w:t>WRC</w:t>
        </w:r>
      </w:ins>
      <w:ins w:id="1083" w:author="Turnbull, Karen" w:date="2015-11-10T17:35:00Z">
        <w:r w:rsidRPr="001B68D6">
          <w:rPr>
            <w:rFonts w:eastAsiaTheme="minorEastAsia"/>
            <w:color w:val="231F20"/>
            <w:szCs w:val="24"/>
          </w:rPr>
          <w:noBreakHyphen/>
        </w:r>
      </w:ins>
      <w:ins w:id="1084" w:author="Detraz, Laurence" w:date="2015-11-10T13:10:00Z">
        <w:r w:rsidRPr="001B68D6">
          <w:t>03</w:t>
        </w:r>
      </w:ins>
      <w:r w:rsidRPr="001B68D6">
        <w:t xml:space="preserve"> considered HEO systems to be a sub</w:t>
      </w:r>
      <w:r w:rsidRPr="001B68D6">
        <w:noBreakHyphen/>
        <w:t>category of non</w:t>
      </w:r>
      <w:r w:rsidRPr="001B68D6">
        <w:noBreakHyphen/>
        <w:t>GSO systems and characterized their operational features;</w:t>
      </w:r>
    </w:p>
    <w:p w:rsidR="00515D89" w:rsidRPr="001B68D6" w:rsidRDefault="00515D89" w:rsidP="00515D89">
      <w:r w:rsidRPr="001B68D6">
        <w:rPr>
          <w:i/>
          <w:iCs/>
        </w:rPr>
        <w:t>f)</w:t>
      </w:r>
      <w:r w:rsidRPr="001B68D6">
        <w:tab/>
        <w:t>that in the period between WRC</w:t>
      </w:r>
      <w:r w:rsidRPr="001B68D6">
        <w:noBreakHyphen/>
        <w:t xml:space="preserve">2000 and </w:t>
      </w:r>
      <w:del w:id="1085" w:author="Detraz, Laurence" w:date="2015-11-10T13:11:00Z">
        <w:r w:rsidRPr="001B68D6" w:rsidDel="003E6F37">
          <w:delText>this Conference</w:delText>
        </w:r>
      </w:del>
      <w:ins w:id="1086" w:author="Detraz, Laurence" w:date="2015-11-10T13:11:00Z">
        <w:r w:rsidRPr="001B68D6">
          <w:t>WRC</w:t>
        </w:r>
      </w:ins>
      <w:ins w:id="1087" w:author="Turnbull, Karen" w:date="2015-11-10T17:35:00Z">
        <w:r w:rsidRPr="001B68D6">
          <w:rPr>
            <w:rFonts w:eastAsiaTheme="minorEastAsia"/>
            <w:color w:val="231F20"/>
            <w:szCs w:val="24"/>
          </w:rPr>
          <w:noBreakHyphen/>
        </w:r>
      </w:ins>
      <w:ins w:id="1088" w:author="Detraz, Laurence" w:date="2015-11-10T13:11:00Z">
        <w:r w:rsidRPr="001B68D6">
          <w:t>03</w:t>
        </w:r>
      </w:ins>
      <w:r w:rsidRPr="001B68D6">
        <w:t>, ITU</w:t>
      </w:r>
      <w:r w:rsidRPr="001B68D6">
        <w:noBreakHyphen/>
        <w:t>R developed Recommendations concerning frequency sharing between HEO FSS systems and other systems, including GSO, low Earth orbit (LEO), medium Earth orbit (MEO) and HEO systems;</w:t>
      </w:r>
    </w:p>
    <w:p w:rsidR="00515D89" w:rsidRPr="001B68D6" w:rsidRDefault="00515D89" w:rsidP="00527A8E">
      <w:r w:rsidRPr="001B68D6">
        <w:rPr>
          <w:i/>
          <w:iCs/>
        </w:rPr>
        <w:t>g)</w:t>
      </w:r>
      <w:r w:rsidRPr="001B68D6">
        <w:tab/>
        <w:t>that certain types of HEO system would have difficulty in meeting the long-term portion of epfd</w:t>
      </w:r>
      <w:r w:rsidRPr="001B68D6">
        <w:rPr>
          <w:position w:val="-6"/>
          <w:sz w:val="20"/>
        </w:rPr>
        <w:sym w:font="Symbol" w:char="F0AF"/>
      </w:r>
      <w:r w:rsidRPr="001B68D6">
        <w:t xml:space="preserve"> limits in force in the </w:t>
      </w:r>
      <w:r w:rsidR="00AC5081">
        <w:t xml:space="preserve">frequency </w:t>
      </w:r>
      <w:r w:rsidR="00AC5081" w:rsidRPr="001B68D6">
        <w:t xml:space="preserve">band </w:t>
      </w:r>
      <w:r w:rsidRPr="001B68D6">
        <w:t>19.7-20.2 GHz,</w:t>
      </w:r>
    </w:p>
    <w:p w:rsidR="00515D89" w:rsidRPr="001B68D6" w:rsidRDefault="00515D89" w:rsidP="00515D89">
      <w:pPr>
        <w:pStyle w:val="Call"/>
      </w:pPr>
      <w:r w:rsidRPr="001B68D6">
        <w:t>noting</w:t>
      </w:r>
    </w:p>
    <w:p w:rsidR="00515D89" w:rsidRPr="001B68D6" w:rsidRDefault="00515D89" w:rsidP="00527A8E">
      <w:r w:rsidRPr="001B68D6">
        <w:rPr>
          <w:i/>
          <w:iCs/>
        </w:rPr>
        <w:t>a)</w:t>
      </w:r>
      <w:r w:rsidRPr="001B68D6">
        <w:tab/>
        <w:t>that, in the long-term portion, the epfd</w:t>
      </w:r>
      <w:r w:rsidRPr="001B68D6">
        <w:rPr>
          <w:position w:val="-6"/>
          <w:sz w:val="20"/>
        </w:rPr>
        <w:sym w:font="Symbol" w:char="F0AF"/>
      </w:r>
      <w:r w:rsidRPr="001B68D6">
        <w:t xml:space="preserve"> limits in the </w:t>
      </w:r>
      <w:r w:rsidR="00527A8E">
        <w:t xml:space="preserve">frequency </w:t>
      </w:r>
      <w:r w:rsidRPr="001B68D6">
        <w:t>band 19.7-20.2 GHz are considerably more stringent than those in the 17.8-18.6 GHz</w:t>
      </w:r>
      <w:r w:rsidR="00AC5081" w:rsidRPr="00AC5081">
        <w:t xml:space="preserve"> </w:t>
      </w:r>
      <w:r w:rsidR="00AC5081">
        <w:t xml:space="preserve">frequency </w:t>
      </w:r>
      <w:r w:rsidR="00AC5081" w:rsidRPr="001B68D6">
        <w:t>band</w:t>
      </w:r>
      <w:r w:rsidRPr="001B68D6">
        <w:t>;</w:t>
      </w:r>
    </w:p>
    <w:p w:rsidR="00515D89" w:rsidRPr="001B68D6" w:rsidRDefault="00515D89" w:rsidP="00515D89">
      <w:r w:rsidRPr="001B68D6">
        <w:rPr>
          <w:i/>
          <w:iCs/>
        </w:rPr>
        <w:t>b)</w:t>
      </w:r>
      <w:r w:rsidRPr="001B68D6">
        <w:tab/>
        <w:t>that Nos. </w:t>
      </w:r>
      <w:r w:rsidRPr="001B68D6">
        <w:rPr>
          <w:rStyle w:val="Artref"/>
          <w:b/>
          <w:color w:val="000000"/>
        </w:rPr>
        <w:t>9.7A</w:t>
      </w:r>
      <w:r w:rsidRPr="001B68D6">
        <w:t xml:space="preserve"> and </w:t>
      </w:r>
      <w:r w:rsidRPr="001B68D6">
        <w:rPr>
          <w:rStyle w:val="Artref"/>
          <w:b/>
          <w:color w:val="000000"/>
        </w:rPr>
        <w:t>9.7B</w:t>
      </w:r>
      <w:r w:rsidRPr="001B68D6">
        <w:t xml:space="preserve"> apply in this </w:t>
      </w:r>
      <w:r w:rsidR="00527A8E">
        <w:t xml:space="preserve">frequency </w:t>
      </w:r>
      <w:r w:rsidRPr="001B68D6">
        <w:t>band;</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27A8E">
      <w:pPr>
        <w:rPr>
          <w:ins w:id="1089" w:author="Turnbull, Karen" w:date="2015-11-10T18:03:00Z"/>
        </w:rPr>
      </w:pPr>
      <w:r w:rsidRPr="001B68D6">
        <w:rPr>
          <w:i/>
          <w:iCs/>
        </w:rPr>
        <w:lastRenderedPageBreak/>
        <w:t>c)</w:t>
      </w:r>
      <w:r w:rsidRPr="001B68D6">
        <w:tab/>
        <w:t xml:space="preserve">that the </w:t>
      </w:r>
      <w:r w:rsidR="00527A8E">
        <w:t xml:space="preserve">frequency </w:t>
      </w:r>
      <w:r w:rsidR="00527A8E" w:rsidRPr="001B68D6">
        <w:t xml:space="preserve">band </w:t>
      </w:r>
      <w:r w:rsidRPr="001B68D6">
        <w:t xml:space="preserve">19.7-20.2 GHz is one of the few bands identified by </w:t>
      </w:r>
      <w:del w:id="1090" w:author="Detraz, Laurence" w:date="2015-11-10T14:19:00Z">
        <w:r w:rsidRPr="001B68D6" w:rsidDel="001D590C">
          <w:delText>this Conference</w:delText>
        </w:r>
      </w:del>
      <w:ins w:id="1091" w:author="Detraz, Laurence" w:date="2015-11-10T14:19:00Z">
        <w:r w:rsidRPr="001B68D6">
          <w:t>WRC</w:t>
        </w:r>
      </w:ins>
      <w:ins w:id="1092" w:author="Windsor, Emer" w:date="2015-11-10T17:09:00Z">
        <w:r w:rsidRPr="001B68D6">
          <w:noBreakHyphen/>
        </w:r>
      </w:ins>
      <w:ins w:id="1093" w:author="Detraz, Laurence" w:date="2015-11-10T14:19:00Z">
        <w:r w:rsidRPr="001B68D6">
          <w:t>03</w:t>
        </w:r>
      </w:ins>
      <w:r w:rsidRPr="001B68D6">
        <w:t xml:space="preserve"> on a global basis for high-density applications in the fixed-satellite service</w:t>
      </w:r>
      <w:del w:id="1094" w:author="Detraz, Laurence" w:date="2015-11-10T13:12:00Z">
        <w:r w:rsidRPr="001B68D6" w:rsidDel="0085249A">
          <w:delText>,</w:delText>
        </w:r>
      </w:del>
      <w:ins w:id="1095" w:author="Detraz, Laurence" w:date="2015-11-10T13:12:00Z">
        <w:r w:rsidRPr="001B68D6">
          <w:t>;</w:t>
        </w:r>
      </w:ins>
    </w:p>
    <w:p w:rsidR="00515D89" w:rsidRPr="001B68D6" w:rsidRDefault="00515D89" w:rsidP="00515D89">
      <w:ins w:id="1096" w:author="Author">
        <w:r w:rsidRPr="001B68D6">
          <w:rPr>
            <w:i/>
            <w:iCs/>
          </w:rPr>
          <w:t>d)</w:t>
        </w:r>
        <w:r w:rsidRPr="001B68D6">
          <w:tab/>
          <w:t>Recommendation ITU</w:t>
        </w:r>
      </w:ins>
      <w:ins w:id="1097" w:author="Turnbull, Karen" w:date="2015-10-20T22:46:00Z">
        <w:r w:rsidRPr="001B68D6">
          <w:noBreakHyphen/>
        </w:r>
      </w:ins>
      <w:ins w:id="1098" w:author="Author">
        <w:r w:rsidRPr="001B68D6">
          <w:t>R</w:t>
        </w:r>
      </w:ins>
      <w:ins w:id="1099" w:author="Turnbull, Karen" w:date="2015-10-20T22:47:00Z">
        <w:r w:rsidRPr="001B68D6">
          <w:t> </w:t>
        </w:r>
      </w:ins>
      <w:ins w:id="1100" w:author="Author">
        <w:r w:rsidRPr="001B68D6">
          <w:t>S.1715 “Guidelines developed in response to the studies requested in Resolution</w:t>
        </w:r>
      </w:ins>
      <w:ins w:id="1101" w:author="Turnbull, Karen" w:date="2015-10-20T22:47:00Z">
        <w:r w:rsidRPr="001B68D6">
          <w:t> </w:t>
        </w:r>
      </w:ins>
      <w:ins w:id="1102" w:author="Author">
        <w:r w:rsidRPr="001B68D6">
          <w:rPr>
            <w:b/>
            <w:rPrChange w:id="1103" w:author="Murphy, Margaret" w:date="2015-11-18T19:48:00Z">
              <w:rPr/>
            </w:rPrChange>
          </w:rPr>
          <w:t>140 (WRC</w:t>
        </w:r>
      </w:ins>
      <w:ins w:id="1104" w:author="Turnbull, Karen" w:date="2015-10-20T22:48:00Z">
        <w:r w:rsidRPr="001B68D6">
          <w:rPr>
            <w:b/>
            <w:rPrChange w:id="1105" w:author="Murphy, Margaret" w:date="2015-11-18T19:48:00Z">
              <w:rPr/>
            </w:rPrChange>
          </w:rPr>
          <w:noBreakHyphen/>
        </w:r>
      </w:ins>
      <w:ins w:id="1106" w:author="Author">
        <w:r w:rsidRPr="001B68D6">
          <w:rPr>
            <w:b/>
            <w:rPrChange w:id="1107" w:author="Murphy, Margaret" w:date="2015-11-18T19:48:00Z">
              <w:rPr/>
            </w:rPrChange>
          </w:rPr>
          <w:t>03)</w:t>
        </w:r>
        <w:r w:rsidRPr="001B68D6">
          <w:t>”,</w:t>
        </w:r>
      </w:ins>
    </w:p>
    <w:p w:rsidR="00515D89" w:rsidRPr="001B68D6" w:rsidDel="00DD1EC4" w:rsidRDefault="00515D89" w:rsidP="00515D89">
      <w:pPr>
        <w:pStyle w:val="Call"/>
        <w:rPr>
          <w:del w:id="1108" w:author="Detraz, Laurence" w:date="2015-11-10T13:13:00Z"/>
        </w:rPr>
      </w:pPr>
      <w:del w:id="1109" w:author="Detraz, Laurence" w:date="2015-11-10T13:13:00Z">
        <w:r w:rsidRPr="001B68D6" w:rsidDel="00DD1EC4">
          <w:rPr>
            <w:i w:val="0"/>
          </w:rPr>
          <w:delText>resolves to invite ITU</w:delText>
        </w:r>
        <w:r w:rsidRPr="001B68D6" w:rsidDel="00DD1EC4">
          <w:rPr>
            <w:i w:val="0"/>
          </w:rPr>
          <w:noBreakHyphen/>
          <w:delText>R</w:delText>
        </w:r>
      </w:del>
    </w:p>
    <w:p w:rsidR="00515D89" w:rsidRPr="001B68D6" w:rsidDel="00DD1EC4" w:rsidRDefault="00515D89" w:rsidP="00515D89">
      <w:pPr>
        <w:rPr>
          <w:del w:id="1110" w:author="Detraz, Laurence" w:date="2015-11-10T13:13:00Z"/>
        </w:rPr>
      </w:pPr>
      <w:del w:id="1111" w:author="Detraz, Laurence" w:date="2015-11-10T13:13:00Z">
        <w:r w:rsidRPr="001B68D6" w:rsidDel="00DD1EC4">
          <w:delText>to develop, during this ITU</w:delText>
        </w:r>
        <w:r w:rsidRPr="001B68D6" w:rsidDel="00DD1EC4">
          <w:noBreakHyphen/>
          <w:delText>R study period, criteria which would protect GSO FSS networks in the band 19.7-20.2 GHz from unacceptable interference by HEO FSS systems taking account of the combined effect of interference into downlinks of the GSO FSS networks from HEO FSS systems and other non</w:delText>
        </w:r>
        <w:r w:rsidRPr="001B68D6" w:rsidDel="00DD1EC4">
          <w:noBreakHyphen/>
          <w:delText>GSO FSS systems,</w:delText>
        </w:r>
      </w:del>
    </w:p>
    <w:p w:rsidR="00515D89" w:rsidRPr="001B68D6" w:rsidRDefault="00515D89" w:rsidP="00515D89">
      <w:pPr>
        <w:pStyle w:val="Call"/>
      </w:pPr>
      <w:ins w:id="1112" w:author="Detraz, Laurence" w:date="2015-11-10T13:13:00Z">
        <w:r w:rsidRPr="001B68D6">
          <w:t xml:space="preserve">resolves to </w:t>
        </w:r>
      </w:ins>
      <w:r w:rsidRPr="001B68D6">
        <w:t>invite</w:t>
      </w:r>
      <w:del w:id="1113" w:author="Detraz, Laurence" w:date="2015-11-10T13:14:00Z">
        <w:r w:rsidRPr="001B68D6" w:rsidDel="00DD1EC4">
          <w:delText>s</w:delText>
        </w:r>
      </w:del>
      <w:r w:rsidRPr="001B68D6">
        <w:t xml:space="preserve"> administrations</w:t>
      </w:r>
    </w:p>
    <w:p w:rsidR="00515D89" w:rsidRPr="001B68D6" w:rsidRDefault="00515D89" w:rsidP="00515D89">
      <w:r w:rsidRPr="001B68D6">
        <w:t>to consider using the relevant ITU</w:t>
      </w:r>
      <w:r w:rsidRPr="001B68D6">
        <w:noBreakHyphen/>
        <w:t>R Recommendations regarding the protection of GSO FSS satellite networks from interference by non-GSO FSS systems as a guideline for consultation between administrations, to fulfil their obligations under No. </w:t>
      </w:r>
      <w:r w:rsidRPr="001B68D6">
        <w:rPr>
          <w:rStyle w:val="Artref"/>
          <w:b/>
          <w:color w:val="000000"/>
        </w:rPr>
        <w:t>22.2</w:t>
      </w:r>
      <w:r w:rsidRPr="001B68D6">
        <w:t xml:space="preserve"> in the </w:t>
      </w:r>
      <w:r w:rsidR="00527A8E">
        <w:t xml:space="preserve">frequency </w:t>
      </w:r>
      <w:r w:rsidRPr="001B68D6">
        <w:t>band 19.7-20.2 GHz, and in the case where an administration responsible for a non-GSO FSS system requests the application of No. </w:t>
      </w:r>
      <w:r w:rsidRPr="001B68D6">
        <w:rPr>
          <w:rStyle w:val="Artref"/>
          <w:b/>
          <w:color w:val="000000"/>
        </w:rPr>
        <w:t>22.5CA</w:t>
      </w:r>
      <w:r w:rsidRPr="001B68D6">
        <w:t>,</w:t>
      </w:r>
    </w:p>
    <w:p w:rsidR="00515D89" w:rsidRPr="001B68D6" w:rsidRDefault="00515D89" w:rsidP="00515D89">
      <w:pPr>
        <w:pStyle w:val="Call"/>
      </w:pPr>
      <w:r w:rsidRPr="001B68D6">
        <w:t>instructs the Radiocommunication Bureau</w:t>
      </w:r>
    </w:p>
    <w:p w:rsidR="00515D89" w:rsidRPr="001B68D6" w:rsidRDefault="00515D89" w:rsidP="00527A8E">
      <w:r w:rsidRPr="001B68D6">
        <w:t>in cases where an administration responsible for a non-GSO FSS system indicates in its coordination request its wish to apply No. </w:t>
      </w:r>
      <w:r w:rsidRPr="001B68D6">
        <w:rPr>
          <w:rStyle w:val="Artref"/>
          <w:b/>
          <w:color w:val="000000"/>
        </w:rPr>
        <w:t>22.5CA</w:t>
      </w:r>
      <w:r w:rsidRPr="001B68D6">
        <w:t xml:space="preserve"> with respect to the epfd</w:t>
      </w:r>
      <w:r w:rsidRPr="001B68D6">
        <w:rPr>
          <w:vertAlign w:val="subscript"/>
        </w:rPr>
        <w:sym w:font="Symbol" w:char="F0AF"/>
      </w:r>
      <w:r w:rsidRPr="001B68D6">
        <w:t xml:space="preserve"> limits in Table </w:t>
      </w:r>
      <w:r w:rsidRPr="001B68D6">
        <w:rPr>
          <w:b/>
        </w:rPr>
        <w:t>22</w:t>
      </w:r>
      <w:r w:rsidRPr="001B68D6">
        <w:rPr>
          <w:b/>
        </w:rPr>
        <w:noBreakHyphen/>
        <w:t>1C</w:t>
      </w:r>
      <w:r w:rsidRPr="001B68D6">
        <w:t xml:space="preserve"> in the </w:t>
      </w:r>
      <w:r w:rsidR="00527A8E">
        <w:t xml:space="preserve">frequency </w:t>
      </w:r>
      <w:r w:rsidR="00527A8E" w:rsidRPr="001B68D6">
        <w:t xml:space="preserve">band </w:t>
      </w:r>
      <w:r w:rsidRPr="001B68D6">
        <w:t>19.7-20.2 GHz but has not yet reached the necessary agreements, to make a qualified favourable finding with respect to this provision. This provisional finding regarding compliance with epfd</w:t>
      </w:r>
      <w:r w:rsidRPr="001B68D6">
        <w:rPr>
          <w:vertAlign w:val="subscript"/>
        </w:rPr>
        <w:sym w:font="Symbol" w:char="F0AF"/>
      </w:r>
      <w:r w:rsidRPr="001B68D6">
        <w:t xml:space="preserve"> limits shall be changed to a definitive favourable finding at the notification stage, only if all explicit agreements from administrations for which epfd limits are exceeded are obtained and an indication thereof is provided to the Bureau within two years from the date of receipt of the coordination request. Otherwise, this provisional finding shall be changed to a definitive unfavourable finding.</w:t>
      </w:r>
    </w:p>
    <w:p w:rsidR="00E440F6" w:rsidRDefault="00E440F6">
      <w:pPr>
        <w:pStyle w:val="Reasons"/>
      </w:pPr>
    </w:p>
    <w:p w:rsidR="00E57B2C" w:rsidRDefault="00E57B2C">
      <w:pPr>
        <w:tabs>
          <w:tab w:val="clear" w:pos="1134"/>
          <w:tab w:val="clear" w:pos="1871"/>
          <w:tab w:val="clear" w:pos="2268"/>
        </w:tabs>
        <w:overflowPunct/>
        <w:autoSpaceDE/>
        <w:autoSpaceDN/>
        <w:adjustRightInd/>
        <w:spacing w:before="0"/>
        <w:textAlignment w:val="auto"/>
        <w:rPr>
          <w:rFonts w:hAnsi="Times New Roman Bold"/>
          <w:b/>
        </w:rPr>
      </w:pPr>
      <w:r>
        <w:br w:type="page"/>
      </w:r>
    </w:p>
    <w:p w:rsidR="00E440F6" w:rsidRDefault="00515D89">
      <w:pPr>
        <w:pStyle w:val="Proposal"/>
      </w:pPr>
      <w:r>
        <w:lastRenderedPageBreak/>
        <w:t>MOD</w:t>
      </w:r>
      <w:r>
        <w:tab/>
        <w:t>B9/347/27</w:t>
      </w:r>
      <w:r>
        <w:rPr>
          <w:vanish/>
          <w:color w:val="7F7F7F" w:themeColor="text1" w:themeTint="80"/>
          <w:vertAlign w:val="superscript"/>
        </w:rPr>
        <w:t>#32608</w:t>
      </w:r>
    </w:p>
    <w:p w:rsidR="00515D89" w:rsidRPr="00D92FDF" w:rsidRDefault="00515D89" w:rsidP="00515D89">
      <w:pPr>
        <w:pStyle w:val="ResNo"/>
      </w:pPr>
      <w:r w:rsidRPr="00D92FDF">
        <w:t xml:space="preserve">RESOLUTION </w:t>
      </w:r>
      <w:r w:rsidRPr="00D92FDF">
        <w:rPr>
          <w:rStyle w:val="href"/>
        </w:rPr>
        <w:t>154</w:t>
      </w:r>
      <w:r w:rsidRPr="00D92FDF">
        <w:t xml:space="preserve"> (</w:t>
      </w:r>
      <w:ins w:id="1114" w:author="Tsarapkina, Yulia" w:date="2015-09-28T10:36:00Z">
        <w:r w:rsidRPr="00D92FDF">
          <w:t>rev.</w:t>
        </w:r>
      </w:ins>
      <w:r w:rsidRPr="00D92FDF">
        <w:t>WRC</w:t>
      </w:r>
      <w:r w:rsidRPr="00D92FDF">
        <w:noBreakHyphen/>
      </w:r>
      <w:del w:id="1115" w:author="Tsarapkina, Yulia" w:date="2015-09-28T10:36:00Z">
        <w:r w:rsidRPr="00D92FDF" w:rsidDel="00D36D7F">
          <w:delText>12</w:delText>
        </w:r>
      </w:del>
      <w:ins w:id="1116" w:author="Tsarapkina, Yulia" w:date="2015-09-28T10:36:00Z">
        <w:r w:rsidRPr="00D92FDF">
          <w:t>15</w:t>
        </w:r>
      </w:ins>
      <w:r w:rsidRPr="00D92FDF">
        <w:t>)</w:t>
      </w:r>
    </w:p>
    <w:p w:rsidR="00515D89" w:rsidRPr="00D92FDF" w:rsidRDefault="00515D89" w:rsidP="00515D89">
      <w:pPr>
        <w:pStyle w:val="Restitle"/>
      </w:pPr>
      <w:r w:rsidRPr="00D92FDF">
        <w:t xml:space="preserve">Consideration of technical and regulatory actions in order to support existing </w:t>
      </w:r>
      <w:r w:rsidRPr="00D92FDF">
        <w:br/>
        <w:t>and future operation of fixed-satellite service earth stations within the</w:t>
      </w:r>
      <w:r w:rsidRPr="00D92FDF">
        <w:br/>
        <w:t xml:space="preserve">frequency band 3 400-4 200 MHz, as an aid to the safe operation of aircraft </w:t>
      </w:r>
      <w:r w:rsidRPr="00D92FDF">
        <w:br/>
        <w:t xml:space="preserve">and reliable distribution of meteorological information </w:t>
      </w:r>
      <w:r w:rsidRPr="00D92FDF">
        <w:br/>
        <w:t>in some countries in Region 1</w:t>
      </w:r>
    </w:p>
    <w:p w:rsidR="00515D89" w:rsidRPr="00D92FDF" w:rsidRDefault="00515D89" w:rsidP="00515D89">
      <w:pPr>
        <w:pStyle w:val="Normalaftertitle"/>
      </w:pPr>
      <w:r w:rsidRPr="00D92FDF">
        <w:t xml:space="preserve">The World Radiocommunication Conference (Geneva, </w:t>
      </w:r>
      <w:del w:id="1117" w:author="Tsarapkina, Yulia" w:date="2015-09-28T10:36:00Z">
        <w:r w:rsidRPr="00D92FDF" w:rsidDel="00D36D7F">
          <w:delText>2012</w:delText>
        </w:r>
      </w:del>
      <w:ins w:id="1118" w:author="Tsarapkina, Yulia" w:date="2015-09-28T10:36:00Z">
        <w:r w:rsidRPr="00D92FDF">
          <w:t>2015</w:t>
        </w:r>
      </w:ins>
      <w:r w:rsidRPr="00D92FDF">
        <w:t>),</w:t>
      </w:r>
    </w:p>
    <w:p w:rsidR="00515D89" w:rsidRPr="00D92FDF" w:rsidRDefault="00515D89" w:rsidP="00515D89">
      <w:pPr>
        <w:pStyle w:val="Call"/>
      </w:pPr>
      <w:r w:rsidRPr="00D92FDF">
        <w:t>considering</w:t>
      </w:r>
    </w:p>
    <w:p w:rsidR="00515D89" w:rsidRPr="00D92FDF" w:rsidRDefault="00515D89" w:rsidP="00515D89">
      <w:pPr>
        <w:rPr>
          <w:ins w:id="1119" w:author="Gimenez, Christine" w:date="2015-09-24T10:59:00Z"/>
        </w:rPr>
      </w:pPr>
      <w:ins w:id="1120" w:author="Gimenez, Christine" w:date="2015-09-24T10:59:00Z">
        <w:r w:rsidRPr="00D92FDF">
          <w:rPr>
            <w:i/>
            <w:iCs/>
          </w:rPr>
          <w:t>a)</w:t>
        </w:r>
        <w:r w:rsidRPr="00D92FDF">
          <w:tab/>
          <w:t xml:space="preserve">that the </w:t>
        </w:r>
      </w:ins>
      <w:ins w:id="1121" w:author="Putelat, Lucile" w:date="2015-11-18T21:10:00Z">
        <w:r w:rsidRPr="00D92FDF">
          <w:t xml:space="preserve">frequency </w:t>
        </w:r>
      </w:ins>
      <w:ins w:id="1122" w:author="Gimenez, Christine" w:date="2015-09-24T10:59:00Z">
        <w:r w:rsidRPr="00D92FDF">
          <w:t>band 3 400-4 200 MHz is allocated worldwide to the fixed-satellite service (FSS) in the space-to-Earth direction and to the fixed service on a primary basis;</w:t>
        </w:r>
      </w:ins>
    </w:p>
    <w:p w:rsidR="00515D89" w:rsidRPr="00D92FDF" w:rsidRDefault="00515D89" w:rsidP="00515D89">
      <w:pPr>
        <w:rPr>
          <w:ins w:id="1123" w:author="Gimenez, Christine" w:date="2015-09-24T10:59:00Z"/>
        </w:rPr>
      </w:pPr>
      <w:ins w:id="1124" w:author="Gimenez, Christine" w:date="2015-09-24T10:59:00Z">
        <w:r w:rsidRPr="00D92FDF">
          <w:rPr>
            <w:i/>
          </w:rPr>
          <w:t>b)</w:t>
        </w:r>
        <w:r w:rsidRPr="00D92FDF">
          <w:tab/>
          <w:t xml:space="preserve">that the </w:t>
        </w:r>
      </w:ins>
      <w:ins w:id="1125" w:author="Putelat, Lucile" w:date="2015-11-18T21:10:00Z">
        <w:r w:rsidRPr="00D92FDF">
          <w:t xml:space="preserve">frequency </w:t>
        </w:r>
      </w:ins>
      <w:ins w:id="1126" w:author="Gimenez, Christine" w:date="2015-09-24T10:59:00Z">
        <w:r w:rsidRPr="00D92FDF">
          <w:t xml:space="preserve">band 3 400-3 600 MHz is allocated on a primary basis to the mobile, except aeronautical mobile, service and identified for International Mobile Telecommunications (IMT) </w:t>
        </w:r>
      </w:ins>
      <w:ins w:id="1127" w:author="Per Hovstad" w:date="2015-11-09T00:22:00Z">
        <w:r w:rsidRPr="00D92FDF">
          <w:t xml:space="preserve">in Region 1 countries </w:t>
        </w:r>
      </w:ins>
      <w:ins w:id="1128" w:author="Per Hovstad" w:date="2015-11-09T00:11:00Z">
        <w:r w:rsidRPr="00D92FDF">
          <w:t>as specified in Article</w:t>
        </w:r>
        <w:r w:rsidRPr="00D92FDF">
          <w:rPr>
            <w:rStyle w:val="Artref"/>
            <w:b/>
            <w:bCs/>
          </w:rPr>
          <w:t xml:space="preserve"> </w:t>
        </w:r>
        <w:r w:rsidRPr="00D92FDF">
          <w:rPr>
            <w:rStyle w:val="Artref"/>
            <w:b/>
            <w:bCs/>
            <w:rPrChange w:id="1129" w:author="Per Hovstad" w:date="2015-11-09T00:20:00Z">
              <w:rPr/>
            </w:rPrChange>
          </w:rPr>
          <w:t>5</w:t>
        </w:r>
        <w:r w:rsidRPr="00D92FDF">
          <w:t xml:space="preserve"> of the Radio Regulations</w:t>
        </w:r>
      </w:ins>
      <w:ins w:id="1130" w:author="Gimenez, Christine" w:date="2015-09-24T10:59:00Z">
        <w:r w:rsidRPr="00D92FDF">
          <w:t>;</w:t>
        </w:r>
      </w:ins>
    </w:p>
    <w:p w:rsidR="00515D89" w:rsidRPr="00D92FDF" w:rsidRDefault="00515D89" w:rsidP="00515D89">
      <w:pPr>
        <w:rPr>
          <w:ins w:id="1131" w:author="Gimenez, Christine" w:date="2015-09-24T10:59:00Z"/>
          <w:lang w:eastAsia="zh-CN"/>
        </w:rPr>
      </w:pPr>
      <w:ins w:id="1132" w:author="Gimenez, Christine" w:date="2015-09-24T10:59:00Z">
        <w:r w:rsidRPr="00D92FDF">
          <w:rPr>
            <w:i/>
          </w:rPr>
          <w:t>c)</w:t>
        </w:r>
        <w:r w:rsidRPr="00D92FDF">
          <w:tab/>
          <w:t>that in Region 1</w:t>
        </w:r>
      </w:ins>
      <w:ins w:id="1133" w:author="Murphy, Margaret" w:date="2015-11-19T12:59:00Z">
        <w:r w:rsidR="0076570E">
          <w:t>,</w:t>
        </w:r>
      </w:ins>
      <w:ins w:id="1134" w:author="Gimenez, Christine" w:date="2015-09-24T10:59:00Z">
        <w:r w:rsidRPr="00D92FDF">
          <w:t xml:space="preserve"> the allocation to the mobile, except aeronautical mobile, service in the </w:t>
        </w:r>
      </w:ins>
      <w:ins w:id="1135" w:author="Putelat, Lucile" w:date="2015-11-18T21:11:00Z">
        <w:r w:rsidRPr="00D92FDF">
          <w:t xml:space="preserve">frequency </w:t>
        </w:r>
      </w:ins>
      <w:ins w:id="1136" w:author="Gimenez, Christine" w:date="2015-09-24T10:59:00Z">
        <w:r w:rsidRPr="00D92FDF">
          <w:t>band 3 400-3 600 MHz is subject to technical and regulatory conditions</w:t>
        </w:r>
      </w:ins>
      <w:ins w:id="1137" w:author="Ruepp, Rowena" w:date="2015-11-15T20:28:00Z">
        <w:r w:rsidRPr="00D92FDF">
          <w:t xml:space="preserve"> </w:t>
        </w:r>
      </w:ins>
      <w:ins w:id="1138" w:author="Gimenez, Christine" w:date="2015-09-24T10:59:00Z">
        <w:r w:rsidRPr="00D92FDF">
          <w:rPr>
            <w:lang w:eastAsia="zh-CN"/>
          </w:rPr>
          <w:t>aimed at ensuring compatibility with co-primary services of neighbouring countries;</w:t>
        </w:r>
      </w:ins>
    </w:p>
    <w:p w:rsidR="00515D89" w:rsidRPr="00D92FDF" w:rsidRDefault="00515D89">
      <w:pPr>
        <w:rPr>
          <w:ins w:id="1139" w:author="Gimenez, Christine" w:date="2015-09-24T10:59:00Z"/>
        </w:rPr>
        <w:pPrChange w:id="1140" w:author="Capretti, Alessandro" w:date="2014-06-19T10:40:00Z">
          <w:pPr>
            <w:pStyle w:val="Call"/>
          </w:pPr>
        </w:pPrChange>
      </w:pPr>
      <w:ins w:id="1141" w:author="Gimenez, Christine" w:date="2015-09-24T10:59:00Z">
        <w:r w:rsidRPr="00D92FDF">
          <w:rPr>
            <w:i/>
          </w:rPr>
          <w:t>d)</w:t>
        </w:r>
        <w:r w:rsidRPr="00D92FDF">
          <w:tab/>
          <w:t>that a number of developing countries</w:t>
        </w:r>
        <w:r w:rsidRPr="00D92FDF">
          <w:rPr>
            <w:iCs/>
          </w:rPr>
          <w:t xml:space="preserve"> rely, to a great extent, on FSS </w:t>
        </w:r>
        <w:r w:rsidRPr="00D92FDF">
          <w:rPr>
            <w:rFonts w:eastAsia="MS Mincho"/>
            <w:lang w:eastAsia="zh-CN"/>
          </w:rPr>
          <w:t>systems using very small aperture terminals</w:t>
        </w:r>
        <w:r w:rsidRPr="00D92FDF">
          <w:rPr>
            <w:iCs/>
          </w:rPr>
          <w:t xml:space="preserve"> (VSAT) in the </w:t>
        </w:r>
      </w:ins>
      <w:ins w:id="1142" w:author="Putelat, Lucile" w:date="2015-11-18T21:11:00Z">
        <w:r w:rsidRPr="00D92FDF">
          <w:t xml:space="preserve">frequency </w:t>
        </w:r>
      </w:ins>
      <w:ins w:id="1143" w:author="Gimenez, Christine" w:date="2015-09-24T10:59:00Z">
        <w:r w:rsidRPr="00D92FDF">
          <w:t xml:space="preserve">band 3 400-4 200 MHz </w:t>
        </w:r>
        <w:r w:rsidRPr="00D92FDF">
          <w:rPr>
            <w:iCs/>
          </w:rPr>
          <w:t xml:space="preserve">for </w:t>
        </w:r>
      </w:ins>
      <w:ins w:id="1144" w:author="Murphy, Margaret" w:date="2015-11-19T12:59:00Z">
        <w:r w:rsidR="0076570E">
          <w:rPr>
            <w:iCs/>
          </w:rPr>
          <w:t xml:space="preserve">the </w:t>
        </w:r>
      </w:ins>
      <w:ins w:id="1145" w:author="Gimenez, Christine" w:date="2015-09-24T10:59:00Z">
        <w:r w:rsidRPr="00D92FDF">
          <w:rPr>
            <w:iCs/>
          </w:rPr>
          <w:t xml:space="preserve">provision of </w:t>
        </w:r>
        <w:r w:rsidRPr="00D92FDF">
          <w:t>communications as an aid to safe operation of aircraft and reliable distribution of meteorological information;</w:t>
        </w:r>
      </w:ins>
    </w:p>
    <w:p w:rsidR="00515D89" w:rsidRPr="00D92FDF" w:rsidDel="00F1426D" w:rsidRDefault="00515D89" w:rsidP="00515D89">
      <w:pPr>
        <w:rPr>
          <w:del w:id="1146" w:author="Gimenez, Christine" w:date="2015-09-24T11:00:00Z"/>
        </w:rPr>
      </w:pPr>
      <w:del w:id="1147" w:author="Gimenez, Christine" w:date="2015-09-24T10:59:00Z">
        <w:r w:rsidRPr="00D92FDF" w:rsidDel="00F1426D">
          <w:rPr>
            <w:i/>
          </w:rPr>
          <w:delText>a</w:delText>
        </w:r>
      </w:del>
      <w:ins w:id="1148" w:author="Gimenez, Christine" w:date="2015-09-24T10:59:00Z">
        <w:r w:rsidRPr="00D92FDF">
          <w:rPr>
            <w:i/>
          </w:rPr>
          <w:t>e</w:t>
        </w:r>
      </w:ins>
      <w:r w:rsidRPr="00D92FDF">
        <w:rPr>
          <w:i/>
        </w:rPr>
        <w:t>)</w:t>
      </w:r>
      <w:r w:rsidRPr="00D92FDF">
        <w:tab/>
        <w:t>that</w:t>
      </w:r>
      <w:ins w:id="1149" w:author="Gimenez, Christine" w:date="2015-09-24T10:59:00Z">
        <w:r w:rsidRPr="00D92FDF">
          <w:t>, in some cases</w:t>
        </w:r>
      </w:ins>
      <w:ins w:id="1150" w:author="Murphy, Margaret" w:date="2015-11-19T12:59:00Z">
        <w:r w:rsidR="0076570E">
          <w:t>,</w:t>
        </w:r>
      </w:ins>
      <w:r w:rsidRPr="00D92FDF">
        <w:t xml:space="preserve"> </w:t>
      </w:r>
      <w:del w:id="1151" w:author="Gimenez, Christine" w:date="2015-09-24T11:00:00Z">
        <w:r w:rsidRPr="00D92FDF" w:rsidDel="00F1426D">
          <w:delText xml:space="preserve">remote and rural areas often still lack a terrestrial communication infrastructure that meets the evolving requirements of modern civil aviation; </w:delText>
        </w:r>
      </w:del>
    </w:p>
    <w:p w:rsidR="00515D89" w:rsidRPr="00D92FDF" w:rsidDel="00F1426D" w:rsidRDefault="00515D89" w:rsidP="00515D89">
      <w:pPr>
        <w:rPr>
          <w:del w:id="1152" w:author="Gimenez, Christine" w:date="2015-09-24T11:00:00Z"/>
        </w:rPr>
      </w:pPr>
      <w:del w:id="1153" w:author="Gimenez, Christine" w:date="2015-09-24T11:00:00Z">
        <w:r w:rsidRPr="00D92FDF" w:rsidDel="00F1426D">
          <w:rPr>
            <w:i/>
          </w:rPr>
          <w:delText>b)</w:delText>
        </w:r>
        <w:r w:rsidRPr="00D92FDF" w:rsidDel="00F1426D">
          <w:tab/>
          <w:delText xml:space="preserve">that the cost of providing and maintaining such an infrastructure could be expensive, particularly in remote regions; </w:delText>
        </w:r>
      </w:del>
    </w:p>
    <w:p w:rsidR="00515D89" w:rsidRPr="00D92FDF" w:rsidRDefault="00515D89" w:rsidP="00515D89">
      <w:del w:id="1154" w:author="Gimenez, Christine" w:date="2015-09-24T11:00:00Z">
        <w:r w:rsidRPr="00D92FDF" w:rsidDel="00F1426D">
          <w:rPr>
            <w:i/>
          </w:rPr>
          <w:delText>c)</w:delText>
        </w:r>
        <w:r w:rsidRPr="00D92FDF" w:rsidDel="00F1426D">
          <w:tab/>
        </w:r>
      </w:del>
      <w:r w:rsidRPr="00D92FDF">
        <w:t xml:space="preserve">where an adequate terrestrial communication infrastructure is not available, </w:t>
      </w:r>
      <w:del w:id="1155" w:author="Gimenez, Christine" w:date="2015-09-24T11:00:00Z">
        <w:r w:rsidRPr="00D92FDF" w:rsidDel="00F1426D">
          <w:delText xml:space="preserve">fixed-satellite service (FSS) earth stations </w:delText>
        </w:r>
      </w:del>
      <w:ins w:id="1156" w:author="Gimenez, Christine" w:date="2015-09-24T11:00:00Z">
        <w:r w:rsidRPr="00D92FDF">
          <w:t xml:space="preserve">VSAT networks referred to in </w:t>
        </w:r>
        <w:r w:rsidRPr="00D92FDF">
          <w:rPr>
            <w:i/>
            <w:iCs/>
          </w:rPr>
          <w:t>considering</w:t>
        </w:r>
        <w:r w:rsidRPr="00D92FDF">
          <w:t> </w:t>
        </w:r>
        <w:r w:rsidRPr="00D92FDF">
          <w:rPr>
            <w:i/>
            <w:iCs/>
          </w:rPr>
          <w:t>d)</w:t>
        </w:r>
        <w:r w:rsidRPr="00D92FDF">
          <w:t xml:space="preserve"> above </w:t>
        </w:r>
      </w:ins>
      <w:r w:rsidRPr="00D92FDF">
        <w:t>are the only viable option to augment the communication infrastructure in order to satisfy the overall communications infrastructure requirements of the International Civil Aviation Organization (ICAO) and to ensure distribution of meteorological information under the auspices of the World Meteorological Organization (WMO);</w:t>
      </w:r>
    </w:p>
    <w:p w:rsidR="00E57B2C" w:rsidRDefault="00E57B2C">
      <w:pPr>
        <w:tabs>
          <w:tab w:val="clear" w:pos="1134"/>
          <w:tab w:val="clear" w:pos="1871"/>
          <w:tab w:val="clear" w:pos="2268"/>
        </w:tabs>
        <w:overflowPunct/>
        <w:autoSpaceDE/>
        <w:autoSpaceDN/>
        <w:adjustRightInd/>
        <w:spacing w:before="0"/>
        <w:textAlignment w:val="auto"/>
        <w:rPr>
          <w:i/>
          <w:iCs/>
          <w:lang w:eastAsia="zh-CN"/>
        </w:rPr>
      </w:pPr>
      <w:r>
        <w:rPr>
          <w:i/>
          <w:iCs/>
          <w:lang w:eastAsia="zh-CN"/>
        </w:rPr>
        <w:br w:type="page"/>
      </w:r>
    </w:p>
    <w:p w:rsidR="00515D89" w:rsidRPr="00D92FDF" w:rsidRDefault="00515D89" w:rsidP="00515D89">
      <w:pPr>
        <w:rPr>
          <w:ins w:id="1157" w:author="Gimenez, Christine" w:date="2015-09-24T11:01:00Z"/>
          <w:lang w:eastAsia="zh-CN"/>
        </w:rPr>
      </w:pPr>
      <w:ins w:id="1158" w:author="Gimenez, Christine" w:date="2015-09-24T11:01:00Z">
        <w:r w:rsidRPr="00D92FDF">
          <w:rPr>
            <w:i/>
            <w:iCs/>
            <w:lang w:eastAsia="zh-CN"/>
          </w:rPr>
          <w:lastRenderedPageBreak/>
          <w:t>f</w:t>
        </w:r>
        <w:r w:rsidRPr="00D92FDF">
          <w:rPr>
            <w:i/>
            <w:iCs/>
            <w:lang w:eastAsia="zh-CN"/>
            <w:rPrChange w:id="1159" w:author="Capretti, Alessandro" w:date="2014-06-19T09:47:00Z">
              <w:rPr>
                <w:lang w:eastAsia="zh-CN"/>
              </w:rPr>
            </w:rPrChange>
          </w:rPr>
          <w:t>)</w:t>
        </w:r>
        <w:r w:rsidRPr="00D92FDF">
          <w:rPr>
            <w:lang w:eastAsia="zh-CN"/>
          </w:rPr>
          <w:tab/>
          <w:t xml:space="preserve">that the relevant </w:t>
        </w:r>
      </w:ins>
      <w:ins w:id="1160" w:author="Murphy, Margaret" w:date="2015-11-19T13:00:00Z">
        <w:r w:rsidR="0076570E">
          <w:rPr>
            <w:lang w:eastAsia="zh-CN"/>
          </w:rPr>
          <w:t>ITU Radiocommunication Sector (</w:t>
        </w:r>
      </w:ins>
      <w:ins w:id="1161" w:author="Gimenez, Christine" w:date="2015-09-24T11:01:00Z">
        <w:r w:rsidRPr="00D92FDF">
          <w:rPr>
            <w:lang w:eastAsia="zh-CN"/>
          </w:rPr>
          <w:t>ITU</w:t>
        </w:r>
        <w:r w:rsidRPr="00D92FDF">
          <w:rPr>
            <w:lang w:eastAsia="zh-CN"/>
          </w:rPr>
          <w:noBreakHyphen/>
          <w:t>R</w:t>
        </w:r>
      </w:ins>
      <w:ins w:id="1162" w:author="Murphy, Margaret" w:date="2015-11-19T13:00:00Z">
        <w:r w:rsidR="0076570E">
          <w:rPr>
            <w:lang w:eastAsia="zh-CN"/>
          </w:rPr>
          <w:t>)</w:t>
        </w:r>
      </w:ins>
      <w:ins w:id="1163" w:author="Gimenez, Christine" w:date="2015-09-24T11:01:00Z">
        <w:r w:rsidRPr="00D92FDF">
          <w:rPr>
            <w:lang w:eastAsia="zh-CN"/>
          </w:rPr>
          <w:t xml:space="preserve"> studies showed</w:t>
        </w:r>
        <w:r w:rsidRPr="00D92FDF">
          <w:rPr>
            <w:b/>
          </w:rPr>
          <w:t xml:space="preserve"> </w:t>
        </w:r>
        <w:r w:rsidRPr="00D92FDF">
          <w:t xml:space="preserve">a potential for interference from fixed wireless access and IMT stations into FSS </w:t>
        </w:r>
        <w:r w:rsidRPr="00D92FDF">
          <w:rPr>
            <w:lang w:eastAsia="zh-CN"/>
          </w:rPr>
          <w:t>receiving</w:t>
        </w:r>
        <w:r w:rsidRPr="00D92FDF">
          <w:t xml:space="preserve"> earth stations at distances from </w:t>
        </w:r>
        <w:r w:rsidRPr="00D92FDF">
          <w:rPr>
            <w:lang w:eastAsia="zh-CN"/>
          </w:rPr>
          <w:t>less than one kilometre</w:t>
        </w:r>
        <w:r w:rsidRPr="00D92FDF">
          <w:t xml:space="preserve"> up to hundreds</w:t>
        </w:r>
        <w:r w:rsidRPr="00D92FDF">
          <w:rPr>
            <w:lang w:eastAsia="zh-CN"/>
          </w:rPr>
          <w:t xml:space="preserve"> of kilometres, depending on the parameters and deployment of stations of these services;</w:t>
        </w:r>
      </w:ins>
    </w:p>
    <w:p w:rsidR="00515D89" w:rsidRPr="00D92FDF" w:rsidRDefault="00515D89" w:rsidP="00515D89">
      <w:pPr>
        <w:rPr>
          <w:ins w:id="1164" w:author="Gimenez, Christine" w:date="2015-09-24T11:01:00Z"/>
        </w:rPr>
      </w:pPr>
      <w:ins w:id="1165" w:author="Gimenez, Christine" w:date="2015-09-24T11:01:00Z">
        <w:r w:rsidRPr="00D92FDF">
          <w:rPr>
            <w:i/>
            <w:iCs/>
          </w:rPr>
          <w:t>g)</w:t>
        </w:r>
        <w:r w:rsidRPr="00D92FDF">
          <w:rPr>
            <w:i/>
            <w:iCs/>
          </w:rPr>
          <w:tab/>
        </w:r>
        <w:r w:rsidRPr="00D92FDF">
          <w:t>that WRC</w:t>
        </w:r>
        <w:r w:rsidRPr="00D92FDF">
          <w:rPr>
            <w:lang w:eastAsia="zh-CN"/>
          </w:rPr>
          <w:noBreakHyphen/>
        </w:r>
        <w:r w:rsidRPr="00D92FDF">
          <w:t xml:space="preserve">12, taking into account the studies mentioned in </w:t>
        </w:r>
        <w:r w:rsidRPr="00D92FDF">
          <w:rPr>
            <w:i/>
            <w:rPrChange w:id="1166" w:author="PH" w:date="2015-03-25T14:52:00Z">
              <w:rPr/>
            </w:rPrChange>
          </w:rPr>
          <w:t>considering</w:t>
        </w:r>
        <w:r w:rsidRPr="00D92FDF">
          <w:rPr>
            <w:i/>
          </w:rPr>
          <w:t> </w:t>
        </w:r>
        <w:r w:rsidRPr="00D92FDF">
          <w:rPr>
            <w:i/>
            <w:rPrChange w:id="1167" w:author="PH" w:date="2015-03-25T14:52:00Z">
              <w:rPr/>
            </w:rPrChange>
          </w:rPr>
          <w:t>f)</w:t>
        </w:r>
        <w:r w:rsidRPr="00D92FDF">
          <w:t xml:space="preserve"> above, decided to study technical and regulatory measures to support the FSS earth stations referred to in </w:t>
        </w:r>
        <w:r w:rsidRPr="00D92FDF">
          <w:rPr>
            <w:i/>
            <w:iCs/>
          </w:rPr>
          <w:t>considering e)</w:t>
        </w:r>
        <w:r w:rsidRPr="00D92FDF">
          <w:t xml:space="preserve"> above</w:t>
        </w:r>
        <w:r w:rsidRPr="00D92FDF">
          <w:rPr>
            <w:iCs/>
          </w:rPr>
          <w:t>,</w:t>
        </w:r>
      </w:ins>
    </w:p>
    <w:p w:rsidR="00515D89" w:rsidRPr="00D92FDF" w:rsidDel="00BF267F" w:rsidRDefault="00515D89" w:rsidP="00515D89">
      <w:pPr>
        <w:rPr>
          <w:del w:id="1168" w:author="Tsarapkina, Yulia" w:date="2015-09-28T10:45:00Z"/>
        </w:rPr>
      </w:pPr>
      <w:del w:id="1169" w:author="Gimenez, Christine" w:date="2015-09-24T11:01:00Z">
        <w:r w:rsidRPr="00D92FDF" w:rsidDel="00F1426D">
          <w:rPr>
            <w:i/>
          </w:rPr>
          <w:delText>d)</w:delText>
        </w:r>
        <w:r w:rsidRPr="00D92FDF" w:rsidDel="00F1426D">
          <w:tab/>
          <w:delText>that the use of FSS earth stations deployed in some countries in Region 1 for aeronautical communications has the potential to significantly enhance communications between air traffic control centres as well as with remote aeronautical stations,</w:delText>
        </w:r>
      </w:del>
    </w:p>
    <w:p w:rsidR="00515D89" w:rsidRPr="00D92FDF" w:rsidRDefault="00515D89" w:rsidP="00515D89">
      <w:pPr>
        <w:pStyle w:val="Call"/>
      </w:pPr>
      <w:r w:rsidRPr="00D92FDF">
        <w:t>noting</w:t>
      </w:r>
    </w:p>
    <w:p w:rsidR="00515D89" w:rsidRPr="00D92FDF" w:rsidDel="00D36D7F" w:rsidRDefault="00515D89" w:rsidP="00515D89">
      <w:pPr>
        <w:rPr>
          <w:del w:id="1170" w:author="Tsarapkina, Yulia" w:date="2015-09-28T10:40:00Z"/>
        </w:rPr>
      </w:pPr>
      <w:del w:id="1171" w:author="Tsarapkina, Yulia" w:date="2015-09-28T10:40:00Z">
        <w:r w:rsidRPr="00D92FDF" w:rsidDel="00D36D7F">
          <w:rPr>
            <w:i/>
          </w:rPr>
          <w:delText>a)</w:delText>
        </w:r>
        <w:r w:rsidRPr="00D92FDF" w:rsidDel="00D36D7F">
          <w:tab/>
          <w:delText xml:space="preserve">that the FSS is not a safety service; </w:delText>
        </w:r>
      </w:del>
    </w:p>
    <w:p w:rsidR="00515D89" w:rsidRPr="00D92FDF" w:rsidDel="00D36D7F" w:rsidRDefault="00515D89" w:rsidP="00515D89">
      <w:pPr>
        <w:rPr>
          <w:del w:id="1172" w:author="Tsarapkina, Yulia" w:date="2015-09-28T10:40:00Z"/>
        </w:rPr>
      </w:pPr>
      <w:del w:id="1173" w:author="Tsarapkina, Yulia" w:date="2015-09-28T10:40:00Z">
        <w:r w:rsidRPr="00D92FDF" w:rsidDel="00D36D7F">
          <w:rPr>
            <w:i/>
          </w:rPr>
          <w:delText>b)</w:delText>
        </w:r>
        <w:r w:rsidRPr="00D92FDF" w:rsidDel="00D36D7F">
          <w:tab/>
          <w:delText>that, by its Resolution </w:delText>
        </w:r>
        <w:r w:rsidRPr="00D92FDF" w:rsidDel="00D36D7F">
          <w:rPr>
            <w:b/>
            <w:bCs/>
          </w:rPr>
          <w:delText>20 (Rev.WRC</w:delText>
        </w:r>
        <w:r w:rsidRPr="00D92FDF" w:rsidDel="00D36D7F">
          <w:rPr>
            <w:b/>
            <w:bCs/>
          </w:rPr>
          <w:noBreakHyphen/>
          <w:delText>03)</w:delText>
        </w:r>
        <w:r w:rsidRPr="00D92FDF" w:rsidDel="00D36D7F">
          <w:delText>, WRC resolved to instruct the Secretary-General “to encourage ICAO to continue its assistance to developing countries which are endeavouring to improve their aeronautical telecommunications ...”;</w:delText>
        </w:r>
      </w:del>
    </w:p>
    <w:p w:rsidR="00515D89" w:rsidRPr="00D92FDF" w:rsidDel="00D36D7F" w:rsidRDefault="00515D89" w:rsidP="00515D89">
      <w:pPr>
        <w:rPr>
          <w:del w:id="1174" w:author="Tsarapkina, Yulia" w:date="2015-09-28T10:40:00Z"/>
        </w:rPr>
      </w:pPr>
      <w:del w:id="1175" w:author="Tsarapkina, Yulia" w:date="2015-09-28T10:40:00Z">
        <w:r w:rsidRPr="00D92FDF" w:rsidDel="00D36D7F">
          <w:rPr>
            <w:i/>
            <w:iCs/>
          </w:rPr>
          <w:delText>c)</w:delText>
        </w:r>
        <w:r w:rsidRPr="00D92FDF" w:rsidDel="00D36D7F">
          <w:tab/>
          <w:delText>Recommendation ITU</w:delText>
        </w:r>
        <w:r w:rsidRPr="00D92FDF" w:rsidDel="00D36D7F">
          <w:noBreakHyphen/>
          <w:delText>R SF.1486 on sharing methodology between fixed wireless access systems in the fixed service (FS) and very small aperture terminals (VSATs) in the FSS in the 3 400-3 700 MHz band;</w:delText>
        </w:r>
      </w:del>
    </w:p>
    <w:p w:rsidR="00515D89" w:rsidRPr="00D92FDF" w:rsidDel="00D36D7F" w:rsidRDefault="00515D89" w:rsidP="00515D89">
      <w:pPr>
        <w:rPr>
          <w:del w:id="1176" w:author="Tsarapkina, Yulia" w:date="2015-09-28T10:40:00Z"/>
        </w:rPr>
      </w:pPr>
      <w:del w:id="1177" w:author="Tsarapkina, Yulia" w:date="2015-09-28T10:40:00Z">
        <w:r w:rsidRPr="00D92FDF" w:rsidDel="00D36D7F">
          <w:rPr>
            <w:i/>
            <w:iCs/>
          </w:rPr>
          <w:delText>d)</w:delText>
        </w:r>
        <w:r w:rsidRPr="00D92FDF" w:rsidDel="00D36D7F">
          <w:tab/>
          <w:delText>Report ITU</w:delText>
        </w:r>
        <w:r w:rsidRPr="00D92FDF" w:rsidDel="00D36D7F">
          <w:noBreakHyphen/>
          <w:delText>R S.2199 on studies on compatibility of broadband wireless access systems and FSS networks in the 3 400-4 200 MHz band;</w:delText>
        </w:r>
      </w:del>
    </w:p>
    <w:p w:rsidR="00515D89" w:rsidRPr="00D92FDF" w:rsidDel="00D36D7F" w:rsidRDefault="00515D89" w:rsidP="00515D89">
      <w:pPr>
        <w:rPr>
          <w:del w:id="1178" w:author="Tsarapkina, Yulia" w:date="2015-09-28T10:40:00Z"/>
          <w:b/>
        </w:rPr>
      </w:pPr>
      <w:del w:id="1179" w:author="Tsarapkina, Yulia" w:date="2015-09-28T10:40:00Z">
        <w:r w:rsidRPr="00D92FDF" w:rsidDel="00D36D7F">
          <w:rPr>
            <w:i/>
            <w:iCs/>
          </w:rPr>
          <w:delText>e)</w:delText>
        </w:r>
        <w:r w:rsidRPr="00D92FDF" w:rsidDel="00D36D7F">
          <w:tab/>
          <w:delText>Report ITU</w:delText>
        </w:r>
        <w:r w:rsidRPr="00D92FDF" w:rsidDel="00D36D7F">
          <w:noBreakHyphen/>
          <w:delText>R M.2109 on sharing studies between International Mobile Telecommunications-Advanced (IMT</w:delText>
        </w:r>
        <w:r w:rsidRPr="00D92FDF" w:rsidDel="00D36D7F">
          <w:noBreakHyphen/>
          <w:delText>Advanced) systems and geostationary-satellite networks in the fixed-satellite service in the 3 400-4 200 MHz and 4 500-4 800 MHz frequency bands,</w:delText>
        </w:r>
      </w:del>
    </w:p>
    <w:p w:rsidR="00515D89" w:rsidRPr="00D92FDF" w:rsidRDefault="00515D89" w:rsidP="0076570E">
      <w:pPr>
        <w:rPr>
          <w:ins w:id="1180" w:author="Tsarapkina, Yulia" w:date="2015-09-28T10:40:00Z"/>
        </w:rPr>
      </w:pPr>
      <w:ins w:id="1181" w:author="Tsarapkina, Yulia" w:date="2015-09-28T10:40:00Z">
        <w:r w:rsidRPr="00D92FDF">
          <w:rPr>
            <w:i/>
          </w:rPr>
          <w:t>a)</w:t>
        </w:r>
        <w:r w:rsidRPr="00D92FDF">
          <w:tab/>
          <w:t>that</w:t>
        </w:r>
        <w:r w:rsidRPr="00D92FDF">
          <w:rPr>
            <w:iCs/>
          </w:rPr>
          <w:t>,</w:t>
        </w:r>
        <w:r w:rsidRPr="00D92FDF">
          <w:t xml:space="preserve"> by the date of </w:t>
        </w:r>
      </w:ins>
      <w:ins w:id="1182" w:author="Murphy, Margaret" w:date="2015-11-19T13:00:00Z">
        <w:r w:rsidR="0076570E">
          <w:t>this conference</w:t>
        </w:r>
      </w:ins>
      <w:ins w:id="1183" w:author="Tsarapkina, Yulia" w:date="2015-09-28T10:40:00Z">
        <w:r w:rsidRPr="00D92FDF">
          <w:rPr>
            <w:iCs/>
          </w:rPr>
          <w:t>,</w:t>
        </w:r>
        <w:r w:rsidRPr="00D92FDF">
          <w:t xml:space="preserve"> several cases of harmful interference to the FSS VSATs used for aeronautical safety communications from </w:t>
        </w:r>
        <w:r w:rsidRPr="00D92FDF">
          <w:rPr>
            <w:bCs/>
          </w:rPr>
          <w:t xml:space="preserve">fixed wireless access or </w:t>
        </w:r>
        <w:r w:rsidRPr="00D92FDF">
          <w:t>IMT stations were reported;</w:t>
        </w:r>
      </w:ins>
    </w:p>
    <w:p w:rsidR="00515D89" w:rsidRPr="00D92FDF" w:rsidRDefault="00515D89" w:rsidP="00515D89">
      <w:ins w:id="1184" w:author="Tsarapkina, Yulia" w:date="2015-09-28T10:40:00Z">
        <w:r w:rsidRPr="00D92FDF">
          <w:rPr>
            <w:i/>
            <w:iCs/>
          </w:rPr>
          <w:t>b)</w:t>
        </w:r>
      </w:ins>
      <w:ins w:id="1185" w:author="Nelson Malaguti" w:date="2015-11-15T12:17:00Z">
        <w:r w:rsidRPr="00D92FDF">
          <w:rPr>
            <w:i/>
            <w:iCs/>
          </w:rPr>
          <w:tab/>
        </w:r>
      </w:ins>
      <w:ins w:id="1186" w:author="Per Hovstad" w:date="2015-11-11T16:14:00Z">
        <w:r w:rsidRPr="00D92FDF">
          <w:t xml:space="preserve">that these reported cases of interference indicated difficulties that some administrations have </w:t>
        </w:r>
      </w:ins>
      <w:ins w:id="1187" w:author="Putelat, Lucile" w:date="2015-11-18T21:12:00Z">
        <w:r w:rsidRPr="00D92FDF">
          <w:t xml:space="preserve">encountered </w:t>
        </w:r>
      </w:ins>
      <w:ins w:id="1188" w:author="Per Hovstad" w:date="2015-11-11T16:14:00Z">
        <w:r w:rsidRPr="00D92FDF">
          <w:t xml:space="preserve">in the coordination of frequencies between the fixed wireless access or IMT systems and </w:t>
        </w:r>
        <w:r w:rsidRPr="00D92FDF">
          <w:rPr>
            <w:rPrChange w:id="1189" w:author="Francois Xavier, SALAMBANGA" w:date="2015-11-10T22:07:00Z">
              <w:rPr>
                <w:bCs/>
              </w:rPr>
            </w:rPrChange>
          </w:rPr>
          <w:t>frequenc</w:t>
        </w:r>
      </w:ins>
      <w:ins w:id="1190" w:author="Malaguti, Nelson" w:date="2015-11-13T15:44:00Z">
        <w:r w:rsidRPr="00D92FDF">
          <w:t>y</w:t>
        </w:r>
      </w:ins>
      <w:ins w:id="1191" w:author="Per Hovstad" w:date="2015-11-11T16:14:00Z">
        <w:r w:rsidRPr="00D92FDF">
          <w:rPr>
            <w:rPrChange w:id="1192" w:author="Francois Xavier, SALAMBANGA" w:date="2015-11-10T22:07:00Z">
              <w:rPr>
                <w:bCs/>
              </w:rPr>
            </w:rPrChange>
          </w:rPr>
          <w:t xml:space="preserve"> assignments for VSATs used for aeronautical and meteorological purposes</w:t>
        </w:r>
        <w:r w:rsidRPr="00D92FDF">
          <w:t>;</w:t>
        </w:r>
      </w:ins>
    </w:p>
    <w:p w:rsidR="00515D89" w:rsidRPr="00D92FDF" w:rsidRDefault="00515D89" w:rsidP="00515D89">
      <w:pPr>
        <w:rPr>
          <w:ins w:id="1193" w:author="Tsarapkina, Yulia" w:date="2015-09-28T10:40:00Z"/>
        </w:rPr>
      </w:pPr>
      <w:ins w:id="1194" w:author="Tsarapkina, Yulia" w:date="2015-09-28T10:40:00Z">
        <w:r w:rsidRPr="00D92FDF">
          <w:rPr>
            <w:i/>
            <w:iCs/>
            <w:color w:val="000000"/>
          </w:rPr>
          <w:t>c)</w:t>
        </w:r>
        <w:r w:rsidRPr="00D92FDF">
          <w:rPr>
            <w:i/>
            <w:iCs/>
            <w:color w:val="000000"/>
          </w:rPr>
          <w:tab/>
        </w:r>
        <w:r w:rsidRPr="00D92FDF">
          <w:t>that</w:t>
        </w:r>
        <w:r w:rsidRPr="00D92FDF">
          <w:rPr>
            <w:iCs/>
          </w:rPr>
          <w:t>,</w:t>
        </w:r>
        <w:r w:rsidRPr="00D92FDF">
          <w:t xml:space="preserve"> in many countries</w:t>
        </w:r>
        <w:r w:rsidRPr="00D92FDF">
          <w:rPr>
            <w:iCs/>
          </w:rPr>
          <w:t>,</w:t>
        </w:r>
        <w:r w:rsidRPr="00D92FDF">
          <w:t xml:space="preserve"> FSS VSAT earth stations are not subject to individual licensing and not registered as specific stations in </w:t>
        </w:r>
      </w:ins>
      <w:ins w:id="1195" w:author="Putelat, Lucile" w:date="2015-11-18T21:13:00Z">
        <w:r w:rsidRPr="00D92FDF">
          <w:t xml:space="preserve">their </w:t>
        </w:r>
      </w:ins>
      <w:ins w:id="1196" w:author="Tsarapkina, Yulia" w:date="2015-09-28T10:40:00Z">
        <w:r w:rsidRPr="00D92FDF">
          <w:t xml:space="preserve">national frequency databases and in the ITU Master International Frequency Register (MIFR) due to </w:t>
        </w:r>
      </w:ins>
      <w:ins w:id="1197" w:author="Murphy, Margaret" w:date="2015-11-19T13:00:00Z">
        <w:r w:rsidR="0076570E">
          <w:t xml:space="preserve">the </w:t>
        </w:r>
      </w:ins>
      <w:ins w:id="1198" w:author="Tsarapkina, Yulia" w:date="2015-09-28T10:40:00Z">
        <w:r w:rsidRPr="00D92FDF">
          <w:t>considerable administrative work</w:t>
        </w:r>
      </w:ins>
      <w:ins w:id="1199" w:author="Murphy, Margaret" w:date="2015-11-19T13:00:00Z">
        <w:r w:rsidR="0076570E">
          <w:t xml:space="preserve"> involved</w:t>
        </w:r>
      </w:ins>
      <w:ins w:id="1200" w:author="Tsarapkina, Yulia" w:date="2015-09-28T10:40:00Z">
        <w:r w:rsidRPr="00D92FDF">
          <w:t>;</w:t>
        </w:r>
      </w:ins>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D92FDF" w:rsidRDefault="00515D89" w:rsidP="0076570E">
      <w:pPr>
        <w:rPr>
          <w:ins w:id="1201" w:author="Tsarapkina, Yulia" w:date="2015-09-28T10:40:00Z"/>
        </w:rPr>
      </w:pPr>
      <w:ins w:id="1202" w:author="Tsarapkina, Yulia" w:date="2015-09-28T10:40:00Z">
        <w:r w:rsidRPr="00D92FDF">
          <w:rPr>
            <w:i/>
            <w:iCs/>
          </w:rPr>
          <w:lastRenderedPageBreak/>
          <w:t>d)</w:t>
        </w:r>
        <w:r w:rsidRPr="00D92FDF">
          <w:tab/>
          <w:t>that knowledge of the location and operational frequencies of VSAT stations used for communications</w:t>
        </w:r>
      </w:ins>
      <w:ins w:id="1203" w:author="Putelat, Lucile" w:date="2015-11-18T21:14:00Z">
        <w:r w:rsidRPr="00D92FDF">
          <w:t xml:space="preserve"> as an </w:t>
        </w:r>
      </w:ins>
      <w:ins w:id="1204" w:author="Tsarapkina, Yulia" w:date="2015-09-28T10:40:00Z">
        <w:r w:rsidRPr="00D92FDF">
          <w:t xml:space="preserve">aid </w:t>
        </w:r>
      </w:ins>
      <w:ins w:id="1205" w:author="Putelat, Lucile" w:date="2015-11-18T21:15:00Z">
        <w:r w:rsidRPr="00D92FDF">
          <w:t xml:space="preserve">to </w:t>
        </w:r>
      </w:ins>
      <w:ins w:id="1206" w:author="Tsarapkina, Yulia" w:date="2015-09-28T10:40:00Z">
        <w:r w:rsidRPr="00D92FDF">
          <w:t xml:space="preserve">the safe operation of aircraft and/or distribution of meteorological information is critically important for ensuring compatibility with applications of other services, </w:t>
        </w:r>
      </w:ins>
    </w:p>
    <w:p w:rsidR="00515D89" w:rsidRPr="00D92FDF" w:rsidRDefault="00515D89" w:rsidP="00515D89">
      <w:pPr>
        <w:pStyle w:val="Call"/>
        <w:rPr>
          <w:ins w:id="1207" w:author="Gimenez, Christine" w:date="2015-09-24T11:02:00Z"/>
        </w:rPr>
      </w:pPr>
      <w:ins w:id="1208" w:author="Gimenez, Christine" w:date="2015-09-24T11:02:00Z">
        <w:r w:rsidRPr="00D92FDF">
          <w:t>recognizing</w:t>
        </w:r>
      </w:ins>
    </w:p>
    <w:p w:rsidR="00515D89" w:rsidRPr="00D92FDF" w:rsidRDefault="00515D89" w:rsidP="0076570E">
      <w:pPr>
        <w:rPr>
          <w:ins w:id="1209" w:author="Gimenez, Christine" w:date="2015-09-24T11:02:00Z"/>
        </w:rPr>
      </w:pPr>
      <w:ins w:id="1210" w:author="Gimenez, Christine" w:date="2015-09-24T11:02:00Z">
        <w:r w:rsidRPr="00D92FDF">
          <w:rPr>
            <w:i/>
            <w:iCs/>
          </w:rPr>
          <w:t>a)</w:t>
        </w:r>
        <w:r w:rsidRPr="00D92FDF">
          <w:tab/>
          <w:t>that ITU</w:t>
        </w:r>
        <w:r w:rsidRPr="00D92FDF">
          <w:rPr>
            <w:lang w:eastAsia="zh-CN"/>
          </w:rPr>
          <w:noBreakHyphen/>
        </w:r>
        <w:r w:rsidRPr="00D92FDF">
          <w:t xml:space="preserve">R conducted comprehensive studies of compatibility between FSS on the one hand and fixed wireless access systems and IMT applications on the other hand in the </w:t>
        </w:r>
      </w:ins>
      <w:ins w:id="1211" w:author="Putelat, Lucile" w:date="2015-11-18T21:15:00Z">
        <w:r w:rsidRPr="00D92FDF">
          <w:t xml:space="preserve">frequency </w:t>
        </w:r>
      </w:ins>
      <w:ins w:id="1212" w:author="Gimenez, Christine" w:date="2015-09-24T11:02:00Z">
        <w:r w:rsidRPr="00D92FDF">
          <w:t>band 3 400-4 200 MHz</w:t>
        </w:r>
        <w:r w:rsidRPr="00D92FDF">
          <w:rPr>
            <w:iCs/>
          </w:rPr>
          <w:t>,</w:t>
        </w:r>
        <w:r w:rsidRPr="00D92FDF">
          <w:t xml:space="preserve"> and summarized the results of the studies in Recommendation ITU</w:t>
        </w:r>
        <w:r w:rsidRPr="00D92FDF">
          <w:noBreakHyphen/>
          <w:t>R SF.1486 as well as Reports ITU</w:t>
        </w:r>
        <w:r w:rsidRPr="00D92FDF">
          <w:noBreakHyphen/>
          <w:t>R S.2199, ITU</w:t>
        </w:r>
        <w:r w:rsidRPr="00D92FDF">
          <w:noBreakHyphen/>
          <w:t>R M.2109 and ITU</w:t>
        </w:r>
        <w:r w:rsidRPr="00D92FDF">
          <w:rPr>
            <w:lang w:eastAsia="zh-CN"/>
          </w:rPr>
          <w:noBreakHyphen/>
        </w:r>
        <w:r w:rsidRPr="00D92FDF">
          <w:t>R </w:t>
        </w:r>
      </w:ins>
      <w:ins w:id="1213" w:author="Gimenez, Christine" w:date="2015-09-24T11:03:00Z">
        <w:r w:rsidRPr="00D92FDF">
          <w:t>S.2368</w:t>
        </w:r>
      </w:ins>
      <w:ins w:id="1214" w:author="Gimenez, Christine" w:date="2015-09-24T11:02:00Z">
        <w:r w:rsidRPr="00D92FDF">
          <w:t>;</w:t>
        </w:r>
      </w:ins>
    </w:p>
    <w:p w:rsidR="00515D89" w:rsidRPr="00D92FDF" w:rsidRDefault="00515D89" w:rsidP="00515D89">
      <w:pPr>
        <w:rPr>
          <w:ins w:id="1215" w:author="Gimenez, Christine" w:date="2015-09-24T11:03:00Z"/>
        </w:rPr>
      </w:pPr>
      <w:ins w:id="1216" w:author="Gimenez, Christine" w:date="2015-09-24T11:03:00Z">
        <w:r w:rsidRPr="00D92FDF">
          <w:rPr>
            <w:i/>
            <w:iCs/>
          </w:rPr>
          <w:t>b)</w:t>
        </w:r>
        <w:r w:rsidRPr="00D92FDF">
          <w:tab/>
          <w:t xml:space="preserve">that the Recommendation and Reports identified in </w:t>
        </w:r>
        <w:r w:rsidRPr="00D92FDF">
          <w:rPr>
            <w:i/>
          </w:rPr>
          <w:t>recognizing a)</w:t>
        </w:r>
        <w:r w:rsidRPr="00D92FDF">
          <w:t xml:space="preserve"> offer a set of mitigation techniques that could be employed for international coordination and at a national level and to facilitate coexistence of FSS, fixed service and mobile service systems;</w:t>
        </w:r>
      </w:ins>
    </w:p>
    <w:p w:rsidR="00515D89" w:rsidRPr="00D92FDF" w:rsidRDefault="00515D89" w:rsidP="00515D89">
      <w:pPr>
        <w:rPr>
          <w:ins w:id="1217" w:author="Gimenez, Christine" w:date="2015-09-24T11:03:00Z"/>
        </w:rPr>
      </w:pPr>
      <w:ins w:id="1218" w:author="Gimenez, Christine" w:date="2015-09-24T11:03:00Z">
        <w:r w:rsidRPr="00D92FDF">
          <w:rPr>
            <w:i/>
            <w:iCs/>
          </w:rPr>
          <w:t>c)</w:t>
        </w:r>
        <w:r w:rsidRPr="00D92FDF">
          <w:tab/>
          <w:t>that Recommendation ITU</w:t>
        </w:r>
        <w:r w:rsidRPr="00D92FDF">
          <w:noBreakHyphen/>
          <w:t xml:space="preserve">R S.1856 contains methodologies for verification of </w:t>
        </w:r>
      </w:ins>
      <w:ins w:id="1219" w:author="Per Hovstad" w:date="2015-11-09T00:13:00Z">
        <w:r w:rsidRPr="00D92FDF">
          <w:t>compliance with</w:t>
        </w:r>
      </w:ins>
      <w:ins w:id="1220" w:author="Per Hovstad" w:date="2015-11-09T00:14:00Z">
        <w:r w:rsidRPr="00D92FDF">
          <w:t xml:space="preserve"> the relevant</w:t>
        </w:r>
      </w:ins>
      <w:ins w:id="1221" w:author="Gimenez, Christine" w:date="2015-09-24T11:03:00Z">
        <w:r w:rsidRPr="00D92FDF">
          <w:t xml:space="preserve"> power flux-density (pfd) limit set forth in</w:t>
        </w:r>
      </w:ins>
      <w:ins w:id="1222" w:author="Ruepp, Rowena" w:date="2015-11-15T20:29:00Z">
        <w:r w:rsidRPr="00D92FDF">
          <w:t xml:space="preserve"> </w:t>
        </w:r>
      </w:ins>
      <w:ins w:id="1223" w:author="Per Hovstad" w:date="2015-11-09T00:14:00Z">
        <w:r w:rsidRPr="00D92FDF">
          <w:t>the Radio Regulations</w:t>
        </w:r>
      </w:ins>
      <w:ins w:id="1224" w:author="Gimenez, Christine" w:date="2015-09-24T11:03:00Z">
        <w:r w:rsidRPr="00D92FDF">
          <w:t>,</w:t>
        </w:r>
      </w:ins>
    </w:p>
    <w:p w:rsidR="00515D89" w:rsidRPr="00D92FDF" w:rsidRDefault="00515D89" w:rsidP="00515D89">
      <w:pPr>
        <w:pStyle w:val="Call"/>
        <w:rPr>
          <w:ins w:id="1225" w:author="Gimenez, Christine" w:date="2015-09-24T11:03:00Z"/>
        </w:rPr>
      </w:pPr>
      <w:ins w:id="1226" w:author="Gimenez, Christine" w:date="2015-09-24T11:03:00Z">
        <w:r w:rsidRPr="00D92FDF">
          <w:t>resolves</w:t>
        </w:r>
      </w:ins>
    </w:p>
    <w:p w:rsidR="00515D89" w:rsidRPr="00D92FDF" w:rsidRDefault="00515D89" w:rsidP="0076570E">
      <w:pPr>
        <w:rPr>
          <w:ins w:id="1227" w:author="Gimenez, Christine" w:date="2015-09-24T11:03:00Z"/>
        </w:rPr>
      </w:pPr>
      <w:ins w:id="1228" w:author="Gimenez, Christine" w:date="2015-09-24T11:03:00Z">
        <w:r w:rsidRPr="00D92FDF">
          <w:t>1</w:t>
        </w:r>
        <w:r w:rsidRPr="00D92FDF">
          <w:tab/>
        </w:r>
      </w:ins>
      <w:ins w:id="1229" w:author="WG 5C chair" w:date="2015-11-05T16:36:00Z">
        <w:r w:rsidRPr="00D92FDF">
          <w:t xml:space="preserve">to recommend </w:t>
        </w:r>
      </w:ins>
      <w:ins w:id="1230" w:author="Gimenez, Christine" w:date="2015-09-24T11:03:00Z">
        <w:r w:rsidRPr="00D92FDF">
          <w:t>that administrations</w:t>
        </w:r>
      </w:ins>
      <w:ins w:id="1231" w:author="Per Hovstad" w:date="2015-11-09T00:16:00Z">
        <w:r w:rsidRPr="00D92FDF">
          <w:t xml:space="preserve"> in countries where the </w:t>
        </w:r>
      </w:ins>
      <w:ins w:id="1232" w:author="Putelat, Lucile" w:date="2015-11-18T21:15:00Z">
        <w:r w:rsidRPr="00D92FDF">
          <w:t xml:space="preserve">frequency </w:t>
        </w:r>
      </w:ins>
      <w:ins w:id="1233" w:author="Per Hovstad" w:date="2015-11-09T00:16:00Z">
        <w:r w:rsidRPr="00D92FDF">
          <w:t>band 3 400-3 600 MHz is allocated on a primary basis to the mobile, except aeronautical mobile, service in Region 1 and identified for IMT</w:t>
        </w:r>
      </w:ins>
      <w:ins w:id="1234" w:author="Gimenez, Christine" w:date="2015-09-24T11:03:00Z">
        <w:r w:rsidRPr="00D92FDF">
          <w:t xml:space="preserve"> </w:t>
        </w:r>
      </w:ins>
      <w:ins w:id="1235" w:author="Malaguti, Nelson" w:date="2015-11-11T12:03:00Z">
        <w:r w:rsidRPr="00D92FDF">
          <w:rPr>
            <w:rPrChange w:id="1236" w:author="Malaguti, Nelson" w:date="2015-11-12T11:15:00Z">
              <w:rPr>
                <w:highlight w:val="yellow"/>
              </w:rPr>
            </w:rPrChange>
          </w:rPr>
          <w:t>in Region 1</w:t>
        </w:r>
      </w:ins>
      <w:ins w:id="1237" w:author="Gimenez, Christine" w:date="2015-09-24T11:03:00Z">
        <w:r w:rsidRPr="00D92FDF">
          <w:t xml:space="preserve"> ensure</w:t>
        </w:r>
      </w:ins>
      <w:ins w:id="1238" w:author="Malaguti, Nelson" w:date="2015-11-11T11:58:00Z">
        <w:r w:rsidRPr="00D92FDF">
          <w:t xml:space="preserve"> </w:t>
        </w:r>
      </w:ins>
      <w:ins w:id="1239" w:author="Gimenez, Christine" w:date="2015-09-24T11:03:00Z">
        <w:r w:rsidRPr="00D92FDF">
          <w:t>compliance of IMT stations with the</w:t>
        </w:r>
      </w:ins>
      <w:ins w:id="1240" w:author="Per Hovstad" w:date="2015-11-09T00:17:00Z">
        <w:r w:rsidRPr="00D92FDF">
          <w:t xml:space="preserve"> relevant</w:t>
        </w:r>
      </w:ins>
      <w:ins w:id="1241" w:author="Gimenez, Christine" w:date="2015-09-24T11:03:00Z">
        <w:r w:rsidRPr="00D92FDF">
          <w:t xml:space="preserve"> </w:t>
        </w:r>
      </w:ins>
      <w:ins w:id="1242" w:author="Putelat, Lucile" w:date="2015-11-18T21:18:00Z">
        <w:r w:rsidRPr="00D92FDF">
          <w:t xml:space="preserve">provisions </w:t>
        </w:r>
      </w:ins>
      <w:ins w:id="1243" w:author="Gimenez, Christine" w:date="2015-09-24T11:03:00Z">
        <w:r w:rsidRPr="00D92FDF">
          <w:t xml:space="preserve">set forth </w:t>
        </w:r>
      </w:ins>
      <w:ins w:id="1244" w:author="Per Hovstad" w:date="2015-11-11T16:17:00Z">
        <w:r w:rsidRPr="00D92FDF">
          <w:t>in the Radio Regulations</w:t>
        </w:r>
      </w:ins>
      <w:ins w:id="1245" w:author="Gimenez, Christine" w:date="2015-09-24T11:03:00Z">
        <w:r w:rsidRPr="00D92FDF">
          <w:t xml:space="preserve"> and apply the relevant coordination procedures before bringing these applications into use; </w:t>
        </w:r>
      </w:ins>
    </w:p>
    <w:p w:rsidR="00515D89" w:rsidRPr="00D92FDF" w:rsidRDefault="00515D89" w:rsidP="0076570E">
      <w:pPr>
        <w:rPr>
          <w:ins w:id="1246" w:author="Francois Xavier, SALAMBANGA" w:date="2015-11-10T22:00:00Z"/>
        </w:rPr>
      </w:pPr>
      <w:ins w:id="1247" w:author="Gimenez, Christine" w:date="2015-09-24T11:03:00Z">
        <w:r w:rsidRPr="00D92FDF">
          <w:t>2</w:t>
        </w:r>
        <w:r w:rsidRPr="00D92FDF">
          <w:tab/>
          <w:t>to urge administrations</w:t>
        </w:r>
      </w:ins>
      <w:ins w:id="1248" w:author="Malaguti, Nelson" w:date="2015-11-12T11:22:00Z">
        <w:r w:rsidRPr="00D92FDF">
          <w:t xml:space="preserve"> in Region 1</w:t>
        </w:r>
      </w:ins>
      <w:ins w:id="1249" w:author="Gimenez, Christine" w:date="2015-09-24T11:03:00Z">
        <w:r w:rsidRPr="00D92FDF">
          <w:t>, when planning and</w:t>
        </w:r>
      </w:ins>
      <w:ins w:id="1250" w:author="Malaguti, Nelson" w:date="2015-11-12T11:25:00Z">
        <w:r w:rsidRPr="00D92FDF">
          <w:t>/or</w:t>
        </w:r>
      </w:ins>
      <w:ins w:id="1251" w:author="Gimenez, Christine" w:date="2015-09-24T11:03:00Z">
        <w:r w:rsidRPr="00D92FDF">
          <w:t xml:space="preserve"> licensing fixed point-to-point</w:t>
        </w:r>
        <w:r w:rsidRPr="00D92FDF">
          <w:rPr>
            <w:bCs/>
          </w:rPr>
          <w:t xml:space="preserve">, fixed wireless access and </w:t>
        </w:r>
        <w:r w:rsidRPr="00D92FDF">
          <w:t xml:space="preserve">IMT systems in </w:t>
        </w:r>
      </w:ins>
      <w:ins w:id="1252" w:author="Putelat, Lucile" w:date="2015-11-18T21:19:00Z">
        <w:r w:rsidRPr="00D92FDF">
          <w:t xml:space="preserve">frequency </w:t>
        </w:r>
      </w:ins>
      <w:ins w:id="1253" w:author="Gimenez, Christine" w:date="2015-09-24T11:03:00Z">
        <w:r w:rsidRPr="00D92FDF">
          <w:t xml:space="preserve">bands referred to in </w:t>
        </w:r>
        <w:r w:rsidRPr="00D92FDF">
          <w:rPr>
            <w:i/>
            <w:iCs/>
          </w:rPr>
          <w:t>considering</w:t>
        </w:r>
        <w:r w:rsidRPr="00D92FDF">
          <w:rPr>
            <w:i/>
          </w:rPr>
          <w:t> </w:t>
        </w:r>
        <w:r w:rsidRPr="00D92FDF">
          <w:rPr>
            <w:i/>
            <w:iCs/>
          </w:rPr>
          <w:t>b)</w:t>
        </w:r>
        <w:r w:rsidRPr="00D92FDF">
          <w:t xml:space="preserve"> above, to take into account the protection needs of existing and planned </w:t>
        </w:r>
      </w:ins>
      <w:ins w:id="1254" w:author="Murphy, Margaret" w:date="2015-11-19T13:01:00Z">
        <w:r w:rsidR="0076570E">
          <w:t xml:space="preserve">FSS </w:t>
        </w:r>
      </w:ins>
      <w:ins w:id="1255" w:author="Francois Xavier, SALAMBANGA" w:date="2015-11-10T21:59:00Z">
        <w:r w:rsidRPr="00D92FDF">
          <w:t xml:space="preserve">earth stations within the </w:t>
        </w:r>
      </w:ins>
      <w:ins w:id="1256" w:author="Putelat, Lucile" w:date="2015-11-18T21:20:00Z">
        <w:r w:rsidRPr="00D92FDF">
          <w:t xml:space="preserve">frequency </w:t>
        </w:r>
      </w:ins>
      <w:ins w:id="1257" w:author="Francois Xavier, SALAMBANGA" w:date="2015-11-10T21:59:00Z">
        <w:r w:rsidRPr="00D92FDF">
          <w:t>band 3 400-4 200 MHz, as an aid to the safe operation of aircraft and reliable distribution of meteorological information</w:t>
        </w:r>
      </w:ins>
      <w:ins w:id="1258" w:author="Malaguti, Nelson" w:date="2015-11-12T11:19:00Z">
        <w:r w:rsidRPr="00D92FDF">
          <w:t xml:space="preserve"> in some countries in Region 1</w:t>
        </w:r>
      </w:ins>
      <w:ins w:id="1259" w:author="Gimenez, Christine" w:date="2015-09-24T11:03:00Z">
        <w:r w:rsidRPr="00D92FDF">
          <w:t>;</w:t>
        </w:r>
      </w:ins>
    </w:p>
    <w:p w:rsidR="00515D89" w:rsidRPr="00D92FDF" w:rsidRDefault="00515D89" w:rsidP="00515D89">
      <w:pPr>
        <w:rPr>
          <w:ins w:id="1260" w:author="Gimenez, Christine" w:date="2015-09-24T11:03:00Z"/>
        </w:rPr>
      </w:pPr>
      <w:ins w:id="1261" w:author="Gimenez, Christine" w:date="2015-09-24T11:03:00Z">
        <w:r w:rsidRPr="00D92FDF">
          <w:t>3</w:t>
        </w:r>
        <w:r w:rsidRPr="00D92FDF">
          <w:tab/>
          <w:t>to invite administrations</w:t>
        </w:r>
      </w:ins>
      <w:ins w:id="1262" w:author="Malaguti, Nelson" w:date="2015-11-12T11:27:00Z">
        <w:r w:rsidRPr="00D92FDF">
          <w:t xml:space="preserve"> in Region 1</w:t>
        </w:r>
      </w:ins>
      <w:ins w:id="1263" w:author="Gimenez, Christine" w:date="2015-09-24T11:03:00Z">
        <w:r w:rsidRPr="00D92FDF">
          <w:t>, taking into account the number of earth stations involved for this particular type of usage, to consider the possibility of licensing the FSS earth stations used for communications as an aid to the safe operation of aircraft and/or distribution of meteorological information on an individual basis and registering them in the MIFR as specific earth stations;</w:t>
        </w:r>
      </w:ins>
    </w:p>
    <w:p w:rsidR="00515D89" w:rsidRPr="00D92FDF" w:rsidRDefault="00515D89" w:rsidP="00515D89">
      <w:pPr>
        <w:rPr>
          <w:ins w:id="1264" w:author="Gimenez, Christine" w:date="2015-09-24T11:03:00Z"/>
        </w:rPr>
      </w:pPr>
      <w:ins w:id="1265" w:author="Gimenez, Christine" w:date="2015-09-24T11:03:00Z">
        <w:r w:rsidRPr="00D92FDF">
          <w:t>4</w:t>
        </w:r>
        <w:r w:rsidRPr="00D92FDF">
          <w:tab/>
          <w:t>to encourage administrations</w:t>
        </w:r>
      </w:ins>
      <w:ins w:id="1266" w:author="Malaguti, Nelson" w:date="2015-11-12T11:27:00Z">
        <w:r w:rsidRPr="00D92FDF">
          <w:t xml:space="preserve"> in Region 1</w:t>
        </w:r>
      </w:ins>
      <w:ins w:id="1267" w:author="Gimenez, Christine" w:date="2015-09-24T11:03:00Z">
        <w:r w:rsidRPr="00D92FDF">
          <w:t xml:space="preserve"> to employ the appropriate mitigation techniques described in the ITU</w:t>
        </w:r>
      </w:ins>
      <w:ins w:id="1268" w:author="Turnbull, Karen" w:date="2015-11-04T17:10:00Z">
        <w:r w:rsidRPr="00D92FDF">
          <w:noBreakHyphen/>
        </w:r>
      </w:ins>
      <w:ins w:id="1269" w:author="Gimenez, Christine" w:date="2015-09-24T11:03:00Z">
        <w:r w:rsidRPr="00D92FDF">
          <w:t xml:space="preserve">R publications referred to in </w:t>
        </w:r>
        <w:r w:rsidRPr="00D92FDF">
          <w:rPr>
            <w:i/>
            <w:iCs/>
          </w:rPr>
          <w:t>recognizing</w:t>
        </w:r>
        <w:r w:rsidRPr="00D92FDF">
          <w:t> </w:t>
        </w:r>
        <w:r w:rsidRPr="00D92FDF">
          <w:rPr>
            <w:i/>
            <w:iCs/>
          </w:rPr>
          <w:t>a)</w:t>
        </w:r>
        <w:r w:rsidRPr="00D92FDF">
          <w:t xml:space="preserve"> above;</w:t>
        </w:r>
      </w:ins>
    </w:p>
    <w:p w:rsidR="00E57B2C" w:rsidRDefault="00E57B2C">
      <w:pPr>
        <w:tabs>
          <w:tab w:val="clear" w:pos="1134"/>
          <w:tab w:val="clear" w:pos="1871"/>
          <w:tab w:val="clear" w:pos="2268"/>
        </w:tabs>
        <w:overflowPunct/>
        <w:autoSpaceDE/>
        <w:autoSpaceDN/>
        <w:adjustRightInd/>
        <w:spacing w:before="0"/>
        <w:textAlignment w:val="auto"/>
      </w:pPr>
      <w:r>
        <w:br w:type="page"/>
      </w:r>
    </w:p>
    <w:p w:rsidR="00515D89" w:rsidRPr="00D92FDF" w:rsidRDefault="00515D89" w:rsidP="0076570E">
      <w:pPr>
        <w:rPr>
          <w:ins w:id="1270" w:author="Gimenez, Christine" w:date="2015-09-24T11:03:00Z"/>
        </w:rPr>
      </w:pPr>
      <w:ins w:id="1271" w:author="Gimenez, Christine" w:date="2015-09-24T11:03:00Z">
        <w:r w:rsidRPr="00D92FDF">
          <w:lastRenderedPageBreak/>
          <w:t>5</w:t>
        </w:r>
        <w:r w:rsidRPr="00D92FDF">
          <w:tab/>
          <w:t>to invite administrations</w:t>
        </w:r>
      </w:ins>
      <w:ins w:id="1272" w:author="Malaguti, Nelson" w:date="2015-11-12T11:27:00Z">
        <w:r w:rsidRPr="00D92FDF">
          <w:t xml:space="preserve"> </w:t>
        </w:r>
      </w:ins>
      <w:ins w:id="1273" w:author="Gimenez, Christine" w:date="2015-09-24T11:03:00Z">
        <w:r w:rsidRPr="00D92FDF">
          <w:t xml:space="preserve">to ensure that the application of these technical and regulatory measures to FSS and </w:t>
        </w:r>
      </w:ins>
      <w:ins w:id="1274" w:author="Murphy, Margaret" w:date="2015-11-19T13:01:00Z">
        <w:r w:rsidR="0076570E">
          <w:t xml:space="preserve">the </w:t>
        </w:r>
      </w:ins>
      <w:ins w:id="1275" w:author="Gimenez, Christine" w:date="2015-09-24T11:03:00Z">
        <w:r w:rsidRPr="00D92FDF">
          <w:t xml:space="preserve">mobile service does not limit the use of the </w:t>
        </w:r>
      </w:ins>
      <w:ins w:id="1276" w:author="Putelat, Lucile" w:date="2015-11-18T21:21:00Z">
        <w:r w:rsidRPr="00D92FDF">
          <w:t xml:space="preserve">frequency </w:t>
        </w:r>
      </w:ins>
      <w:ins w:id="1277" w:author="Gimenez, Christine" w:date="2015-09-24T11:03:00Z">
        <w:r w:rsidRPr="00D92FDF">
          <w:t>band 3</w:t>
        </w:r>
        <w:r w:rsidRPr="00D92FDF">
          <w:rPr>
            <w:i/>
          </w:rPr>
          <w:t> </w:t>
        </w:r>
        <w:r w:rsidRPr="00D92FDF">
          <w:t>400-4</w:t>
        </w:r>
        <w:r w:rsidRPr="00D92FDF">
          <w:rPr>
            <w:i/>
          </w:rPr>
          <w:t> </w:t>
        </w:r>
        <w:r w:rsidRPr="00D92FDF">
          <w:t>200</w:t>
        </w:r>
        <w:r w:rsidRPr="00D92FDF">
          <w:rPr>
            <w:i/>
          </w:rPr>
          <w:t> </w:t>
        </w:r>
        <w:r w:rsidRPr="00D92FDF">
          <w:t>MHz by other existing and planned systems and services in other countries,</w:t>
        </w:r>
      </w:ins>
    </w:p>
    <w:p w:rsidR="00515D89" w:rsidRPr="00D92FDF" w:rsidDel="00D36D7F" w:rsidRDefault="00515D89" w:rsidP="00515D89">
      <w:pPr>
        <w:pStyle w:val="Call"/>
        <w:rPr>
          <w:del w:id="1278" w:author="Tsarapkina, Yulia" w:date="2015-09-28T10:41:00Z"/>
        </w:rPr>
      </w:pPr>
      <w:del w:id="1279" w:author="Tsarapkina, Yulia" w:date="2015-09-28T10:41:00Z">
        <w:r w:rsidRPr="00D92FDF" w:rsidDel="00D36D7F">
          <w:delText>resolves to invite ITU</w:delText>
        </w:r>
        <w:r w:rsidRPr="00D92FDF" w:rsidDel="00D36D7F">
          <w:noBreakHyphen/>
          <w:delText>R</w:delText>
        </w:r>
      </w:del>
    </w:p>
    <w:p w:rsidR="00515D89" w:rsidRPr="00D92FDF" w:rsidDel="00D36D7F" w:rsidRDefault="00515D89" w:rsidP="00515D89">
      <w:pPr>
        <w:rPr>
          <w:del w:id="1280" w:author="Tsarapkina, Yulia" w:date="2015-09-28T10:41:00Z"/>
        </w:rPr>
      </w:pPr>
      <w:del w:id="1281" w:author="Tsarapkina, Yulia" w:date="2015-09-28T10:41:00Z">
        <w:r w:rsidRPr="00D92FDF" w:rsidDel="00D36D7F">
          <w:delText xml:space="preserve">to study possible technical and regulatory measures in some countries in Region 1 to support the existing and future FSS earth stations in the 3 400-4 200 MHz band used for satellite communications related to safe operation of aircraft and reliable distribution of meteorological information referred to in </w:delText>
        </w:r>
        <w:r w:rsidRPr="00D92FDF" w:rsidDel="00D36D7F">
          <w:rPr>
            <w:i/>
            <w:iCs/>
          </w:rPr>
          <w:delText>considering c)</w:delText>
        </w:r>
        <w:r w:rsidRPr="00D92FDF" w:rsidDel="00D36D7F">
          <w:rPr>
            <w:iCs/>
          </w:rPr>
          <w:delText>,</w:delText>
        </w:r>
      </w:del>
    </w:p>
    <w:p w:rsidR="00515D89" w:rsidRPr="00D92FDF" w:rsidDel="00D36D7F" w:rsidRDefault="00515D89" w:rsidP="00515D89">
      <w:pPr>
        <w:pStyle w:val="Call"/>
        <w:rPr>
          <w:del w:id="1282" w:author="Tsarapkina, Yulia" w:date="2015-09-28T10:41:00Z"/>
        </w:rPr>
      </w:pPr>
      <w:del w:id="1283" w:author="Tsarapkina, Yulia" w:date="2015-09-28T10:41:00Z">
        <w:r w:rsidRPr="00D92FDF" w:rsidDel="00D36D7F">
          <w:delText>invites</w:delText>
        </w:r>
      </w:del>
    </w:p>
    <w:p w:rsidR="00515D89" w:rsidRPr="00D92FDF" w:rsidDel="00D36D7F" w:rsidRDefault="00515D89" w:rsidP="00515D89">
      <w:pPr>
        <w:rPr>
          <w:del w:id="1284" w:author="Tsarapkina, Yulia" w:date="2015-09-28T10:41:00Z"/>
        </w:rPr>
      </w:pPr>
      <w:del w:id="1285" w:author="Tsarapkina, Yulia" w:date="2015-09-28T10:41:00Z">
        <w:r w:rsidRPr="00D92FDF" w:rsidDel="00D36D7F">
          <w:delText>all members of the Radiocommunication Sector, ICAO and WMO to contribute to these studies,</w:delText>
        </w:r>
      </w:del>
    </w:p>
    <w:p w:rsidR="00515D89" w:rsidRPr="00D92FDF" w:rsidDel="00D36D7F" w:rsidRDefault="00515D89" w:rsidP="00515D89">
      <w:pPr>
        <w:pStyle w:val="Call"/>
        <w:rPr>
          <w:del w:id="1286" w:author="Tsarapkina, Yulia" w:date="2015-09-28T10:41:00Z"/>
        </w:rPr>
      </w:pPr>
      <w:del w:id="1287" w:author="Tsarapkina, Yulia" w:date="2015-09-28T10:41:00Z">
        <w:r w:rsidRPr="00D92FDF" w:rsidDel="00D36D7F">
          <w:delText>instructs the Director of the Radiocommunication Bureau</w:delText>
        </w:r>
      </w:del>
    </w:p>
    <w:p w:rsidR="00515D89" w:rsidRPr="00D92FDF" w:rsidDel="00D36D7F" w:rsidRDefault="00515D89" w:rsidP="00515D89">
      <w:pPr>
        <w:rPr>
          <w:del w:id="1288" w:author="Tsarapkina, Yulia" w:date="2015-09-28T10:41:00Z"/>
        </w:rPr>
      </w:pPr>
      <w:del w:id="1289" w:author="Tsarapkina, Yulia" w:date="2015-09-28T10:41:00Z">
        <w:r w:rsidRPr="00D92FDF" w:rsidDel="00D36D7F">
          <w:delText>to include the results of these studies in his Report to WRC</w:delText>
        </w:r>
        <w:r w:rsidRPr="00D92FDF" w:rsidDel="00D36D7F">
          <w:noBreakHyphen/>
          <w:delText xml:space="preserve">15 for the purposes of considering adequate actions in response to </w:delText>
        </w:r>
        <w:r w:rsidRPr="00D92FDF" w:rsidDel="00D36D7F">
          <w:rPr>
            <w:i/>
          </w:rPr>
          <w:delText>resolves to invite ITU</w:delText>
        </w:r>
        <w:r w:rsidRPr="00D92FDF" w:rsidDel="00D36D7F">
          <w:rPr>
            <w:i/>
          </w:rPr>
          <w:noBreakHyphen/>
          <w:delText>R</w:delText>
        </w:r>
        <w:r w:rsidRPr="00D92FDF" w:rsidDel="00D36D7F">
          <w:rPr>
            <w:iCs/>
          </w:rPr>
          <w:delText xml:space="preserve"> </w:delText>
        </w:r>
        <w:r w:rsidRPr="00D92FDF" w:rsidDel="00D36D7F">
          <w:delText>above,</w:delText>
        </w:r>
      </w:del>
    </w:p>
    <w:p w:rsidR="00515D89" w:rsidRPr="00D92FDF" w:rsidRDefault="00515D89" w:rsidP="00515D89">
      <w:pPr>
        <w:pStyle w:val="Call"/>
      </w:pPr>
      <w:r w:rsidRPr="00D92FDF">
        <w:t>instructs the Secretary-General</w:t>
      </w:r>
    </w:p>
    <w:p w:rsidR="00515D89" w:rsidRPr="00D92FDF" w:rsidRDefault="00515D89">
      <w:r w:rsidRPr="00D92FDF">
        <w:t xml:space="preserve">to bring this </w:t>
      </w:r>
      <w:del w:id="1290" w:author="Murphy, Margaret" w:date="2015-11-19T13:02:00Z">
        <w:r w:rsidRPr="00D92FDF" w:rsidDel="0076570E">
          <w:delText>R</w:delText>
        </w:r>
      </w:del>
      <w:ins w:id="1291" w:author="Murphy, Margaret" w:date="2015-11-19T13:02:00Z">
        <w:r w:rsidR="0076570E">
          <w:t>r</w:t>
        </w:r>
      </w:ins>
      <w:r w:rsidRPr="00D92FDF">
        <w:t>esolution to the attention of ICAO and WMO.</w:t>
      </w:r>
    </w:p>
    <w:p w:rsidR="00E440F6" w:rsidRDefault="00E440F6">
      <w:pPr>
        <w:pStyle w:val="Reasons"/>
      </w:pPr>
    </w:p>
    <w:p w:rsidR="00E440F6" w:rsidRDefault="00515D89">
      <w:pPr>
        <w:pStyle w:val="Proposal"/>
      </w:pPr>
      <w:r>
        <w:t>MOD</w:t>
      </w:r>
      <w:r>
        <w:tab/>
        <w:t>B9/347/28</w:t>
      </w:r>
      <w:r>
        <w:rPr>
          <w:vanish/>
          <w:color w:val="7F7F7F" w:themeColor="text1" w:themeTint="80"/>
          <w:vertAlign w:val="superscript"/>
        </w:rPr>
        <w:t>#32594</w:t>
      </w:r>
    </w:p>
    <w:p w:rsidR="00515D89" w:rsidRPr="001B68D6" w:rsidRDefault="00515D89" w:rsidP="00515D89">
      <w:pPr>
        <w:pStyle w:val="ResNo"/>
      </w:pPr>
      <w:r w:rsidRPr="001B68D6">
        <w:t xml:space="preserve">RESOLUTION </w:t>
      </w:r>
      <w:r w:rsidRPr="001B68D6">
        <w:rPr>
          <w:rStyle w:val="href"/>
        </w:rPr>
        <w:t>418</w:t>
      </w:r>
      <w:r w:rsidRPr="001B68D6">
        <w:t xml:space="preserve"> (Rev.WRC</w:t>
      </w:r>
      <w:r w:rsidRPr="001B68D6">
        <w:noBreakHyphen/>
      </w:r>
      <w:del w:id="1292" w:author="Detraz, Laurence" w:date="2015-11-10T13:14:00Z">
        <w:r w:rsidRPr="001B68D6" w:rsidDel="00DD1EC4">
          <w:delText>12</w:delText>
        </w:r>
      </w:del>
      <w:ins w:id="1293" w:author="Detraz, Laurence" w:date="2015-11-10T13:14:00Z">
        <w:r w:rsidRPr="001B68D6">
          <w:t>15</w:t>
        </w:r>
      </w:ins>
      <w:r w:rsidRPr="001B68D6">
        <w:t>)</w:t>
      </w:r>
    </w:p>
    <w:p w:rsidR="00515D89" w:rsidRPr="001B68D6" w:rsidRDefault="00515D89" w:rsidP="00515D89">
      <w:pPr>
        <w:pStyle w:val="Restitle"/>
      </w:pPr>
      <w:bookmarkStart w:id="1294" w:name="_Toc319401828"/>
      <w:bookmarkStart w:id="1295" w:name="_Toc327364464"/>
      <w:r w:rsidRPr="001B68D6">
        <w:t xml:space="preserve">Use of the </w:t>
      </w:r>
      <w:r w:rsidRPr="001B68D6">
        <w:t xml:space="preserve">frequency </w:t>
      </w:r>
      <w:r w:rsidRPr="001B68D6">
        <w:t xml:space="preserve">band 5 091-5 250 MHz by the aeronautical </w:t>
      </w:r>
      <w:r w:rsidRPr="001B68D6">
        <w:br/>
        <w:t>mobile service for telemetry applications</w:t>
      </w:r>
      <w:bookmarkEnd w:id="1294"/>
      <w:bookmarkEnd w:id="1295"/>
      <w:r w:rsidRPr="001B68D6">
        <w:t xml:space="preserve"> </w:t>
      </w:r>
    </w:p>
    <w:p w:rsidR="00515D89" w:rsidRPr="001B68D6" w:rsidRDefault="00515D89" w:rsidP="00515D89">
      <w:pPr>
        <w:pStyle w:val="Normalaftertitle"/>
      </w:pPr>
      <w:r w:rsidRPr="001B68D6">
        <w:t xml:space="preserve">The World Radiocommunication Conference (Geneva, </w:t>
      </w:r>
      <w:del w:id="1296" w:author="Detraz, Laurence" w:date="2015-11-10T13:14:00Z">
        <w:r w:rsidRPr="001B68D6" w:rsidDel="00DD1EC4">
          <w:delText>2012</w:delText>
        </w:r>
      </w:del>
      <w:ins w:id="1297" w:author="Detraz, Laurence" w:date="2015-11-10T13:14:00Z">
        <w:r w:rsidRPr="001B68D6">
          <w:t>2015</w:t>
        </w:r>
      </w:ins>
      <w:r w:rsidRPr="001B68D6">
        <w:t>),</w:t>
      </w:r>
    </w:p>
    <w:p w:rsidR="00515D89" w:rsidRPr="001B68D6" w:rsidRDefault="00515D89" w:rsidP="00515D89">
      <w:pPr>
        <w:pStyle w:val="Call"/>
      </w:pPr>
      <w:r w:rsidRPr="001B68D6">
        <w:t>considering</w:t>
      </w:r>
    </w:p>
    <w:p w:rsidR="00515D89" w:rsidRPr="001B68D6" w:rsidRDefault="00515D89" w:rsidP="00515D89">
      <w:r w:rsidRPr="001B68D6">
        <w:rPr>
          <w:i/>
        </w:rPr>
        <w:t>a)</w:t>
      </w:r>
      <w:r w:rsidRPr="001B68D6">
        <w:rPr>
          <w:i/>
        </w:rPr>
        <w:tab/>
      </w:r>
      <w:r w:rsidRPr="001B68D6">
        <w:t>that there is a need to provide global spectrum to the mobile service for wideband aeronautical telemetry systems;</w:t>
      </w:r>
    </w:p>
    <w:p w:rsidR="00515D89" w:rsidRPr="001B68D6" w:rsidRDefault="00515D89" w:rsidP="00515D89">
      <w:r w:rsidRPr="001B68D6">
        <w:rPr>
          <w:i/>
          <w:iCs/>
        </w:rPr>
        <w:t>b)</w:t>
      </w:r>
      <w:r w:rsidRPr="001B68D6">
        <w:tab/>
        <w:t>that the operation of aircraft stations is subject to national and international rules and regulations;</w:t>
      </w:r>
    </w:p>
    <w:p w:rsidR="00515D89" w:rsidRPr="001B68D6" w:rsidRDefault="00515D89" w:rsidP="00515D89">
      <w:r w:rsidRPr="001B68D6">
        <w:rPr>
          <w:i/>
        </w:rPr>
        <w:t>c)</w:t>
      </w:r>
      <w:r w:rsidRPr="001B68D6">
        <w:tab/>
        <w:t>that the frequency band 5 030-5 150 MHz is allocated to the aeronautical radionavigation service on a primary basis;</w:t>
      </w:r>
    </w:p>
    <w:p w:rsidR="00515D89" w:rsidRPr="001B68D6" w:rsidRDefault="00515D89" w:rsidP="00527A8E">
      <w:r w:rsidRPr="001B68D6">
        <w:rPr>
          <w:i/>
          <w:iCs/>
        </w:rPr>
        <w:t>d)</w:t>
      </w:r>
      <w:r w:rsidRPr="001B68D6">
        <w:tab/>
        <w:t xml:space="preserve">that the allocation of the </w:t>
      </w:r>
      <w:r w:rsidR="00527A8E">
        <w:t xml:space="preserve">frequency </w:t>
      </w:r>
      <w:r w:rsidR="00527A8E" w:rsidRPr="001B68D6">
        <w:t xml:space="preserve">band </w:t>
      </w:r>
      <w:r w:rsidRPr="001B68D6">
        <w:t>5 091-5 250 MHz to the fixed-satellite service (Earth-to-space) is limited to feeder links of non-geostationary satellite systems in the mobile-satellite service;</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15D89">
      <w:r w:rsidRPr="001B68D6">
        <w:rPr>
          <w:i/>
          <w:iCs/>
        </w:rPr>
        <w:lastRenderedPageBreak/>
        <w:t>e)</w:t>
      </w:r>
      <w:r w:rsidRPr="001B68D6">
        <w:tab/>
        <w:t xml:space="preserve">that the </w:t>
      </w:r>
      <w:r w:rsidRPr="001B68D6">
        <w:t xml:space="preserve">frequency </w:t>
      </w:r>
      <w:r w:rsidRPr="001B68D6">
        <w:t xml:space="preserve">band </w:t>
      </w:r>
      <w:del w:id="1298" w:author="Turnbull, Karen" w:date="2015-10-20T22:57:00Z">
        <w:r w:rsidRPr="001B68D6" w:rsidDel="000E2E95">
          <w:delText>5 0</w:delText>
        </w:r>
      </w:del>
      <w:del w:id="1299" w:author="Arnould, Carine" w:date="2015-10-16T11:56:00Z">
        <w:r w:rsidRPr="001B68D6" w:rsidDel="003C0323">
          <w:delText>00</w:delText>
        </w:r>
      </w:del>
      <w:ins w:id="1300" w:author="Turnbull, Karen" w:date="2015-10-20T22:58:00Z">
        <w:r w:rsidRPr="001B68D6">
          <w:t>5 0</w:t>
        </w:r>
      </w:ins>
      <w:ins w:id="1301" w:author="Arnould, Carine" w:date="2015-10-16T11:56:00Z">
        <w:r w:rsidRPr="001B68D6">
          <w:t>91</w:t>
        </w:r>
      </w:ins>
      <w:r w:rsidRPr="001B68D6">
        <w:t>-5 150 MHz is also allocated to the aeronautical mobile-satellite (R) service on a primary basis, subject to agreement obtained under No. </w:t>
      </w:r>
      <w:r w:rsidRPr="001B68D6">
        <w:rPr>
          <w:b/>
        </w:rPr>
        <w:t>9.21</w:t>
      </w:r>
      <w:r w:rsidRPr="001B68D6">
        <w:t>;</w:t>
      </w:r>
    </w:p>
    <w:p w:rsidR="00515D89" w:rsidRPr="001B68D6" w:rsidRDefault="00515D89" w:rsidP="00515D89">
      <w:r w:rsidRPr="001B68D6">
        <w:rPr>
          <w:i/>
          <w:iCs/>
        </w:rPr>
        <w:t>f)</w:t>
      </w:r>
      <w:r w:rsidRPr="001B68D6">
        <w:tab/>
        <w:t>that WRC</w:t>
      </w:r>
      <w:r w:rsidRPr="001B68D6">
        <w:noBreakHyphen/>
        <w:t xml:space="preserve">07 allocated the </w:t>
      </w:r>
      <w:r w:rsidR="00527A8E">
        <w:t xml:space="preserve">frequency </w:t>
      </w:r>
      <w:r w:rsidRPr="001B68D6">
        <w:t>band 5 091-5 150 MHz to the aeronautical mobile service on a primary basis subject to No. </w:t>
      </w:r>
      <w:r w:rsidRPr="001B68D6">
        <w:rPr>
          <w:b/>
          <w:bCs/>
        </w:rPr>
        <w:t>5.444B</w:t>
      </w:r>
      <w:r w:rsidRPr="001B68D6">
        <w:t>;</w:t>
      </w:r>
    </w:p>
    <w:p w:rsidR="00515D89" w:rsidRPr="001B68D6" w:rsidRDefault="00515D89" w:rsidP="00515D89">
      <w:r w:rsidRPr="001B68D6">
        <w:rPr>
          <w:i/>
        </w:rPr>
        <w:t>g)</w:t>
      </w:r>
      <w:r w:rsidRPr="001B68D6">
        <w:tab/>
        <w:t xml:space="preserve">that the </w:t>
      </w:r>
      <w:r w:rsidRPr="001B68D6">
        <w:t xml:space="preserve">frequency </w:t>
      </w:r>
      <w:r w:rsidRPr="001B68D6">
        <w:t>band 5 150-5 250 MHz is also allocated to the mobile, except aeronautical mobile, service on a primary basis;</w:t>
      </w:r>
      <w:bookmarkStart w:id="1302" w:name="_GoBack"/>
      <w:bookmarkEnd w:id="1302"/>
    </w:p>
    <w:p w:rsidR="00515D89" w:rsidRPr="001B68D6" w:rsidRDefault="00515D89" w:rsidP="00515D89">
      <w:r w:rsidRPr="001B68D6">
        <w:rPr>
          <w:i/>
        </w:rPr>
        <w:t>h)</w:t>
      </w:r>
      <w:r w:rsidRPr="001B68D6">
        <w:tab/>
        <w:t>that WRC</w:t>
      </w:r>
      <w:r w:rsidRPr="001B68D6">
        <w:noBreakHyphen/>
        <w:t xml:space="preserve">07 additionally allocated the </w:t>
      </w:r>
      <w:r w:rsidR="00527A8E">
        <w:t xml:space="preserve">frequency </w:t>
      </w:r>
      <w:r w:rsidRPr="001B68D6">
        <w:t>band 5 150-5 250 MHz to the aeronautical mobile service on a primary basis, subject to No. </w:t>
      </w:r>
      <w:r w:rsidRPr="001B68D6">
        <w:rPr>
          <w:b/>
          <w:bCs/>
        </w:rPr>
        <w:t>5.446C</w:t>
      </w:r>
      <w:r w:rsidRPr="001B68D6">
        <w:t>;</w:t>
      </w:r>
    </w:p>
    <w:p w:rsidR="00515D89" w:rsidRPr="001B68D6" w:rsidRDefault="00515D89" w:rsidP="00515D89">
      <w:r w:rsidRPr="001B68D6">
        <w:rPr>
          <w:i/>
        </w:rPr>
        <w:t>i)</w:t>
      </w:r>
      <w:r w:rsidRPr="001B68D6">
        <w:rPr>
          <w:iCs/>
        </w:rPr>
        <w:tab/>
      </w:r>
      <w:r w:rsidRPr="001B68D6">
        <w:t>that aeronautical mobile telemetry (AMT) in the aeronautical mobile service is not considered an application of a safety service as defined in No. </w:t>
      </w:r>
      <w:r w:rsidRPr="001B68D6">
        <w:rPr>
          <w:b/>
          <w:bCs/>
        </w:rPr>
        <w:t>1.59</w:t>
      </w:r>
      <w:r w:rsidRPr="001B68D6">
        <w:t>,</w:t>
      </w:r>
    </w:p>
    <w:p w:rsidR="00515D89" w:rsidRPr="001B68D6" w:rsidRDefault="00515D89" w:rsidP="00515D89">
      <w:pPr>
        <w:pStyle w:val="Call"/>
      </w:pPr>
      <w:r w:rsidRPr="001B68D6">
        <w:t>noting</w:t>
      </w:r>
    </w:p>
    <w:p w:rsidR="00515D89" w:rsidRPr="001B68D6" w:rsidRDefault="00515D89" w:rsidP="00515D89">
      <w:r w:rsidRPr="001B68D6">
        <w:rPr>
          <w:i/>
        </w:rPr>
        <w:t>a)</w:t>
      </w:r>
      <w:r w:rsidRPr="001B68D6">
        <w:tab/>
        <w:t xml:space="preserve">that results of studies </w:t>
      </w:r>
      <w:del w:id="1303" w:author="Arnould, Carine" w:date="2015-10-16T11:57:00Z">
        <w:r w:rsidRPr="001B68D6" w:rsidDel="003C0323">
          <w:delText xml:space="preserve">conducted in accordance with Resolution </w:delText>
        </w:r>
        <w:r w:rsidRPr="001B68D6" w:rsidDel="003C0323">
          <w:rPr>
            <w:b/>
          </w:rPr>
          <w:delText>230 (Rev.WRC</w:delText>
        </w:r>
        <w:r w:rsidRPr="001B68D6" w:rsidDel="003C0323">
          <w:rPr>
            <w:b/>
          </w:rPr>
          <w:noBreakHyphen/>
          <w:delText>03)</w:delText>
        </w:r>
        <w:r w:rsidRPr="001B68D6" w:rsidDel="003C0323">
          <w:delText xml:space="preserve"> </w:delText>
        </w:r>
      </w:del>
      <w:r w:rsidRPr="001B68D6">
        <w:t xml:space="preserve">show the feasibility of using the </w:t>
      </w:r>
      <w:r w:rsidR="00527A8E">
        <w:t xml:space="preserve">frequency </w:t>
      </w:r>
      <w:r w:rsidRPr="001B68D6">
        <w:t>band 5 091-5 250 MHz for the aeronautical mobile service on a primary basis, limited to transmissions of telemetry for flight testing, under certain conditions and arrangements;</w:t>
      </w:r>
    </w:p>
    <w:p w:rsidR="00515D89" w:rsidRPr="001B68D6" w:rsidRDefault="00515D89" w:rsidP="00515D89">
      <w:r w:rsidRPr="001B68D6">
        <w:rPr>
          <w:i/>
        </w:rPr>
        <w:t>b)</w:t>
      </w:r>
      <w:r w:rsidRPr="001B68D6">
        <w:tab/>
        <w:t>that the identification by ITU</w:t>
      </w:r>
      <w:r w:rsidRPr="001B68D6">
        <w:noBreakHyphen/>
        <w:t xml:space="preserve">R of technical and operational requirements for aircraft stations operating in the </w:t>
      </w:r>
      <w:r w:rsidR="00527A8E">
        <w:t xml:space="preserve">frequency </w:t>
      </w:r>
      <w:r w:rsidRPr="001B68D6">
        <w:t>band 5 091-5 250 MHz should prevent unacceptable interference to other services;</w:t>
      </w:r>
    </w:p>
    <w:p w:rsidR="00515D89" w:rsidRPr="001B68D6" w:rsidRDefault="00515D89" w:rsidP="00515D89">
      <w:r w:rsidRPr="001B68D6">
        <w:rPr>
          <w:i/>
        </w:rPr>
        <w:t>c)</w:t>
      </w:r>
      <w:r w:rsidRPr="001B68D6">
        <w:tab/>
        <w:t xml:space="preserve">that the </w:t>
      </w:r>
      <w:r w:rsidR="00527A8E">
        <w:t xml:space="preserve">frequency </w:t>
      </w:r>
      <w:r w:rsidRPr="001B68D6">
        <w:t>band 5 091-5 150 MHz is to be used for the operation of the international standard microwave landing system (MLS) for precision approach and landing;</w:t>
      </w:r>
    </w:p>
    <w:p w:rsidR="00515D89" w:rsidRPr="001B68D6" w:rsidRDefault="00515D89" w:rsidP="00515D89">
      <w:r w:rsidRPr="001B68D6">
        <w:rPr>
          <w:i/>
        </w:rPr>
        <w:t>d)</w:t>
      </w:r>
      <w:r w:rsidRPr="001B68D6">
        <w:tab/>
        <w:t>that MLS can be protected through the implementation of an adequate separation distance between an aeronautical mobile service transmitter to support telemetry and MLS receivers;</w:t>
      </w:r>
    </w:p>
    <w:p w:rsidR="00515D89" w:rsidRPr="001B68D6" w:rsidRDefault="00515D89" w:rsidP="00515D89">
      <w:r w:rsidRPr="001B68D6">
        <w:rPr>
          <w:i/>
        </w:rPr>
        <w:t>e)</w:t>
      </w:r>
      <w:r w:rsidRPr="001B68D6">
        <w:tab/>
        <w:t>that ITU</w:t>
      </w:r>
      <w:r w:rsidRPr="001B68D6">
        <w:noBreakHyphen/>
        <w:t>R studies have generated methods, described in Report ITU</w:t>
      </w:r>
      <w:r w:rsidRPr="001B68D6">
        <w:noBreakHyphen/>
        <w:t xml:space="preserve">R M.2118, for ensuring compatibility and sharing between the aeronautical mobile service and the fixed-satellite service operating in the </w:t>
      </w:r>
      <w:r w:rsidR="00527A8E">
        <w:t xml:space="preserve">frequency </w:t>
      </w:r>
      <w:r w:rsidRPr="001B68D6">
        <w:t>band 5 091-5 250 MHz, which result in interference of no more than 1% Δ</w:t>
      </w:r>
      <w:r w:rsidRPr="001B68D6">
        <w:rPr>
          <w:i/>
        </w:rPr>
        <w:t>T</w:t>
      </w:r>
      <w:r w:rsidRPr="001B68D6">
        <w:rPr>
          <w:i/>
          <w:vertAlign w:val="subscript"/>
        </w:rPr>
        <w:t>satellite</w:t>
      </w:r>
      <w:r w:rsidRPr="001B68D6">
        <w:t>/</w:t>
      </w:r>
      <w:r w:rsidRPr="001B68D6">
        <w:rPr>
          <w:i/>
        </w:rPr>
        <w:t>T</w:t>
      </w:r>
      <w:r w:rsidRPr="001B68D6">
        <w:rPr>
          <w:i/>
          <w:vertAlign w:val="subscript"/>
        </w:rPr>
        <w:t>satellite</w:t>
      </w:r>
      <w:r w:rsidRPr="001B68D6">
        <w:t xml:space="preserve"> from AMT aircraft station transmissions to fixed-satellite service spacecraft receivers;</w:t>
      </w:r>
    </w:p>
    <w:p w:rsidR="00515D89" w:rsidRPr="001B68D6" w:rsidRDefault="00515D89" w:rsidP="00515D89">
      <w:pPr>
        <w:rPr>
          <w:i/>
          <w:iCs/>
        </w:rPr>
      </w:pPr>
      <w:r w:rsidRPr="001B68D6">
        <w:rPr>
          <w:i/>
        </w:rPr>
        <w:t>f)</w:t>
      </w:r>
      <w:r w:rsidRPr="001B68D6">
        <w:tab/>
        <w:t>that a method to facilitate sharing between MLS and aeronautical mobile service is contained in Recommendation ITU</w:t>
      </w:r>
      <w:r w:rsidRPr="001B68D6">
        <w:noBreakHyphen/>
        <w:t>R M.1829;</w:t>
      </w:r>
    </w:p>
    <w:p w:rsidR="00515D89" w:rsidRPr="001B68D6" w:rsidRDefault="00515D89" w:rsidP="00515D89">
      <w:r w:rsidRPr="001B68D6">
        <w:rPr>
          <w:i/>
          <w:iCs/>
        </w:rPr>
        <w:t>g)</w:t>
      </w:r>
      <w:r w:rsidRPr="001B68D6">
        <w:rPr>
          <w:i/>
          <w:iCs/>
        </w:rPr>
        <w:tab/>
      </w:r>
      <w:r w:rsidRPr="001B68D6">
        <w:t>that Recommendation ITU</w:t>
      </w:r>
      <w:r w:rsidRPr="001B68D6">
        <w:noBreakHyphen/>
        <w:t>R M.1828 provides the technical and operational requirements for aircraft stations of the aeronautical mobile service, limited to transmissions of telemetry for flight testing;</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15D89">
      <w:r w:rsidRPr="001B68D6">
        <w:rPr>
          <w:i/>
          <w:iCs/>
        </w:rPr>
        <w:lastRenderedPageBreak/>
        <w:t>h)</w:t>
      </w:r>
      <w:r w:rsidRPr="001B68D6">
        <w:tab/>
        <w:t>that ITU</w:t>
      </w:r>
      <w:r w:rsidRPr="001B68D6">
        <w:noBreakHyphen/>
        <w:t>R compatibility studies have been performed for AMT, limited to flight testing; such application is for the testing of aircraft during non-commercial flights for the purpose of development, evaluation and/or certification of aircraft in airspace designated by administrations for this purpose,</w:t>
      </w:r>
    </w:p>
    <w:p w:rsidR="00515D89" w:rsidRPr="001B68D6" w:rsidRDefault="00515D89" w:rsidP="00515D89">
      <w:pPr>
        <w:pStyle w:val="Call"/>
      </w:pPr>
      <w:r w:rsidRPr="001B68D6">
        <w:t>recognizing</w:t>
      </w:r>
    </w:p>
    <w:p w:rsidR="00515D89" w:rsidRPr="001B68D6" w:rsidRDefault="00515D89" w:rsidP="00515D89">
      <w:r w:rsidRPr="001B68D6">
        <w:rPr>
          <w:i/>
        </w:rPr>
        <w:t>a)</w:t>
      </w:r>
      <w:r w:rsidRPr="001B68D6">
        <w:tab/>
        <w:t>that priority is to be given to MLS in accordance with No. </w:t>
      </w:r>
      <w:r w:rsidRPr="001B68D6">
        <w:rPr>
          <w:b/>
        </w:rPr>
        <w:t>5.444</w:t>
      </w:r>
      <w:r w:rsidRPr="001B68D6">
        <w:t xml:space="preserve"> in the frequency band 5 030-5 091 MHz;</w:t>
      </w:r>
    </w:p>
    <w:p w:rsidR="00515D89" w:rsidRPr="001B68D6" w:rsidRDefault="00515D89" w:rsidP="00515D89">
      <w:r w:rsidRPr="001B68D6">
        <w:rPr>
          <w:i/>
        </w:rPr>
        <w:t>b)</w:t>
      </w:r>
      <w:r w:rsidRPr="001B68D6">
        <w:tab/>
        <w:t>that studies have been performed within ITU</w:t>
      </w:r>
      <w:r w:rsidRPr="001B68D6">
        <w:noBreakHyphen/>
        <w:t xml:space="preserve">R concerning the sharing and compatibility of AMT for flight testing with other services in the </w:t>
      </w:r>
      <w:r w:rsidR="00527A8E">
        <w:t xml:space="preserve">frequency </w:t>
      </w:r>
      <w:r w:rsidRPr="001B68D6">
        <w:t>band 5 091-5 250 MHz;</w:t>
      </w:r>
    </w:p>
    <w:p w:rsidR="00515D89" w:rsidRPr="001B68D6" w:rsidRDefault="00515D89" w:rsidP="00515D89">
      <w:r w:rsidRPr="001B68D6">
        <w:rPr>
          <w:i/>
        </w:rPr>
        <w:t>c)</w:t>
      </w:r>
      <w:r w:rsidRPr="001B68D6">
        <w:tab/>
        <w:t>that Resolution </w:t>
      </w:r>
      <w:r w:rsidRPr="001B68D6">
        <w:rPr>
          <w:b/>
          <w:bCs/>
        </w:rPr>
        <w:t>748 (Rev.WRC-</w:t>
      </w:r>
      <w:del w:id="1304" w:author="Detraz, Laurence" w:date="2015-11-10T13:16:00Z">
        <w:r w:rsidRPr="001B68D6" w:rsidDel="00B66CA2">
          <w:rPr>
            <w:b/>
            <w:bCs/>
          </w:rPr>
          <w:delText>12</w:delText>
        </w:r>
      </w:del>
      <w:ins w:id="1305" w:author="Detraz, Laurence" w:date="2015-11-10T13:16:00Z">
        <w:r w:rsidRPr="001B68D6">
          <w:rPr>
            <w:b/>
            <w:bCs/>
          </w:rPr>
          <w:t>15</w:t>
        </w:r>
      </w:ins>
      <w:r w:rsidRPr="001B68D6">
        <w:rPr>
          <w:b/>
          <w:bCs/>
        </w:rPr>
        <w:t>)</w:t>
      </w:r>
      <w:r w:rsidRPr="001B68D6">
        <w:rPr>
          <w:bCs/>
        </w:rPr>
        <w:t xml:space="preserve"> </w:t>
      </w:r>
      <w:r w:rsidRPr="001B68D6">
        <w:t xml:space="preserve">also provides guidance on the use of the </w:t>
      </w:r>
      <w:r w:rsidR="00527A8E">
        <w:t xml:space="preserve">frequency </w:t>
      </w:r>
      <w:r w:rsidRPr="001B68D6">
        <w:t>band 5 091-5 150 MHz by the aeronautical mobile service,</w:t>
      </w:r>
    </w:p>
    <w:p w:rsidR="00515D89" w:rsidRPr="001B68D6" w:rsidRDefault="00515D89" w:rsidP="00515D89">
      <w:pPr>
        <w:pStyle w:val="Call"/>
      </w:pPr>
      <w:r w:rsidRPr="001B68D6">
        <w:t>resolves</w:t>
      </w:r>
    </w:p>
    <w:p w:rsidR="00515D89" w:rsidRPr="001B68D6" w:rsidRDefault="00515D89">
      <w:r w:rsidRPr="001B68D6">
        <w:t>1</w:t>
      </w:r>
      <w:r w:rsidRPr="001B68D6">
        <w:tab/>
        <w:t xml:space="preserve">that administrations choosing to implement AMT shall limit AMT applications to those identified in </w:t>
      </w:r>
      <w:r w:rsidRPr="001B68D6">
        <w:rPr>
          <w:i/>
        </w:rPr>
        <w:t xml:space="preserve">noting h) </w:t>
      </w:r>
      <w:r w:rsidRPr="001B68D6">
        <w:t xml:space="preserve">in the </w:t>
      </w:r>
      <w:r w:rsidR="00527A8E">
        <w:t xml:space="preserve">frequency </w:t>
      </w:r>
      <w:r w:rsidRPr="001B68D6">
        <w:t xml:space="preserve">band 5 091-5 250 MHz, and shall utilize the criteria set forth in Annex 1 to this </w:t>
      </w:r>
      <w:del w:id="1306" w:author="Murphy, Margaret" w:date="2015-11-19T13:43:00Z">
        <w:r w:rsidRPr="001B68D6" w:rsidDel="00AC5081">
          <w:delText>R</w:delText>
        </w:r>
      </w:del>
      <w:ins w:id="1307" w:author="Murphy, Margaret" w:date="2015-11-19T13:43:00Z">
        <w:r w:rsidR="00AC5081">
          <w:t>r</w:t>
        </w:r>
      </w:ins>
      <w:r w:rsidRPr="001B68D6">
        <w:t>esolution;</w:t>
      </w:r>
    </w:p>
    <w:p w:rsidR="00515D89" w:rsidRPr="001B68D6" w:rsidRDefault="00515D89" w:rsidP="00AC5081">
      <w:r w:rsidRPr="001B68D6">
        <w:t>2</w:t>
      </w:r>
      <w:r w:rsidRPr="001B68D6">
        <w:tab/>
        <w:t xml:space="preserve">that the pfd limits in § 3 and 4 of Annex 1 to this </w:t>
      </w:r>
      <w:del w:id="1308" w:author="Murphy, Margaret" w:date="2015-11-19T13:43:00Z">
        <w:r w:rsidR="00AC5081" w:rsidRPr="001B68D6" w:rsidDel="00AC5081">
          <w:delText>R</w:delText>
        </w:r>
      </w:del>
      <w:ins w:id="1309" w:author="Murphy, Margaret" w:date="2015-11-19T13:43:00Z">
        <w:r w:rsidR="00AC5081">
          <w:t>r</w:t>
        </w:r>
      </w:ins>
      <w:r w:rsidRPr="001B68D6">
        <w:t>esolution which protect terrestrial services may be exceeded on the territory of any country whose administration has so agreed,</w:t>
      </w:r>
    </w:p>
    <w:p w:rsidR="00515D89" w:rsidRPr="001B68D6" w:rsidRDefault="00515D89">
      <w:pPr>
        <w:pStyle w:val="Call"/>
      </w:pPr>
      <w:r w:rsidRPr="001B68D6">
        <w:t xml:space="preserve">invites </w:t>
      </w:r>
      <w:del w:id="1310" w:author="Murphy, Margaret" w:date="2015-11-19T13:11:00Z">
        <w:r w:rsidRPr="001B68D6" w:rsidDel="00527A8E">
          <w:delText>ITU</w:delText>
        </w:r>
        <w:r w:rsidRPr="001B68D6" w:rsidDel="00527A8E">
          <w:noBreakHyphen/>
          <w:delText>R</w:delText>
        </w:r>
      </w:del>
      <w:ins w:id="1311" w:author="Murphy, Margaret" w:date="2015-11-19T13:11:00Z">
        <w:r w:rsidR="00527A8E">
          <w:t>the ITU Radiocommunication Sector</w:t>
        </w:r>
      </w:ins>
    </w:p>
    <w:p w:rsidR="00515D89" w:rsidRPr="001B68D6" w:rsidRDefault="00515D89" w:rsidP="00515D89">
      <w:r w:rsidRPr="001B68D6">
        <w:t xml:space="preserve">to continue studying the conditions and arrangements stipulated in </w:t>
      </w:r>
      <w:r w:rsidRPr="001B68D6">
        <w:rPr>
          <w:i/>
          <w:iCs/>
        </w:rPr>
        <w:t>noting a)</w:t>
      </w:r>
      <w:r w:rsidRPr="001B68D6">
        <w:t>.</w:t>
      </w:r>
    </w:p>
    <w:p w:rsidR="00515D89" w:rsidRPr="001B68D6" w:rsidRDefault="00515D89" w:rsidP="00515D89">
      <w:pPr>
        <w:pStyle w:val="AnnexNo"/>
      </w:pPr>
      <w:r w:rsidRPr="001B68D6">
        <w:t>ANNEX 1 TO RESOLUTION 418 (</w:t>
      </w:r>
      <w:ins w:id="1312" w:author="Detraz, Laurence" w:date="2015-11-10T15:03:00Z">
        <w:r w:rsidRPr="001B68D6">
          <w:t>Rev.</w:t>
        </w:r>
      </w:ins>
      <w:r w:rsidRPr="001B68D6">
        <w:t>WRC</w:t>
      </w:r>
      <w:r w:rsidRPr="001B68D6">
        <w:noBreakHyphen/>
      </w:r>
      <w:del w:id="1313" w:author="Detraz, Laurence" w:date="2015-11-10T15:03:00Z">
        <w:r w:rsidRPr="001B68D6" w:rsidDel="003A7EC5">
          <w:delText>12</w:delText>
        </w:r>
      </w:del>
      <w:ins w:id="1314" w:author="Detraz, Laurence" w:date="2015-11-10T15:03:00Z">
        <w:r w:rsidRPr="001B68D6">
          <w:t>15</w:t>
        </w:r>
      </w:ins>
      <w:r w:rsidRPr="001B68D6">
        <w:t>)</w:t>
      </w:r>
    </w:p>
    <w:p w:rsidR="00515D89" w:rsidRPr="001B68D6" w:rsidRDefault="00515D89" w:rsidP="00515D89">
      <w:pPr>
        <w:pStyle w:val="Normalaftertitle"/>
        <w:keepNext/>
      </w:pPr>
      <w:r w:rsidRPr="001B68D6">
        <w:t>1</w:t>
      </w:r>
      <w:r w:rsidRPr="001B68D6">
        <w:tab/>
        <w:t>In implementing aeronautical mobile telemetry (AMT), administrations shall utilize the following criteria:</w:t>
      </w:r>
    </w:p>
    <w:p w:rsidR="00515D89" w:rsidRPr="001B68D6" w:rsidRDefault="00515D89" w:rsidP="00515D89">
      <w:pPr>
        <w:pStyle w:val="enumlev1"/>
      </w:pPr>
      <w:r w:rsidRPr="001B68D6">
        <w:t>–</w:t>
      </w:r>
      <w:r w:rsidRPr="001B68D6">
        <w:tab/>
        <w:t>limit transmissions to those from aircraft stations only (see No. </w:t>
      </w:r>
      <w:r w:rsidRPr="001B68D6">
        <w:rPr>
          <w:b/>
          <w:bCs/>
        </w:rPr>
        <w:t>1.83</w:t>
      </w:r>
      <w:r w:rsidRPr="001B68D6">
        <w:t>);</w:t>
      </w:r>
    </w:p>
    <w:p w:rsidR="00515D89" w:rsidRPr="001B68D6" w:rsidRDefault="00515D89" w:rsidP="00515D89">
      <w:pPr>
        <w:pStyle w:val="enumlev1"/>
      </w:pPr>
      <w:r w:rsidRPr="001B68D6">
        <w:t>–</w:t>
      </w:r>
      <w:r w:rsidRPr="001B68D6">
        <w:tab/>
        <w:t xml:space="preserve">the operation of aeronautical telemetry systems within the </w:t>
      </w:r>
      <w:r w:rsidR="00527A8E">
        <w:t xml:space="preserve">frequency </w:t>
      </w:r>
      <w:r w:rsidRPr="001B68D6">
        <w:t xml:space="preserve">band 5 091-5 150 MHz shall be coordinated with administrations operating microwave landing systems (MLS) and whose territory is located within a distance </w:t>
      </w:r>
      <w:r w:rsidRPr="001B68D6">
        <w:rPr>
          <w:i/>
          <w:iCs/>
        </w:rPr>
        <w:t>D</w:t>
      </w:r>
      <w:r w:rsidRPr="001B68D6">
        <w:t xml:space="preserve"> of the AMT flight area, where </w:t>
      </w:r>
      <w:r w:rsidRPr="001B68D6">
        <w:rPr>
          <w:i/>
          <w:iCs/>
        </w:rPr>
        <w:t>D</w:t>
      </w:r>
      <w:r w:rsidRPr="001B68D6">
        <w:t xml:space="preserve"> is determined by the following equation:</w:t>
      </w:r>
    </w:p>
    <w:p w:rsidR="00515D89" w:rsidRPr="001B68D6" w:rsidRDefault="00515D89" w:rsidP="00515D89">
      <w:pPr>
        <w:pStyle w:val="Equation"/>
        <w:rPr>
          <w:vertAlign w:val="superscript"/>
        </w:rPr>
      </w:pPr>
      <w:r w:rsidRPr="001B68D6">
        <w:rPr>
          <w:i/>
          <w:iCs/>
        </w:rPr>
        <w:tab/>
      </w:r>
      <w:r w:rsidRPr="001B68D6">
        <w:rPr>
          <w:i/>
          <w:iCs/>
        </w:rPr>
        <w:tab/>
        <w:t>D</w:t>
      </w:r>
      <w:r w:rsidRPr="001B68D6">
        <w:t xml:space="preserve"> </w:t>
      </w:r>
      <w:r w:rsidRPr="001B68D6">
        <w:rPr>
          <w:rFonts w:ascii="Symbol" w:hAnsi="Symbol"/>
        </w:rPr>
        <w:t></w:t>
      </w:r>
      <w:r w:rsidRPr="001B68D6">
        <w:t xml:space="preserve"> 43 </w:t>
      </w:r>
      <w:r w:rsidRPr="001B68D6">
        <w:rPr>
          <w:rFonts w:ascii="Symbol" w:hAnsi="Symbol"/>
        </w:rPr>
        <w:t></w:t>
      </w:r>
      <w:r w:rsidRPr="001B68D6">
        <w:t xml:space="preserve"> 10</w:t>
      </w:r>
      <w:r w:rsidRPr="001B68D6">
        <w:rPr>
          <w:vertAlign w:val="superscript"/>
        </w:rPr>
        <w:t xml:space="preserve">(127.55 − 20 log( </w:t>
      </w:r>
      <w:r w:rsidRPr="001B68D6">
        <w:rPr>
          <w:i/>
          <w:iCs/>
          <w:vertAlign w:val="superscript"/>
        </w:rPr>
        <w:t xml:space="preserve">f </w:t>
      </w:r>
      <w:r w:rsidRPr="001B68D6">
        <w:rPr>
          <w:vertAlign w:val="superscript"/>
        </w:rPr>
        <w:t xml:space="preserve">) + </w:t>
      </w:r>
      <w:r w:rsidRPr="001B68D6">
        <w:rPr>
          <w:i/>
          <w:iCs/>
          <w:vertAlign w:val="superscript"/>
        </w:rPr>
        <w:t>E</w:t>
      </w:r>
      <w:r w:rsidRPr="001B68D6">
        <w:rPr>
          <w:vertAlign w:val="superscript"/>
        </w:rPr>
        <w:t>)/20</w:t>
      </w:r>
    </w:p>
    <w:p w:rsidR="00515D89" w:rsidRPr="001B68D6" w:rsidRDefault="00515D89" w:rsidP="00515D89">
      <w:pPr>
        <w:pStyle w:val="enumlev1"/>
        <w:keepNext/>
      </w:pPr>
      <w:r w:rsidRPr="001B68D6">
        <w:tab/>
        <w:t>where:</w:t>
      </w:r>
    </w:p>
    <w:p w:rsidR="00515D89" w:rsidRPr="001B68D6" w:rsidRDefault="00515D89" w:rsidP="00515D89">
      <w:pPr>
        <w:pStyle w:val="Equationlegend"/>
      </w:pPr>
      <w:r w:rsidRPr="001B68D6">
        <w:tab/>
      </w:r>
      <w:r w:rsidRPr="001B68D6">
        <w:rPr>
          <w:i/>
          <w:iCs/>
        </w:rPr>
        <w:t>D</w:t>
      </w:r>
      <w:r w:rsidRPr="001B68D6">
        <w:t> :</w:t>
      </w:r>
      <w:r w:rsidRPr="001B68D6">
        <w:tab/>
        <w:t>separation distance (km) triggering the coordination</w:t>
      </w:r>
    </w:p>
    <w:p w:rsidR="00515D89" w:rsidRPr="001B68D6" w:rsidRDefault="00515D89" w:rsidP="00515D89">
      <w:pPr>
        <w:pStyle w:val="Equationlegend"/>
      </w:pPr>
      <w:r w:rsidRPr="001B68D6">
        <w:tab/>
      </w:r>
      <w:r w:rsidRPr="001B68D6">
        <w:rPr>
          <w:i/>
          <w:iCs/>
        </w:rPr>
        <w:t>f</w:t>
      </w:r>
      <w:r w:rsidRPr="001B68D6">
        <w:t> :</w:t>
      </w:r>
      <w:r w:rsidRPr="001B68D6">
        <w:tab/>
        <w:t>minimum frequency (MHz) used by the AMT system</w:t>
      </w:r>
    </w:p>
    <w:p w:rsidR="00515D89" w:rsidRPr="001B68D6" w:rsidRDefault="00515D89" w:rsidP="00515D89">
      <w:pPr>
        <w:pStyle w:val="Equationlegend"/>
      </w:pPr>
      <w:r w:rsidRPr="001B68D6">
        <w:tab/>
      </w:r>
      <w:r w:rsidRPr="001B68D6">
        <w:rPr>
          <w:i/>
          <w:iCs/>
        </w:rPr>
        <w:t>E</w:t>
      </w:r>
      <w:r w:rsidRPr="001B68D6">
        <w:t> :</w:t>
      </w:r>
      <w:r w:rsidRPr="001B68D6">
        <w:tab/>
        <w:t>peak equivalent isotropically radiated power density (dBW in 150 kHz) of the aircraft transmitter.</w:t>
      </w:r>
    </w:p>
    <w:p w:rsidR="00E57B2C" w:rsidRDefault="00E57B2C">
      <w:pPr>
        <w:tabs>
          <w:tab w:val="clear" w:pos="1134"/>
          <w:tab w:val="clear" w:pos="1871"/>
          <w:tab w:val="clear" w:pos="2268"/>
        </w:tabs>
        <w:overflowPunct/>
        <w:autoSpaceDE/>
        <w:autoSpaceDN/>
        <w:adjustRightInd/>
        <w:spacing w:before="0"/>
        <w:textAlignment w:val="auto"/>
      </w:pPr>
      <w:r>
        <w:br w:type="page"/>
      </w:r>
    </w:p>
    <w:p w:rsidR="00515D89" w:rsidRPr="001B68D6" w:rsidRDefault="00515D89" w:rsidP="00515D89">
      <w:r w:rsidRPr="001B68D6">
        <w:lastRenderedPageBreak/>
        <w:t>2</w:t>
      </w:r>
      <w:r w:rsidRPr="001B68D6">
        <w:tab/>
        <w:t>For the protection of the fixed-satellite service (FSS), a telemetry aircraft station</w:t>
      </w:r>
      <w:r w:rsidRPr="001B68D6">
        <w:rPr>
          <w:rFonts w:ascii="(Utiliser une police de caractè" w:hAnsi="(Utiliser une police de caractè"/>
        </w:rPr>
        <w:t xml:space="preserve"> in the </w:t>
      </w:r>
      <w:r w:rsidR="00527A8E">
        <w:t xml:space="preserve">frequency </w:t>
      </w:r>
      <w:r w:rsidRPr="001B68D6">
        <w:rPr>
          <w:rFonts w:ascii="(Utiliser une police de caractè" w:hAnsi="(Utiliser une police de caractè"/>
        </w:rPr>
        <w:t>band</w:t>
      </w:r>
      <w:r w:rsidRPr="001B68D6">
        <w:t xml:space="preserve"> 5 091-5 250 MHz shall be operated in such a manner that one aircraft station transmitter power flux-density be limited to −198.9 dB(W/(m</w:t>
      </w:r>
      <w:r w:rsidRPr="001B68D6">
        <w:rPr>
          <w:position w:val="6"/>
          <w:sz w:val="16"/>
        </w:rPr>
        <w:t>2</w:t>
      </w:r>
      <w:r w:rsidRPr="001B68D6">
        <w:t> · Hz)) at the FSS satellite orbit for spacecraft using Earth coverage receive antennas. Such pfd limit per aircraft transmitter has been derived under the assumptions that the FSS satellite orbit is at 1 414 km altitude and that a total of 21 co</w:t>
      </w:r>
      <w:r w:rsidRPr="001B68D6">
        <w:noBreakHyphen/>
        <w:t>frequency AMT transmitters operate concurrently within the field of view of the FSS satellite. In case of fewer than 21 AMT co</w:t>
      </w:r>
      <w:r w:rsidRPr="001B68D6">
        <w:noBreakHyphen/>
        <w:t>frequency transmitters operating simultaneously in view of the satellite, the transmitter power can be adjusted so as not to exceed an aggregate pfd at the satellite of −185.7 dB(W/(m</w:t>
      </w:r>
      <w:r w:rsidRPr="001B68D6">
        <w:rPr>
          <w:position w:val="6"/>
          <w:sz w:val="16"/>
        </w:rPr>
        <w:t>2</w:t>
      </w:r>
      <w:r w:rsidRPr="001B68D6">
        <w:t xml:space="preserve"> · Hz)), which corresponds to a </w:t>
      </w:r>
      <w:r w:rsidRPr="001B68D6">
        <w:rPr>
          <w:rFonts w:ascii="Symbol" w:hAnsi="Symbol"/>
        </w:rPr>
        <w:t></w:t>
      </w:r>
      <w:r w:rsidRPr="001B68D6">
        <w:rPr>
          <w:i/>
          <w:iCs/>
        </w:rPr>
        <w:t>T</w:t>
      </w:r>
      <w:r w:rsidRPr="001B68D6">
        <w:rPr>
          <w:i/>
          <w:iCs/>
          <w:vertAlign w:val="subscript"/>
        </w:rPr>
        <w:t>satellite</w:t>
      </w:r>
      <w:r w:rsidRPr="001B68D6">
        <w:t>/</w:t>
      </w:r>
      <w:r w:rsidRPr="001B68D6">
        <w:rPr>
          <w:i/>
          <w:iCs/>
        </w:rPr>
        <w:t>T</w:t>
      </w:r>
      <w:r w:rsidRPr="001B68D6">
        <w:rPr>
          <w:i/>
          <w:iCs/>
          <w:vertAlign w:val="subscript"/>
        </w:rPr>
        <w:t>satellite</w:t>
      </w:r>
      <w:r w:rsidRPr="001B68D6">
        <w:t xml:space="preserve"> of 1%.</w:t>
      </w:r>
    </w:p>
    <w:p w:rsidR="00515D89" w:rsidRPr="001B68D6" w:rsidRDefault="00515D89" w:rsidP="00527A8E">
      <w:pPr>
        <w:rPr>
          <w:bCs/>
        </w:rPr>
      </w:pPr>
      <w:r w:rsidRPr="001B68D6">
        <w:t>3</w:t>
      </w:r>
      <w:r w:rsidRPr="001B68D6">
        <w:tab/>
        <w:t xml:space="preserve">For the protection of the mobile service in the </w:t>
      </w:r>
      <w:r w:rsidR="00527A8E" w:rsidRPr="001B68D6">
        <w:t xml:space="preserve">frequency band </w:t>
      </w:r>
      <w:r w:rsidRPr="001B68D6">
        <w:t>5 150-5 250 MHz, the maximum pfd produced at the surface of the Earth by emissions from an aircraft station of an aeronautical mobile service system, limited to transmissions of telemetry for flight testing, shall not exceed: −</w:t>
      </w:r>
      <w:r w:rsidRPr="001B68D6">
        <w:rPr>
          <w:bCs/>
        </w:rPr>
        <w:t>79.4 dB(W/(m</w:t>
      </w:r>
      <w:r w:rsidRPr="001B68D6">
        <w:rPr>
          <w:rFonts w:ascii="(Utiliser une police de caractè" w:hAnsi="(Utiliser une police de caractè"/>
          <w:bCs/>
          <w:vertAlign w:val="superscript"/>
        </w:rPr>
        <w:t>2</w:t>
      </w:r>
      <w:r w:rsidRPr="001B68D6">
        <w:t> · </w:t>
      </w:r>
      <w:r w:rsidRPr="001B68D6">
        <w:rPr>
          <w:bCs/>
        </w:rPr>
        <w:t>20 MHz)) − </w:t>
      </w:r>
      <w:r w:rsidRPr="001B68D6">
        <w:rPr>
          <w:bCs/>
          <w:i/>
          <w:iCs/>
        </w:rPr>
        <w:t>G</w:t>
      </w:r>
      <w:r w:rsidRPr="001B68D6">
        <w:rPr>
          <w:bCs/>
          <w:i/>
          <w:iCs/>
          <w:vertAlign w:val="subscript"/>
        </w:rPr>
        <w:t>r</w:t>
      </w:r>
      <w:r w:rsidRPr="001B68D6">
        <w:t> </w:t>
      </w:r>
      <w:r w:rsidRPr="001B68D6">
        <w:rPr>
          <w:bCs/>
        </w:rPr>
        <w:t>(θ).</w:t>
      </w:r>
    </w:p>
    <w:p w:rsidR="00515D89" w:rsidRPr="001B68D6" w:rsidRDefault="00515D89" w:rsidP="00515D89">
      <w:r w:rsidRPr="001B68D6">
        <w:rPr>
          <w:i/>
          <w:iCs/>
        </w:rPr>
        <w:t>G</w:t>
      </w:r>
      <w:r w:rsidRPr="001B68D6">
        <w:rPr>
          <w:i/>
          <w:iCs/>
          <w:vertAlign w:val="subscript"/>
        </w:rPr>
        <w:t>r</w:t>
      </w:r>
      <w:r w:rsidRPr="001B68D6">
        <w:rPr>
          <w:i/>
          <w:iCs/>
          <w:sz w:val="8"/>
          <w:szCs w:val="8"/>
        </w:rPr>
        <w:t xml:space="preserve"> </w:t>
      </w:r>
      <w:r w:rsidRPr="001B68D6">
        <w:t>(θ) represents the mobile service receiver antenna gain versus elevation angle θ and is defined as follows:</w:t>
      </w:r>
    </w:p>
    <w:p w:rsidR="00515D89" w:rsidRPr="001B68D6" w:rsidRDefault="00515D89" w:rsidP="00515D89">
      <w:pPr>
        <w:pStyle w:val="Tabletitle"/>
      </w:pPr>
      <w:r w:rsidRPr="001B68D6">
        <w:t>Wireless access system elevation antenna pattern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25"/>
        <w:gridCol w:w="3067"/>
      </w:tblGrid>
      <w:tr w:rsidR="00515D89" w:rsidRPr="001B68D6" w:rsidTr="00515D89">
        <w:trPr>
          <w:jc w:val="center"/>
        </w:trPr>
        <w:tc>
          <w:tcPr>
            <w:tcW w:w="3625" w:type="dxa"/>
          </w:tcPr>
          <w:p w:rsidR="00515D89" w:rsidRPr="001B68D6" w:rsidRDefault="00515D89" w:rsidP="00515D89">
            <w:pPr>
              <w:pStyle w:val="Tablehead"/>
              <w:rPr>
                <w:b w:val="0"/>
                <w:bCs/>
              </w:rPr>
            </w:pPr>
            <w:r w:rsidRPr="001B68D6">
              <w:t>Elevation angle, θ</w:t>
            </w:r>
            <w:r w:rsidRPr="001B68D6">
              <w:rPr>
                <w:rFonts w:ascii="Symbol" w:hAnsi="Symbol"/>
                <w:b w:val="0"/>
                <w:bCs/>
              </w:rPr>
              <w:t></w:t>
            </w:r>
            <w:r w:rsidRPr="001B68D6">
              <w:br/>
              <w:t>(degrees)</w:t>
            </w:r>
          </w:p>
        </w:tc>
        <w:tc>
          <w:tcPr>
            <w:tcW w:w="3067" w:type="dxa"/>
          </w:tcPr>
          <w:p w:rsidR="00515D89" w:rsidRPr="001B68D6" w:rsidRDefault="00515D89" w:rsidP="00515D89">
            <w:pPr>
              <w:pStyle w:val="Tablehead"/>
              <w:rPr>
                <w:b w:val="0"/>
                <w:bCs/>
                <w:szCs w:val="24"/>
              </w:rPr>
            </w:pPr>
            <w:r w:rsidRPr="001B68D6">
              <w:t xml:space="preserve">Gain </w:t>
            </w:r>
            <w:r w:rsidRPr="001B68D6">
              <w:rPr>
                <w:b w:val="0"/>
                <w:bCs/>
                <w:i/>
                <w:iCs/>
                <w:szCs w:val="24"/>
              </w:rPr>
              <w:t>G</w:t>
            </w:r>
            <w:r w:rsidRPr="001B68D6">
              <w:rPr>
                <w:b w:val="0"/>
                <w:bCs/>
                <w:i/>
                <w:iCs/>
                <w:szCs w:val="24"/>
                <w:vertAlign w:val="subscript"/>
              </w:rPr>
              <w:t>r</w:t>
            </w:r>
            <w:r w:rsidRPr="001B68D6">
              <w:rPr>
                <w:b w:val="0"/>
                <w:bCs/>
                <w:i/>
                <w:iCs/>
                <w:sz w:val="8"/>
                <w:szCs w:val="8"/>
                <w:vertAlign w:val="subscript"/>
              </w:rPr>
              <w:t xml:space="preserve"> </w:t>
            </w:r>
            <w:r w:rsidRPr="001B68D6">
              <w:t>(θ)</w:t>
            </w:r>
            <w:r w:rsidRPr="001B68D6">
              <w:br/>
              <w:t>(dBi)</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45</w:t>
            </w:r>
            <w:r w:rsidRPr="001B68D6">
              <w:tab/>
            </w:r>
            <w:r w:rsidRPr="001B68D6">
              <w:sym w:font="Symbol" w:char="F03C"/>
            </w:r>
            <w:r w:rsidRPr="001B68D6">
              <w:t xml:space="preserve"> θ </w:t>
            </w:r>
            <w:r w:rsidRPr="001B68D6">
              <w:sym w:font="Symbol" w:char="F0A3"/>
            </w:r>
            <w:r w:rsidRPr="001B68D6">
              <w:t xml:space="preserve"> 90</w:t>
            </w:r>
            <w:r w:rsidRPr="001B68D6">
              <w:rPr>
                <w:color w:val="FFFFFF"/>
              </w:rPr>
              <w:t>0</w:t>
            </w:r>
          </w:p>
        </w:tc>
        <w:tc>
          <w:tcPr>
            <w:tcW w:w="3067" w:type="dxa"/>
          </w:tcPr>
          <w:p w:rsidR="00515D89" w:rsidRPr="001B68D6" w:rsidRDefault="00515D89" w:rsidP="00515D89">
            <w:pPr>
              <w:pStyle w:val="Tabletext"/>
              <w:keepNext/>
              <w:jc w:val="center"/>
            </w:pPr>
            <w:r w:rsidRPr="001B68D6">
              <w:t>−</w:t>
            </w:r>
            <w:r w:rsidRPr="001B68D6">
              <w:rPr>
                <w:sz w:val="8"/>
                <w:szCs w:val="8"/>
              </w:rPr>
              <w:t xml:space="preserve"> </w:t>
            </w:r>
            <w:r w:rsidRPr="001B68D6">
              <w:t>4</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35</w:t>
            </w:r>
            <w:r w:rsidRPr="001B68D6">
              <w:tab/>
            </w:r>
            <w:r w:rsidRPr="001B68D6">
              <w:sym w:font="Symbol" w:char="F03C"/>
            </w:r>
            <w:r w:rsidRPr="001B68D6">
              <w:t xml:space="preserve"> θ </w:t>
            </w:r>
            <w:r w:rsidRPr="001B68D6">
              <w:sym w:font="Symbol" w:char="F0A3"/>
            </w:r>
            <w:r w:rsidRPr="001B68D6">
              <w:t xml:space="preserve"> 45</w:t>
            </w:r>
            <w:r w:rsidRPr="001B68D6">
              <w:rPr>
                <w:color w:val="FFFFFF"/>
              </w:rPr>
              <w:t>0</w:t>
            </w:r>
          </w:p>
        </w:tc>
        <w:tc>
          <w:tcPr>
            <w:tcW w:w="3067" w:type="dxa"/>
          </w:tcPr>
          <w:p w:rsidR="00515D89" w:rsidRPr="001B68D6" w:rsidRDefault="00515D89" w:rsidP="00515D89">
            <w:pPr>
              <w:pStyle w:val="Tabletext"/>
              <w:keepNext/>
              <w:jc w:val="center"/>
            </w:pPr>
            <w:r w:rsidRPr="001B68D6">
              <w:t>−3</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0</w:t>
            </w:r>
            <w:r w:rsidRPr="001B68D6">
              <w:tab/>
            </w:r>
            <w:r w:rsidRPr="001B68D6">
              <w:sym w:font="Symbol" w:char="F03C"/>
            </w:r>
            <w:r w:rsidRPr="001B68D6">
              <w:t xml:space="preserve"> θ </w:t>
            </w:r>
            <w:r w:rsidRPr="001B68D6">
              <w:sym w:font="Symbol" w:char="F0A3"/>
            </w:r>
            <w:r w:rsidRPr="001B68D6">
              <w:t xml:space="preserve"> 35</w:t>
            </w:r>
            <w:r w:rsidRPr="001B68D6">
              <w:rPr>
                <w:color w:val="FFFFFF"/>
              </w:rPr>
              <w:t>0</w:t>
            </w:r>
          </w:p>
        </w:tc>
        <w:tc>
          <w:tcPr>
            <w:tcW w:w="3067" w:type="dxa"/>
          </w:tcPr>
          <w:p w:rsidR="00515D89" w:rsidRPr="001B68D6" w:rsidRDefault="00515D89" w:rsidP="00515D89">
            <w:pPr>
              <w:pStyle w:val="Tabletext"/>
              <w:keepNext/>
              <w:jc w:val="center"/>
            </w:pPr>
            <w:r w:rsidRPr="001B68D6">
              <w:t xml:space="preserve">   0</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−15</w:t>
            </w:r>
            <w:r w:rsidRPr="001B68D6">
              <w:tab/>
            </w:r>
            <w:r w:rsidRPr="001B68D6">
              <w:sym w:font="Symbol" w:char="F03C"/>
            </w:r>
            <w:r w:rsidRPr="001B68D6">
              <w:t xml:space="preserve"> θ </w:t>
            </w:r>
            <w:r w:rsidRPr="001B68D6">
              <w:sym w:font="Symbol" w:char="F0A3"/>
            </w:r>
            <w:r w:rsidRPr="001B68D6">
              <w:t xml:space="preserve"> 0</w:t>
            </w:r>
            <w:r w:rsidRPr="001B68D6">
              <w:rPr>
                <w:color w:val="FFFFFF"/>
              </w:rPr>
              <w:t>00</w:t>
            </w:r>
          </w:p>
        </w:tc>
        <w:tc>
          <w:tcPr>
            <w:tcW w:w="3067" w:type="dxa"/>
          </w:tcPr>
          <w:p w:rsidR="00515D89" w:rsidRPr="001B68D6" w:rsidRDefault="00515D89" w:rsidP="00515D89">
            <w:pPr>
              <w:pStyle w:val="Tabletext"/>
              <w:keepNext/>
              <w:jc w:val="center"/>
            </w:pPr>
            <w:r w:rsidRPr="001B68D6">
              <w:t>−1</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−30</w:t>
            </w:r>
            <w:r w:rsidRPr="001B68D6">
              <w:tab/>
            </w:r>
            <w:r w:rsidRPr="001B68D6">
              <w:sym w:font="Symbol" w:char="F03C"/>
            </w:r>
            <w:r w:rsidRPr="001B68D6">
              <w:t xml:space="preserve"> θ </w:t>
            </w:r>
            <w:r w:rsidRPr="001B68D6">
              <w:sym w:font="Symbol" w:char="F0A3"/>
            </w:r>
            <w:r w:rsidRPr="001B68D6">
              <w:t xml:space="preserve"> −15</w:t>
            </w:r>
          </w:p>
        </w:tc>
        <w:tc>
          <w:tcPr>
            <w:tcW w:w="3067" w:type="dxa"/>
          </w:tcPr>
          <w:p w:rsidR="00515D89" w:rsidRPr="001B68D6" w:rsidRDefault="00515D89" w:rsidP="00515D89">
            <w:pPr>
              <w:pStyle w:val="Tabletext"/>
              <w:keepNext/>
              <w:jc w:val="center"/>
            </w:pPr>
            <w:r w:rsidRPr="001B68D6">
              <w:t>−</w:t>
            </w:r>
            <w:r w:rsidRPr="001B68D6">
              <w:rPr>
                <w:sz w:val="8"/>
                <w:szCs w:val="8"/>
              </w:rPr>
              <w:t xml:space="preserve"> </w:t>
            </w:r>
            <w:r w:rsidRPr="001B68D6">
              <w:t>4</w:t>
            </w:r>
          </w:p>
        </w:tc>
      </w:tr>
      <w:tr w:rsidR="00515D89" w:rsidRPr="001B68D6" w:rsidTr="00515D89">
        <w:trPr>
          <w:jc w:val="center"/>
        </w:trPr>
        <w:tc>
          <w:tcPr>
            <w:tcW w:w="3625" w:type="dxa"/>
          </w:tcPr>
          <w:p w:rsidR="00515D89" w:rsidRPr="001B68D6" w:rsidRDefault="00515D89" w:rsidP="00515D89">
            <w:pPr>
              <w:pStyle w:val="Tabletext"/>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−60</w:t>
            </w:r>
            <w:r w:rsidRPr="001B68D6">
              <w:tab/>
            </w:r>
            <w:r w:rsidRPr="001B68D6">
              <w:sym w:font="Symbol" w:char="F03C"/>
            </w:r>
            <w:r w:rsidRPr="001B68D6">
              <w:t xml:space="preserve"> θ </w:t>
            </w:r>
            <w:r w:rsidRPr="001B68D6">
              <w:sym w:font="Symbol" w:char="F0A3"/>
            </w:r>
            <w:r w:rsidRPr="001B68D6">
              <w:t xml:space="preserve"> −30</w:t>
            </w:r>
          </w:p>
        </w:tc>
        <w:tc>
          <w:tcPr>
            <w:tcW w:w="3067" w:type="dxa"/>
          </w:tcPr>
          <w:p w:rsidR="00515D89" w:rsidRPr="001B68D6" w:rsidRDefault="00515D89" w:rsidP="00515D89">
            <w:pPr>
              <w:pStyle w:val="Tabletext"/>
              <w:keepNext/>
              <w:jc w:val="center"/>
            </w:pPr>
            <w:r w:rsidRPr="001B68D6">
              <w:t>−</w:t>
            </w:r>
            <w:r w:rsidRPr="001B68D6">
              <w:rPr>
                <w:sz w:val="8"/>
                <w:szCs w:val="8"/>
              </w:rPr>
              <w:t xml:space="preserve"> </w:t>
            </w:r>
            <w:r w:rsidRPr="001B68D6">
              <w:t>6</w:t>
            </w:r>
          </w:p>
        </w:tc>
      </w:tr>
      <w:tr w:rsidR="00515D89" w:rsidRPr="001B68D6" w:rsidTr="00515D89">
        <w:trPr>
          <w:jc w:val="center"/>
        </w:trPr>
        <w:tc>
          <w:tcPr>
            <w:tcW w:w="3625" w:type="dxa"/>
          </w:tcPr>
          <w:p w:rsidR="00515D89" w:rsidRPr="001B68D6" w:rsidRDefault="00515D89" w:rsidP="00515D89">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1310"/>
                <w:tab w:val="left" w:pos="1389"/>
              </w:tabs>
            </w:pPr>
            <w:r w:rsidRPr="001B68D6">
              <w:tab/>
              <w:t>−90</w:t>
            </w:r>
            <w:r w:rsidRPr="001B68D6">
              <w:tab/>
            </w:r>
            <w:r w:rsidRPr="001B68D6">
              <w:sym w:font="Symbol" w:char="F03C"/>
            </w:r>
            <w:r w:rsidRPr="001B68D6">
              <w:t xml:space="preserve"> θ </w:t>
            </w:r>
            <w:r w:rsidRPr="001B68D6">
              <w:sym w:font="Symbol" w:char="F0A3"/>
            </w:r>
            <w:r w:rsidRPr="001B68D6">
              <w:t xml:space="preserve"> −60</w:t>
            </w:r>
          </w:p>
        </w:tc>
        <w:tc>
          <w:tcPr>
            <w:tcW w:w="3067" w:type="dxa"/>
          </w:tcPr>
          <w:p w:rsidR="00515D89" w:rsidRPr="001B68D6" w:rsidRDefault="00515D89" w:rsidP="00515D89">
            <w:pPr>
              <w:pStyle w:val="Tabletext"/>
              <w:jc w:val="center"/>
            </w:pPr>
            <w:r w:rsidRPr="001B68D6">
              <w:t>−5</w:t>
            </w:r>
          </w:p>
        </w:tc>
      </w:tr>
    </w:tbl>
    <w:p w:rsidR="00515D89" w:rsidRPr="001B68D6" w:rsidRDefault="00515D89" w:rsidP="00515D89">
      <w:r w:rsidRPr="001B68D6">
        <w:t>4</w:t>
      </w:r>
      <w:r w:rsidRPr="001B68D6">
        <w:tab/>
        <w:t>For the protection of the aeronautical mobile (R) service (AM(R)S) in the frequency band 5 091-5 150 MHz, the maximum pfd produced at the surface of the Earth, where AM(R)S may be deployed in accordance with No. </w:t>
      </w:r>
      <w:r w:rsidRPr="001B68D6">
        <w:rPr>
          <w:b/>
          <w:bCs/>
        </w:rPr>
        <w:t>5.444B</w:t>
      </w:r>
      <w:r w:rsidRPr="001B68D6">
        <w:rPr>
          <w:bCs/>
        </w:rPr>
        <w:t>,</w:t>
      </w:r>
      <w:r w:rsidRPr="001B68D6">
        <w:rPr>
          <w:b/>
          <w:bCs/>
        </w:rPr>
        <w:t xml:space="preserve"> </w:t>
      </w:r>
      <w:r w:rsidRPr="001B68D6">
        <w:t>by emissions from an aircraft station of an aeronautical mobile service system, limited to transmissions of telemetry for flight testing, shall not exceed: −89.4 dB(W/(m</w:t>
      </w:r>
      <w:r w:rsidRPr="001B68D6">
        <w:rPr>
          <w:rFonts w:ascii="(Utiliser une police de caractè" w:hAnsi="(Utiliser une police de caractè"/>
          <w:vertAlign w:val="superscript"/>
        </w:rPr>
        <w:t>2</w:t>
      </w:r>
      <w:r w:rsidRPr="001B68D6">
        <w:t> </w:t>
      </w:r>
      <w:r w:rsidRPr="001B68D6">
        <w:sym w:font="Symbol" w:char="F0D7"/>
      </w:r>
      <w:r w:rsidRPr="001B68D6">
        <w:t> 20 MHz)) − </w:t>
      </w:r>
      <w:r w:rsidRPr="001B68D6">
        <w:rPr>
          <w:i/>
          <w:iCs/>
        </w:rPr>
        <w:t>G</w:t>
      </w:r>
      <w:r w:rsidRPr="001B68D6">
        <w:rPr>
          <w:i/>
          <w:iCs/>
          <w:vertAlign w:val="subscript"/>
        </w:rPr>
        <w:t>r</w:t>
      </w:r>
      <w:r w:rsidRPr="001B68D6">
        <w:t> (θ).</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15D89">
      <w:pPr>
        <w:keepNext/>
      </w:pPr>
      <w:r w:rsidRPr="001B68D6">
        <w:rPr>
          <w:i/>
          <w:iCs/>
        </w:rPr>
        <w:lastRenderedPageBreak/>
        <w:t>G</w:t>
      </w:r>
      <w:r w:rsidRPr="001B68D6">
        <w:rPr>
          <w:i/>
          <w:iCs/>
          <w:vertAlign w:val="subscript"/>
        </w:rPr>
        <w:t>r</w:t>
      </w:r>
      <w:r w:rsidRPr="001B68D6">
        <w:t> (θ) represents the mobile service receiver antenna gain versus elevation angle θ and is defined as follows:</w:t>
      </w:r>
    </w:p>
    <w:p w:rsidR="00515D89" w:rsidRPr="001B68D6" w:rsidRDefault="007703F0" w:rsidP="00515D89">
      <w:pPr>
        <w:keepNext/>
        <w:jc w:val="center"/>
        <w:rPr>
          <w:position w:val="-10"/>
        </w:rPr>
      </w:pPr>
      <w:r>
        <w:rPr>
          <w:position w:val="-10"/>
          <w:rPrChange w:id="1315" w:author="Murphy, Margaret" w:date="2015-11-18T19:48:00Z">
            <w:rPr>
              <w:position w:val="-10"/>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382" o:spid="_x0000_s1041" type="#_x0000_t75" style="position:absolute;left:0;text-align:left;margin-left:0;margin-top:0;width:50pt;height:50pt;z-index:251661312;visibility:hidden">
            <o:lock v:ext="edit" selection="t"/>
          </v:shape>
        </w:pict>
      </w:r>
      <w:r>
        <w:rPr>
          <w:position w:val="-10"/>
          <w:rPrChange w:id="1316" w:author="Murphy, Margaret" w:date="2015-11-18T19:48:00Z">
            <w:rPr>
              <w:position w:val="-10"/>
            </w:rPr>
          </w:rPrChange>
        </w:rPr>
        <w:pict>
          <v:shape id="shape3392" o:spid="_x0000_s1033" type="#_x0000_t75" style="position:absolute;left:0;text-align:left;margin-left:0;margin-top:0;width:50pt;height:50pt;z-index:251662336;visibility:hidden">
            <o:lock v:ext="edit" selection="t"/>
          </v:shape>
        </w:pict>
      </w:r>
      <w:r w:rsidR="00515D89" w:rsidRPr="001B68D6">
        <w:rPr>
          <w:position w:val="-10"/>
          <w:rPrChange w:id="1317" w:author="Murphy, Margaret" w:date="2015-11-18T19:48:00Z">
            <w:rPr>
              <w:position w:val="-10"/>
            </w:rPr>
          </w:rPrChange>
        </w:rPr>
        <w:object w:dxaOrig="2900" w:dyaOrig="340">
          <v:shape id="shape3393" o:spid="_x0000_i1025" type="#_x0000_t75" style="width:138pt;height:15.5pt" o:ole="">
            <v:imagedata r:id="rId51" o:title=""/>
          </v:shape>
          <o:OLEObject Type="Embed" ProgID="Equation.3" ShapeID="shape3393" DrawAspect="Content" ObjectID="_1509468277" r:id="rId52"/>
        </w:object>
      </w:r>
      <w:r w:rsidR="00515D89" w:rsidRPr="001B68D6">
        <w:rPr>
          <w:noProof/>
          <w:position w:val="-10"/>
          <w:lang w:val="en-US" w:eastAsia="zh-CN"/>
          <w:rPrChange w:id="1318" w:author="Murphy, Margaret" w:date="2015-11-18T19:48:00Z">
            <w:rPr>
              <w:noProof/>
              <w:position w:val="-10"/>
              <w:lang w:val="en-US" w:eastAsia="zh-CN"/>
            </w:rPr>
          </w:rPrChange>
        </w:rPr>
        <mc:AlternateContent>
          <mc:Choice Requires="wps">
            <w:drawing>
              <wp:anchor distT="0" distB="0" distL="114300" distR="114300" simplePos="0" relativeHeight="251657216" behindDoc="0" locked="0" layoutInCell="1" allowOverlap="1" wp14:anchorId="5A2E956F" wp14:editId="4827A5DB">
                <wp:simplePos x="0" y="0"/>
                <wp:positionH relativeFrom="column">
                  <wp:posOffset>0</wp:posOffset>
                </wp:positionH>
                <wp:positionV relativeFrom="paragraph">
                  <wp:posOffset>0</wp:posOffset>
                </wp:positionV>
                <wp:extent cx="635000" cy="635000"/>
                <wp:effectExtent l="0" t="0" r="0" b="0"/>
                <wp:wrapNone/>
                <wp:docPr id="3385" name="36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2F086" id="364"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VbwpolYCAACnBAAADgAAAAAAAAAAAAAAAAAuAgAAZHJzL2Uyb0RvYy54bWxQSwECLQAUAAYA&#10;CAAAACEAhluH1dgAAAAFAQAADwAAAAAAAAAAAAAAAACwBAAAZHJzL2Rvd25yZXYueG1sUEsFBgAA&#10;AAAEAAQA8wAAALUFAAAAAA==&#10;" filled="f" stroked="f">
                <o:lock v:ext="edit" aspectratio="t" selection="t"/>
              </v:rect>
            </w:pict>
          </mc:Fallback>
        </mc:AlternateContent>
      </w:r>
      <w:r w:rsidR="00515D89" w:rsidRPr="001B68D6">
        <w:rPr>
          <w:noProof/>
          <w:position w:val="-10"/>
          <w:lang w:val="en-US" w:eastAsia="zh-CN"/>
          <w:rPrChange w:id="1319" w:author="Murphy, Margaret" w:date="2015-11-18T19:48:00Z">
            <w:rPr>
              <w:noProof/>
              <w:position w:val="-10"/>
              <w:lang w:val="en-US" w:eastAsia="zh-CN"/>
            </w:rPr>
          </w:rPrChange>
        </w:rPr>
        <mc:AlternateContent>
          <mc:Choice Requires="wps">
            <w:drawing>
              <wp:anchor distT="0" distB="0" distL="114300" distR="114300" simplePos="0" relativeHeight="251658240" behindDoc="0" locked="0" layoutInCell="1" allowOverlap="1" wp14:anchorId="341296EE" wp14:editId="4834F02B">
                <wp:simplePos x="0" y="0"/>
                <wp:positionH relativeFrom="column">
                  <wp:posOffset>0</wp:posOffset>
                </wp:positionH>
                <wp:positionV relativeFrom="paragraph">
                  <wp:posOffset>0</wp:posOffset>
                </wp:positionV>
                <wp:extent cx="635000" cy="635000"/>
                <wp:effectExtent l="0" t="0" r="0" b="0"/>
                <wp:wrapNone/>
                <wp:docPr id="3387" name="shape3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6EEBA" id="shape36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&#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h+t5DlkCAACsBAAADgAAAAAAAAAAAAAAAAAuAgAAZHJzL2Uyb0RvYy54bWxQSwECLQAU&#10;AAYACAAAACEAhluH1dgAAAAFAQAADwAAAAAAAAAAAAAAAACzBAAAZHJzL2Rvd25yZXYueG1sUEsF&#10;BgAAAAAEAAQA8wAAALgFAAAAAA==&#10;" filled="f" stroked="f">
                <o:lock v:ext="edit" aspectratio="t" selection="t"/>
              </v:rect>
            </w:pict>
          </mc:Fallback>
        </mc:AlternateContent>
      </w:r>
      <w:r w:rsidR="00515D89" w:rsidRPr="001B68D6">
        <w:rPr>
          <w:noProof/>
          <w:position w:val="-10"/>
          <w:lang w:val="en-US" w:eastAsia="zh-CN"/>
          <w:rPrChange w:id="1320" w:author="Murphy, Margaret" w:date="2015-11-18T19:48:00Z">
            <w:rPr>
              <w:noProof/>
              <w:position w:val="-10"/>
              <w:lang w:val="en-US" w:eastAsia="zh-CN"/>
            </w:rPr>
          </w:rPrChange>
        </w:rPr>
        <mc:AlternateContent>
          <mc:Choice Requires="wps">
            <w:drawing>
              <wp:anchor distT="0" distB="0" distL="114300" distR="114300" simplePos="0" relativeHeight="251659264" behindDoc="0" locked="0" layoutInCell="1" allowOverlap="1" wp14:anchorId="31EE74F1" wp14:editId="24091ACB">
                <wp:simplePos x="0" y="0"/>
                <wp:positionH relativeFrom="column">
                  <wp:posOffset>0</wp:posOffset>
                </wp:positionH>
                <wp:positionV relativeFrom="paragraph">
                  <wp:posOffset>0</wp:posOffset>
                </wp:positionV>
                <wp:extent cx="635000" cy="635000"/>
                <wp:effectExtent l="0" t="0" r="0" b="0"/>
                <wp:wrapNone/>
                <wp:docPr id="3389" name="shape36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C13DE" id="shape36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" filled="f" stroked="f">
                <o:lock v:ext="edit" aspectratio="t" selection="t"/>
              </v:rect>
            </w:pict>
          </mc:Fallback>
        </mc:AlternateContent>
      </w:r>
      <w:r w:rsidR="00515D89" w:rsidRPr="001B68D6">
        <w:rPr>
          <w:noProof/>
          <w:position w:val="-10"/>
          <w:lang w:val="en-US" w:eastAsia="zh-CN"/>
          <w:rPrChange w:id="1321" w:author="Murphy, Margaret" w:date="2015-11-18T19:48:00Z">
            <w:rPr>
              <w:noProof/>
              <w:position w:val="-10"/>
              <w:lang w:val="en-US" w:eastAsia="zh-CN"/>
            </w:rPr>
          </w:rPrChange>
        </w:rPr>
        <mc:AlternateContent>
          <mc:Choice Requires="wps">
            <w:drawing>
              <wp:anchor distT="0" distB="0" distL="114300" distR="114300" simplePos="0" relativeHeight="251660288" behindDoc="0" locked="0" layoutInCell="1" allowOverlap="1" wp14:anchorId="0C559E0A" wp14:editId="4B9C9344">
                <wp:simplePos x="0" y="0"/>
                <wp:positionH relativeFrom="column">
                  <wp:posOffset>0</wp:posOffset>
                </wp:positionH>
                <wp:positionV relativeFrom="paragraph">
                  <wp:posOffset>0</wp:posOffset>
                </wp:positionV>
                <wp:extent cx="635000" cy="635000"/>
                <wp:effectExtent l="0" t="0" r="3175" b="3175"/>
                <wp:wrapNone/>
                <wp:docPr id="3391"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B5E4F" id="Rectangle 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" filled="f" stroked="f">
                <o:lock v:ext="edit" aspectratio="t" selection="t"/>
              </v:rect>
            </w:pict>
          </mc:Fallback>
        </mc:AlternateContent>
      </w:r>
    </w:p>
    <w:p w:rsidR="00515D89" w:rsidRPr="001B68D6" w:rsidRDefault="00515D89" w:rsidP="00515D89">
      <w:pPr>
        <w:keepNext/>
        <w:jc w:val="center"/>
        <w:rPr>
          <w:position w:val="-10"/>
        </w:rPr>
      </w:pPr>
      <w:r w:rsidRPr="001B68D6">
        <w:rPr>
          <w:position w:val="-10"/>
          <w:rPrChange w:id="1322" w:author="Murphy, Margaret" w:date="2015-11-18T19:48:00Z">
            <w:rPr>
              <w:position w:val="-10"/>
            </w:rPr>
          </w:rPrChange>
        </w:rPr>
        <w:object w:dxaOrig="2060" w:dyaOrig="760">
          <v:shape id="shape3398" o:spid="_x0000_i1026" type="#_x0000_t75" style="width:103pt;height:35.5pt" o:ole="">
            <v:imagedata r:id="rId53" o:title=""/>
          </v:shape>
          <o:OLEObject Type="Embed" ProgID="Equation.3" ShapeID="shape3398" DrawAspect="Content" ObjectID="_1509468278" r:id="rId54"/>
        </w:object>
      </w:r>
    </w:p>
    <w:p w:rsidR="00515D89" w:rsidRPr="001B68D6" w:rsidRDefault="00515D89" w:rsidP="00515D89">
      <w:pPr>
        <w:keepNext/>
        <w:jc w:val="center"/>
        <w:rPr>
          <w:position w:val="-10"/>
        </w:rPr>
      </w:pPr>
      <w:r w:rsidRPr="001B68D6">
        <w:rPr>
          <w:position w:val="-44"/>
          <w:rPrChange w:id="1323" w:author="Murphy, Margaret" w:date="2015-11-18T19:48:00Z">
            <w:rPr>
              <w:position w:val="-44"/>
            </w:rPr>
          </w:rPrChange>
        </w:rPr>
        <w:object w:dxaOrig="4480" w:dyaOrig="999">
          <v:shape id="shape3403" o:spid="_x0000_i1027" type="#_x0000_t75" style="width:222pt;height:46.5pt" o:ole="">
            <v:imagedata r:id="rId55" o:title=""/>
          </v:shape>
          <o:OLEObject Type="Embed" ProgID="Equation.3" ShapeID="shape3403" DrawAspect="Content" ObjectID="_1509468279" r:id="rId56"/>
        </w:object>
      </w:r>
    </w:p>
    <w:p w:rsidR="00515D89" w:rsidRPr="001B68D6" w:rsidRDefault="00515D89" w:rsidP="00515D89">
      <w:pPr>
        <w:keepNext/>
      </w:pPr>
      <w:r w:rsidRPr="001B68D6">
        <w:t>where:</w:t>
      </w:r>
    </w:p>
    <w:p w:rsidR="00515D89" w:rsidRPr="001B68D6" w:rsidRDefault="00515D89" w:rsidP="00515D89">
      <w:pPr>
        <w:pStyle w:val="Equationlegend"/>
      </w:pPr>
      <w:r w:rsidRPr="001B68D6">
        <w:rPr>
          <w:i/>
          <w:iCs/>
        </w:rPr>
        <w:tab/>
        <w:t>G</w:t>
      </w:r>
      <w:r w:rsidRPr="001B68D6">
        <w:t>(θ) :</w:t>
      </w:r>
      <w:r w:rsidRPr="001B68D6">
        <w:tab/>
        <w:t>gain relative to an isotropic antenna (dBi)</w:t>
      </w:r>
    </w:p>
    <w:p w:rsidR="00515D89" w:rsidRPr="001B68D6" w:rsidRDefault="00515D89" w:rsidP="00515D89">
      <w:pPr>
        <w:pStyle w:val="Equationlegend"/>
      </w:pPr>
      <w:r w:rsidRPr="001B68D6">
        <w:rPr>
          <w:i/>
          <w:iCs/>
          <w:color w:val="FFFFFF"/>
        </w:rPr>
        <w:t>G</w:t>
      </w:r>
      <w:r w:rsidRPr="001B68D6">
        <w:rPr>
          <w:i/>
          <w:iCs/>
          <w:color w:val="FFFFFF"/>
        </w:rPr>
        <w:tab/>
      </w:r>
      <w:r w:rsidRPr="001B68D6">
        <w:t>(θ) :</w:t>
      </w:r>
      <w:r w:rsidRPr="001B68D6">
        <w:rPr>
          <w:rFonts w:ascii="Symbol" w:hAnsi="Symbol"/>
        </w:rPr>
        <w:tab/>
      </w:r>
      <w:r w:rsidRPr="001B68D6">
        <w:t>absolute value of the elevation angle relative to the angle of maximum gain (degrees).</w:t>
      </w:r>
    </w:p>
    <w:p w:rsidR="00E440F6" w:rsidRDefault="00E440F6">
      <w:pPr>
        <w:pStyle w:val="Reasons"/>
      </w:pPr>
    </w:p>
    <w:p w:rsidR="00E57B2C" w:rsidRDefault="00E57B2C">
      <w:pPr>
        <w:tabs>
          <w:tab w:val="clear" w:pos="1134"/>
          <w:tab w:val="clear" w:pos="1871"/>
          <w:tab w:val="clear" w:pos="2268"/>
        </w:tabs>
        <w:overflowPunct/>
        <w:autoSpaceDE/>
        <w:autoSpaceDN/>
        <w:adjustRightInd/>
        <w:spacing w:before="0"/>
        <w:textAlignment w:val="auto"/>
        <w:rPr>
          <w:rFonts w:hAnsi="Times New Roman Bold"/>
          <w:b/>
        </w:rPr>
      </w:pPr>
      <w:r>
        <w:br w:type="page"/>
      </w:r>
    </w:p>
    <w:p w:rsidR="00E440F6" w:rsidRDefault="00515D89" w:rsidP="00892FE6">
      <w:pPr>
        <w:pStyle w:val="Proposal"/>
      </w:pPr>
      <w:r>
        <w:lastRenderedPageBreak/>
        <w:t>MOD</w:t>
      </w:r>
      <w:r>
        <w:tab/>
        <w:t>B9/347/</w:t>
      </w:r>
      <w:r w:rsidR="00892FE6">
        <w:t>29</w:t>
      </w:r>
      <w:r>
        <w:rPr>
          <w:vanish/>
          <w:color w:val="7F7F7F" w:themeColor="text1" w:themeTint="80"/>
          <w:vertAlign w:val="superscript"/>
        </w:rPr>
        <w:t>#32596</w:t>
      </w:r>
    </w:p>
    <w:p w:rsidR="00515D89" w:rsidRPr="001B68D6" w:rsidRDefault="00515D89">
      <w:pPr>
        <w:pStyle w:val="ResNo"/>
      </w:pPr>
      <w:r w:rsidRPr="001B68D6">
        <w:t xml:space="preserve">RESOLUTION </w:t>
      </w:r>
      <w:r w:rsidRPr="001B68D6">
        <w:rPr>
          <w:rStyle w:val="href"/>
        </w:rPr>
        <w:t>553</w:t>
      </w:r>
      <w:r w:rsidRPr="001B68D6">
        <w:t xml:space="preserve"> (</w:t>
      </w:r>
      <w:ins w:id="1324" w:author="Turnbull, Karen" w:date="2015-09-16T12:40:00Z">
        <w:r w:rsidRPr="001B68D6">
          <w:t>rev.</w:t>
        </w:r>
      </w:ins>
      <w:r w:rsidRPr="001B68D6">
        <w:t>WRC</w:t>
      </w:r>
      <w:r w:rsidRPr="001B68D6">
        <w:noBreakHyphen/>
      </w:r>
      <w:del w:id="1325" w:author="Turnbull, Karen" w:date="2015-09-16T12:40:00Z">
        <w:r w:rsidRPr="001B68D6" w:rsidDel="004E099C">
          <w:delText>12</w:delText>
        </w:r>
      </w:del>
      <w:ins w:id="1326" w:author="Turnbull, Karen" w:date="2015-09-16T12:40:00Z">
        <w:r w:rsidRPr="001B68D6">
          <w:t>15</w:t>
        </w:r>
      </w:ins>
      <w:r w:rsidRPr="001B68D6">
        <w:t>)</w:t>
      </w:r>
    </w:p>
    <w:p w:rsidR="00515D89" w:rsidRPr="001B68D6" w:rsidRDefault="00515D89" w:rsidP="00730732">
      <w:pPr>
        <w:pStyle w:val="Restitle"/>
      </w:pPr>
      <w:bookmarkStart w:id="1327" w:name="_Toc327364503"/>
      <w:r w:rsidRPr="001B68D6">
        <w:t xml:space="preserve">Additional regulatory measures for broadcasting-satellite networks in </w:t>
      </w:r>
      <w:r w:rsidRPr="001B68D6">
        <w:br/>
        <w:t xml:space="preserve">the </w:t>
      </w:r>
      <w:r w:rsidR="00527A8E">
        <w:t xml:space="preserve">frequency </w:t>
      </w:r>
      <w:r w:rsidR="00730732">
        <w:t xml:space="preserve">band </w:t>
      </w:r>
      <w:r w:rsidRPr="001B68D6">
        <w:t xml:space="preserve">and 21.4-22 GHz in Regions 1 and 3 for the enhancement </w:t>
      </w:r>
      <w:r w:rsidRPr="001B68D6">
        <w:br/>
        <w:t xml:space="preserve">of equitable access to this </w:t>
      </w:r>
      <w:r w:rsidR="00527A8E">
        <w:t xml:space="preserve">frequency </w:t>
      </w:r>
      <w:r w:rsidRPr="001B68D6">
        <w:t>band</w:t>
      </w:r>
      <w:bookmarkEnd w:id="1327"/>
    </w:p>
    <w:p w:rsidR="00515D89" w:rsidRPr="001B68D6" w:rsidRDefault="00515D89">
      <w:pPr>
        <w:pStyle w:val="Normalaftertitle"/>
      </w:pPr>
      <w:r w:rsidRPr="001B68D6">
        <w:t xml:space="preserve">The World Radiocommunication Conference (Geneva, </w:t>
      </w:r>
      <w:del w:id="1328" w:author="Turnbull, Karen" w:date="2015-09-16T12:40:00Z">
        <w:r w:rsidRPr="001B68D6" w:rsidDel="004E099C">
          <w:delText>2012</w:delText>
        </w:r>
      </w:del>
      <w:ins w:id="1329" w:author="Turnbull, Karen" w:date="2015-09-16T12:40:00Z">
        <w:r w:rsidRPr="001B68D6">
          <w:t>2015</w:t>
        </w:r>
      </w:ins>
      <w:r w:rsidRPr="001B68D6">
        <w:t>),</w:t>
      </w:r>
    </w:p>
    <w:p w:rsidR="00515D89" w:rsidRPr="001B68D6" w:rsidRDefault="00515D89">
      <w:pPr>
        <w:pStyle w:val="Call"/>
      </w:pPr>
      <w:r w:rsidRPr="001B68D6">
        <w:t>considering</w:t>
      </w:r>
    </w:p>
    <w:p w:rsidR="00515D89" w:rsidRPr="001B68D6" w:rsidRDefault="00515D89">
      <w:r w:rsidRPr="001B68D6">
        <w:rPr>
          <w:i/>
          <w:iCs/>
        </w:rPr>
        <w:t>a)</w:t>
      </w:r>
      <w:r w:rsidRPr="001B68D6">
        <w:tab/>
        <w:t>that WARC</w:t>
      </w:r>
      <w:r w:rsidRPr="001B68D6">
        <w:noBreakHyphen/>
        <w:t xml:space="preserve">92 allocated the </w:t>
      </w:r>
      <w:r w:rsidR="00527A8E">
        <w:t xml:space="preserve">frequency </w:t>
      </w:r>
      <w:r w:rsidRPr="001B68D6">
        <w:t>band 21.4-22 GHz in Regions 1 and 3 to the broadcasting-satellite service (BSS) to be implemented after 1 April 2007;</w:t>
      </w:r>
    </w:p>
    <w:p w:rsidR="00515D89" w:rsidRPr="001B68D6" w:rsidRDefault="00515D89" w:rsidP="00515D89">
      <w:r w:rsidRPr="001B68D6">
        <w:rPr>
          <w:i/>
          <w:iCs/>
        </w:rPr>
        <w:t>b)</w:t>
      </w:r>
      <w:r w:rsidRPr="001B68D6">
        <w:tab/>
        <w:t xml:space="preserve">that the use of the </w:t>
      </w:r>
      <w:r w:rsidR="00527A8E">
        <w:t xml:space="preserve">frequency </w:t>
      </w:r>
      <w:r w:rsidRPr="001B68D6">
        <w:t>band since 1992 was subject to an interim procedure in accordance with Resolution </w:t>
      </w:r>
      <w:r w:rsidRPr="001B68D6">
        <w:rPr>
          <w:rFonts w:ascii="TimesNewRoman,Bold" w:hAnsi="TimesNewRoman,Bold" w:cs="TimesNewRoman,Bold"/>
          <w:b/>
          <w:bCs/>
        </w:rPr>
        <w:t xml:space="preserve">525 </w:t>
      </w:r>
      <w:r w:rsidRPr="001B68D6">
        <w:rPr>
          <w:b/>
          <w:bCs/>
        </w:rPr>
        <w:t>(</w:t>
      </w:r>
      <w:r w:rsidRPr="001B68D6">
        <w:rPr>
          <w:rFonts w:ascii="TimesNewRoman,Bold" w:hAnsi="TimesNewRoman,Bold" w:cs="TimesNewRoman,Bold"/>
          <w:b/>
          <w:bCs/>
        </w:rPr>
        <w:t>WARC</w:t>
      </w:r>
      <w:r w:rsidRPr="001B68D6">
        <w:rPr>
          <w:rFonts w:ascii="TimesNewRoman,Bold" w:hAnsi="TimesNewRoman,Bold" w:cs="TimesNewRoman,Bold"/>
          <w:b/>
          <w:bCs/>
        </w:rPr>
        <w:noBreakHyphen/>
        <w:t>92</w:t>
      </w:r>
      <w:r w:rsidRPr="001B68D6">
        <w:t xml:space="preserve">, </w:t>
      </w:r>
      <w:r w:rsidRPr="001B68D6">
        <w:rPr>
          <w:rFonts w:ascii="TimesNewRoman,Bold" w:hAnsi="TimesNewRoman,Bold" w:cs="TimesNewRoman,Bold"/>
          <w:b/>
          <w:bCs/>
        </w:rPr>
        <w:t>Rev.WRC</w:t>
      </w:r>
      <w:r w:rsidRPr="001B68D6">
        <w:rPr>
          <w:rFonts w:ascii="TimesNewRoman,Bold" w:hAnsi="TimesNewRoman,Bold" w:cs="TimesNewRoman,Bold"/>
          <w:b/>
          <w:bCs/>
        </w:rPr>
        <w:noBreakHyphen/>
        <w:t>03</w:t>
      </w:r>
      <w:r w:rsidRPr="001B68D6">
        <w:t xml:space="preserve"> and </w:t>
      </w:r>
      <w:r w:rsidRPr="001B68D6">
        <w:rPr>
          <w:b/>
          <w:bCs/>
        </w:rPr>
        <w:t>Rev.</w:t>
      </w:r>
      <w:r w:rsidRPr="001B68D6">
        <w:rPr>
          <w:rFonts w:ascii="TimesNewRoman,Bold" w:hAnsi="TimesNewRoman,Bold" w:cs="TimesNewRoman,Bold"/>
          <w:b/>
          <w:bCs/>
        </w:rPr>
        <w:t>WRC</w:t>
      </w:r>
      <w:r w:rsidRPr="001B68D6">
        <w:rPr>
          <w:rFonts w:ascii="TimesNewRoman,Bold" w:hAnsi="TimesNewRoman,Bold" w:cs="TimesNewRoman,Bold"/>
          <w:b/>
          <w:bCs/>
        </w:rPr>
        <w:noBreakHyphen/>
        <w:t>07</w:t>
      </w:r>
      <w:r w:rsidRPr="001B68D6">
        <w:rPr>
          <w:b/>
          <w:bCs/>
        </w:rPr>
        <w:t>)</w:t>
      </w:r>
      <w:r w:rsidRPr="001B68D6">
        <w:t>;</w:t>
      </w:r>
    </w:p>
    <w:p w:rsidR="00515D89" w:rsidRPr="001B68D6" w:rsidDel="00606A3A" w:rsidRDefault="00515D89" w:rsidP="00515D89">
      <w:pPr>
        <w:rPr>
          <w:del w:id="1330" w:author="Detraz, Laurence" w:date="2015-11-10T13:23:00Z"/>
        </w:rPr>
      </w:pPr>
      <w:del w:id="1331" w:author="Detraz, Laurence" w:date="2015-11-10T13:23:00Z">
        <w:r w:rsidRPr="001B68D6" w:rsidDel="00606A3A">
          <w:rPr>
            <w:i/>
            <w:iCs/>
          </w:rPr>
          <w:delText>c)</w:delText>
        </w:r>
        <w:r w:rsidRPr="001B68D6" w:rsidDel="00606A3A">
          <w:tab/>
          <w:delText>that Resolution </w:delText>
        </w:r>
        <w:r w:rsidRPr="001B68D6" w:rsidDel="00606A3A">
          <w:rPr>
            <w:rFonts w:ascii="TimesNewRoman,Bold" w:hAnsi="TimesNewRoman,Bold" w:cs="TimesNewRoman,Bold"/>
            <w:b/>
            <w:bCs/>
          </w:rPr>
          <w:delText xml:space="preserve">551 </w:delText>
        </w:r>
        <w:r w:rsidRPr="001B68D6" w:rsidDel="00606A3A">
          <w:delText>(</w:delText>
        </w:r>
        <w:r w:rsidRPr="001B68D6" w:rsidDel="00606A3A">
          <w:rPr>
            <w:rFonts w:ascii="TimesNewRoman,Bold" w:hAnsi="TimesNewRoman,Bold" w:cs="TimesNewRoman,Bold"/>
            <w:b/>
            <w:bCs/>
          </w:rPr>
          <w:delText>WRC</w:delText>
        </w:r>
        <w:r w:rsidRPr="001B68D6" w:rsidDel="00606A3A">
          <w:rPr>
            <w:rFonts w:ascii="TimesNewRoman,Bold" w:hAnsi="TimesNewRoman,Bold" w:cs="TimesNewRoman,Bold"/>
            <w:b/>
            <w:bCs/>
          </w:rPr>
          <w:noBreakHyphen/>
          <w:delText>07</w:delText>
        </w:r>
        <w:r w:rsidRPr="001B68D6" w:rsidDel="00606A3A">
          <w:delText>) instructed ITU</w:delText>
        </w:r>
        <w:r w:rsidRPr="001B68D6" w:rsidDel="00606A3A">
          <w:noBreakHyphen/>
          <w:delText>R to continue technical and regulatory studies on harmonization of spectrum usage, coordination procedures or other procedures, and BSS technologies, in the 21.4-22 GHz band and the associated feeder-link bands in Regions 1 and 3;</w:delText>
        </w:r>
      </w:del>
    </w:p>
    <w:p w:rsidR="00515D89" w:rsidRPr="001B68D6" w:rsidRDefault="00515D89" w:rsidP="00515D89">
      <w:del w:id="1332" w:author="Detraz, Laurence" w:date="2015-11-10T13:23:00Z">
        <w:r w:rsidRPr="001B68D6" w:rsidDel="00606A3A">
          <w:rPr>
            <w:i/>
            <w:iCs/>
          </w:rPr>
          <w:delText>d</w:delText>
        </w:r>
      </w:del>
      <w:ins w:id="1333" w:author="Detraz, Laurence" w:date="2015-11-10T13:23:00Z">
        <w:r w:rsidRPr="001B68D6">
          <w:rPr>
            <w:i/>
            <w:iCs/>
          </w:rPr>
          <w:t>c</w:t>
        </w:r>
      </w:ins>
      <w:r w:rsidRPr="001B68D6">
        <w:rPr>
          <w:i/>
          <w:iCs/>
        </w:rPr>
        <w:t>)</w:t>
      </w:r>
      <w:r w:rsidRPr="001B68D6">
        <w:tab/>
        <w:t xml:space="preserve">that the </w:t>
      </w:r>
      <w:r w:rsidR="00527A8E">
        <w:t xml:space="preserve">frequency </w:t>
      </w:r>
      <w:r w:rsidRPr="001B68D6">
        <w:t>band 21.4-22 GHz in Regions 1 and 3 for the BSS was subject to Resolution </w:t>
      </w:r>
      <w:r w:rsidRPr="001B68D6">
        <w:rPr>
          <w:b/>
          <w:bCs/>
        </w:rPr>
        <w:t>507 (Rev.</w:t>
      </w:r>
      <w:r w:rsidRPr="001B68D6">
        <w:rPr>
          <w:b/>
        </w:rPr>
        <w:t>WRC</w:t>
      </w:r>
      <w:r w:rsidRPr="001B68D6">
        <w:rPr>
          <w:b/>
        </w:rPr>
        <w:noBreakHyphen/>
      </w:r>
      <w:del w:id="1334" w:author="Detraz, Laurence" w:date="2015-11-12T13:01:00Z">
        <w:r w:rsidRPr="001B68D6" w:rsidDel="002D38E8">
          <w:rPr>
            <w:b/>
          </w:rPr>
          <w:delText>03</w:delText>
        </w:r>
      </w:del>
      <w:ins w:id="1335" w:author="Detraz, Laurence" w:date="2015-11-12T13:01:00Z">
        <w:r w:rsidRPr="001B68D6">
          <w:rPr>
            <w:b/>
          </w:rPr>
          <w:t>12</w:t>
        </w:r>
      </w:ins>
      <w:r w:rsidRPr="001B68D6">
        <w:t>),</w:t>
      </w:r>
    </w:p>
    <w:p w:rsidR="00515D89" w:rsidRPr="001B68D6" w:rsidRDefault="00515D89">
      <w:pPr>
        <w:pStyle w:val="Call"/>
      </w:pPr>
      <w:r w:rsidRPr="001B68D6">
        <w:t>considering further</w:t>
      </w:r>
    </w:p>
    <w:p w:rsidR="00515D89" w:rsidRPr="001B68D6" w:rsidRDefault="00515D89">
      <w:r w:rsidRPr="001B68D6">
        <w:rPr>
          <w:i/>
          <w:iCs/>
        </w:rPr>
        <w:t>a)</w:t>
      </w:r>
      <w:r w:rsidRPr="001B68D6">
        <w:rPr>
          <w:i/>
          <w:iCs/>
        </w:rPr>
        <w:tab/>
      </w:r>
      <w:r w:rsidRPr="001B68D6">
        <w:t xml:space="preserve">that </w:t>
      </w:r>
      <w:r w:rsidRPr="001B68D6">
        <w:rPr>
          <w:i/>
          <w:iCs/>
        </w:rPr>
        <w:t xml:space="preserve">a priori </w:t>
      </w:r>
      <w:r w:rsidRPr="001B68D6">
        <w:t xml:space="preserve">planning for BSS networks in the </w:t>
      </w:r>
      <w:r w:rsidR="00527A8E">
        <w:t xml:space="preserve">frequency </w:t>
      </w:r>
      <w:r w:rsidRPr="001B68D6">
        <w:t>band 21.4-22 GHz in Regions 1 and 3 is not necessary and should be avoided as it freezes access according to technological assumptions at the time of planning and then prevents flexible use taking account of real world demand and technical developments;</w:t>
      </w:r>
    </w:p>
    <w:p w:rsidR="00515D89" w:rsidRPr="001B68D6" w:rsidRDefault="00515D89">
      <w:pPr>
        <w:rPr>
          <w:lang w:eastAsia="ja-JP"/>
        </w:rPr>
      </w:pPr>
      <w:r w:rsidRPr="001B68D6">
        <w:rPr>
          <w:i/>
          <w:iCs/>
          <w:lang w:eastAsia="ja-JP"/>
        </w:rPr>
        <w:t>b)</w:t>
      </w:r>
      <w:r w:rsidRPr="001B68D6">
        <w:rPr>
          <w:lang w:eastAsia="ja-JP"/>
        </w:rPr>
        <w:tab/>
      </w:r>
      <w:r w:rsidRPr="001B68D6">
        <w:t xml:space="preserve">that </w:t>
      </w:r>
      <w:r w:rsidRPr="001B68D6">
        <w:rPr>
          <w:bCs/>
        </w:rPr>
        <w:t>WRC</w:t>
      </w:r>
      <w:r w:rsidRPr="001B68D6">
        <w:rPr>
          <w:bCs/>
        </w:rPr>
        <w:noBreakHyphen/>
        <w:t>12</w:t>
      </w:r>
      <w:r w:rsidRPr="001B68D6">
        <w:rPr>
          <w:b/>
        </w:rPr>
        <w:t xml:space="preserve"> </w:t>
      </w:r>
      <w:r w:rsidRPr="001B68D6">
        <w:t xml:space="preserve">established definitive arrangements for the use of the </w:t>
      </w:r>
      <w:r w:rsidR="00527A8E">
        <w:t xml:space="preserve">frequency </w:t>
      </w:r>
      <w:r w:rsidRPr="001B68D6">
        <w:t>band 21.4-22 GHz</w:t>
      </w:r>
      <w:r w:rsidRPr="001B68D6">
        <w:rPr>
          <w:lang w:eastAsia="ja-JP"/>
        </w:rPr>
        <w:t>;</w:t>
      </w:r>
    </w:p>
    <w:p w:rsidR="00515D89" w:rsidRPr="001B68D6" w:rsidRDefault="00515D89">
      <w:r w:rsidRPr="001B68D6">
        <w:rPr>
          <w:i/>
          <w:iCs/>
        </w:rPr>
        <w:t>c)</w:t>
      </w:r>
      <w:r w:rsidRPr="001B68D6">
        <w:tab/>
        <w:t>that Articles 12 and 44 of the ITU Constitution lay down the basic principles for the use of the radio-frequency spectrum and the geostationary-satellite and other satellite orbits, taking into account the needs of developing countries;</w:t>
      </w:r>
    </w:p>
    <w:p w:rsidR="00515D89" w:rsidRPr="001B68D6" w:rsidRDefault="00515D89">
      <w:r w:rsidRPr="001B68D6">
        <w:rPr>
          <w:i/>
          <w:iCs/>
        </w:rPr>
        <w:t>d)</w:t>
      </w:r>
      <w:r w:rsidRPr="001B68D6">
        <w:tab/>
        <w:t>that those principles have been included in the Radio Regulations;</w:t>
      </w:r>
    </w:p>
    <w:p w:rsidR="00515D89" w:rsidRPr="001B68D6" w:rsidRDefault="00515D89">
      <w:r w:rsidRPr="001B68D6">
        <w:rPr>
          <w:i/>
          <w:iCs/>
        </w:rPr>
        <w:t>e)</w:t>
      </w:r>
      <w:r w:rsidRPr="001B68D6">
        <w:tab/>
        <w:t>that all countries have equal rights in the use of both the radio frequencies allocated to various space radiocommunication services and geostationary-satellite orbit and other satellite orbits for these services;</w:t>
      </w:r>
    </w:p>
    <w:p w:rsidR="00E57B2C" w:rsidRDefault="00E57B2C">
      <w:pPr>
        <w:tabs>
          <w:tab w:val="clear" w:pos="1134"/>
          <w:tab w:val="clear" w:pos="1871"/>
          <w:tab w:val="clear" w:pos="2268"/>
        </w:tabs>
        <w:overflowPunct/>
        <w:autoSpaceDE/>
        <w:autoSpaceDN/>
        <w:adjustRightInd/>
        <w:spacing w:before="0"/>
        <w:textAlignment w:val="auto"/>
        <w:rPr>
          <w:i/>
        </w:rPr>
      </w:pPr>
      <w:r>
        <w:rPr>
          <w:i/>
        </w:rPr>
        <w:br w:type="page"/>
      </w:r>
    </w:p>
    <w:p w:rsidR="00515D89" w:rsidRPr="001B68D6" w:rsidRDefault="00515D89" w:rsidP="00527A8E">
      <w:r w:rsidRPr="001B68D6">
        <w:rPr>
          <w:i/>
        </w:rPr>
        <w:lastRenderedPageBreak/>
        <w:t>f)</w:t>
      </w:r>
      <w:r w:rsidRPr="001B68D6">
        <w:tab/>
        <w:t xml:space="preserve">that accordingly, a country or a group of countries having frequency assignments for the BSS in the </w:t>
      </w:r>
      <w:r w:rsidR="00527A8E">
        <w:t xml:space="preserve">frequency </w:t>
      </w:r>
      <w:r w:rsidR="00527A8E" w:rsidRPr="001B68D6">
        <w:t xml:space="preserve">band </w:t>
      </w:r>
      <w:r w:rsidRPr="001B68D6">
        <w:t>21.4-22 GHz need to take all practical measures to facilitate the use of new space systems by other countries or groups of countries;</w:t>
      </w:r>
    </w:p>
    <w:p w:rsidR="00515D89" w:rsidRPr="001B68D6" w:rsidRDefault="00515D89">
      <w:pPr>
        <w:rPr>
          <w:rFonts w:ascii="Arial CYR" w:hAnsi="Arial CYR" w:cs="Arial CYR"/>
          <w:sz w:val="20"/>
          <w:lang w:eastAsia="ru-RU"/>
        </w:rPr>
      </w:pPr>
      <w:r w:rsidRPr="001B68D6">
        <w:rPr>
          <w:i/>
          <w:iCs/>
        </w:rPr>
        <w:t>g)</w:t>
      </w:r>
      <w:r w:rsidRPr="001B68D6">
        <w:rPr>
          <w:i/>
          <w:iCs/>
        </w:rPr>
        <w:tab/>
      </w:r>
      <w:r w:rsidRPr="001B68D6">
        <w:t>that according to No. </w:t>
      </w:r>
      <w:r w:rsidRPr="001B68D6">
        <w:rPr>
          <w:b/>
          <w:bCs/>
          <w:iCs/>
          <w:lang w:eastAsia="ru-RU"/>
        </w:rPr>
        <w:t>23.13</w:t>
      </w:r>
      <w:r w:rsidRPr="001B68D6">
        <w:t>, in devising the characteristics of a space station in the BSS, all technical means available shall be used to reduce, to the maximum, the radiation over the territory of other countries unless an agreement has been previously reached with such countries,</w:t>
      </w:r>
    </w:p>
    <w:p w:rsidR="00515D89" w:rsidRPr="001B68D6" w:rsidRDefault="00515D89">
      <w:pPr>
        <w:pStyle w:val="Call"/>
      </w:pPr>
      <w:r w:rsidRPr="001B68D6">
        <w:t>recognizing</w:t>
      </w:r>
    </w:p>
    <w:p w:rsidR="00515D89" w:rsidRPr="001B68D6" w:rsidRDefault="00515D89">
      <w:r w:rsidRPr="001B68D6">
        <w:rPr>
          <w:i/>
          <w:iCs/>
        </w:rPr>
        <w:t>a)</w:t>
      </w:r>
      <w:r w:rsidRPr="001B68D6">
        <w:rPr>
          <w:i/>
          <w:iCs/>
        </w:rPr>
        <w:tab/>
      </w:r>
      <w:r w:rsidRPr="001B68D6">
        <w:t>that the “first-come first-served” concept can restrict and sometimes prevents access to and use of certain frequency bands and orbit positions;</w:t>
      </w:r>
    </w:p>
    <w:p w:rsidR="00515D89" w:rsidRPr="001B68D6" w:rsidRDefault="00515D89">
      <w:r w:rsidRPr="001B68D6">
        <w:rPr>
          <w:i/>
          <w:iCs/>
        </w:rPr>
        <w:t>b)</w:t>
      </w:r>
      <w:r w:rsidRPr="001B68D6">
        <w:rPr>
          <w:i/>
          <w:iCs/>
        </w:rPr>
        <w:tab/>
      </w:r>
      <w:r w:rsidRPr="001B68D6">
        <w:t>the relative disadvantage for developing countries in coordination negotiations due to various reasons such as a lack of resources and expertise;</w:t>
      </w:r>
    </w:p>
    <w:p w:rsidR="00515D89" w:rsidRPr="001B68D6" w:rsidRDefault="00515D89">
      <w:r w:rsidRPr="001B68D6">
        <w:rPr>
          <w:i/>
          <w:iCs/>
        </w:rPr>
        <w:t>c)</w:t>
      </w:r>
      <w:r w:rsidRPr="001B68D6">
        <w:rPr>
          <w:i/>
          <w:iCs/>
        </w:rPr>
        <w:tab/>
      </w:r>
      <w:r w:rsidRPr="001B68D6">
        <w:t>the perceived differences in consistency of application of the Radio Regulations,</w:t>
      </w:r>
    </w:p>
    <w:p w:rsidR="00515D89" w:rsidRPr="001B68D6" w:rsidRDefault="00515D89">
      <w:pPr>
        <w:pStyle w:val="Call"/>
      </w:pPr>
      <w:r w:rsidRPr="001B68D6">
        <w:t>recognizing further</w:t>
      </w:r>
    </w:p>
    <w:p w:rsidR="00515D89" w:rsidRPr="001B68D6" w:rsidRDefault="00515D89" w:rsidP="00527A8E">
      <w:r w:rsidRPr="001B68D6">
        <w:rPr>
          <w:i/>
        </w:rPr>
        <w:t>a)</w:t>
      </w:r>
      <w:r w:rsidRPr="001B68D6">
        <w:tab/>
        <w:t>that WRC</w:t>
      </w:r>
      <w:r w:rsidRPr="001B68D6">
        <w:noBreakHyphen/>
        <w:t xml:space="preserve">12 received information provided by the Bureau or the various submissions received by the Bureau which include assignments in the BSS for Regions 1 or 3 in the </w:t>
      </w:r>
      <w:r w:rsidR="00527A8E">
        <w:t xml:space="preserve">frequency </w:t>
      </w:r>
      <w:r w:rsidR="00527A8E" w:rsidRPr="001B68D6">
        <w:t xml:space="preserve">band </w:t>
      </w:r>
      <w:r w:rsidRPr="001B68D6">
        <w:t>21.4</w:t>
      </w:r>
      <w:r w:rsidRPr="001B68D6">
        <w:noBreakHyphen/>
        <w:t>22 GHz up until December 2011 and that the table below summarizes the data provided by the Bureau and shows the variations for the number of networks at the various stages;</w:t>
      </w:r>
    </w:p>
    <w:p w:rsidR="00515D89" w:rsidRPr="001B68D6" w:rsidRDefault="00515D89" w:rsidP="00515D8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1315"/>
        <w:gridCol w:w="1361"/>
        <w:gridCol w:w="1316"/>
        <w:gridCol w:w="1315"/>
        <w:gridCol w:w="1315"/>
        <w:gridCol w:w="1316"/>
      </w:tblGrid>
      <w:tr w:rsidR="00515D89" w:rsidRPr="001B68D6" w:rsidTr="00515D89">
        <w:trPr>
          <w:jc w:val="center"/>
        </w:trPr>
        <w:tc>
          <w:tcPr>
            <w:tcW w:w="1603" w:type="dxa"/>
            <w:tcBorders>
              <w:top w:val="single" w:sz="4" w:space="0" w:color="auto"/>
              <w:left w:val="single" w:sz="4" w:space="0" w:color="auto"/>
              <w:bottom w:val="single" w:sz="4" w:space="0" w:color="auto"/>
              <w:right w:val="single" w:sz="4" w:space="0" w:color="auto"/>
            </w:tcBorders>
            <w:vAlign w:val="center"/>
          </w:tcPr>
          <w:p w:rsidR="00515D89" w:rsidRPr="001B68D6" w:rsidRDefault="00515D89" w:rsidP="00515D89">
            <w:pPr>
              <w:pStyle w:val="Tablehead"/>
              <w:rPr>
                <w:rFonts w:eastAsia="MS Mincho"/>
              </w:rPr>
            </w:pPr>
          </w:p>
        </w:tc>
        <w:tc>
          <w:tcPr>
            <w:tcW w:w="1315" w:type="dxa"/>
            <w:tcBorders>
              <w:top w:val="single" w:sz="4" w:space="0" w:color="auto"/>
              <w:left w:val="single" w:sz="4" w:space="0" w:color="auto"/>
              <w:bottom w:val="single" w:sz="4" w:space="0" w:color="auto"/>
              <w:right w:val="single" w:sz="4" w:space="0" w:color="auto"/>
            </w:tcBorders>
            <w:vAlign w:val="center"/>
            <w:hideMark/>
          </w:tcPr>
          <w:p w:rsidR="00515D89" w:rsidRPr="001B68D6" w:rsidRDefault="00515D89" w:rsidP="00515D89">
            <w:pPr>
              <w:pStyle w:val="Tablehead"/>
              <w:rPr>
                <w:rFonts w:eastAsia="MS Mincho"/>
              </w:rPr>
            </w:pPr>
            <w:r w:rsidRPr="001B68D6">
              <w:rPr>
                <w:rFonts w:eastAsia="MS Mincho"/>
              </w:rPr>
              <w:t>Advance publication information</w:t>
            </w:r>
          </w:p>
        </w:tc>
        <w:tc>
          <w:tcPr>
            <w:tcW w:w="1361" w:type="dxa"/>
            <w:tcBorders>
              <w:top w:val="single" w:sz="4" w:space="0" w:color="auto"/>
              <w:left w:val="single" w:sz="4" w:space="0" w:color="auto"/>
              <w:bottom w:val="single" w:sz="4" w:space="0" w:color="auto"/>
              <w:right w:val="single" w:sz="4" w:space="0" w:color="auto"/>
            </w:tcBorders>
            <w:vAlign w:val="center"/>
            <w:hideMark/>
          </w:tcPr>
          <w:p w:rsidR="00515D89" w:rsidRPr="001B68D6" w:rsidRDefault="00515D89" w:rsidP="00515D89">
            <w:pPr>
              <w:pStyle w:val="Tablehead"/>
              <w:rPr>
                <w:rFonts w:eastAsia="MS Mincho"/>
              </w:rPr>
            </w:pPr>
            <w:r w:rsidRPr="001B68D6">
              <w:rPr>
                <w:rFonts w:eastAsia="MS Mincho"/>
              </w:rPr>
              <w:t>Coordination request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15D89" w:rsidRPr="001B68D6" w:rsidRDefault="00515D89" w:rsidP="00515D89">
            <w:pPr>
              <w:pStyle w:val="Tablehead"/>
              <w:rPr>
                <w:rFonts w:eastAsia="MS Mincho"/>
              </w:rPr>
            </w:pPr>
            <w:r w:rsidRPr="001B68D6">
              <w:rPr>
                <w:rFonts w:eastAsia="MS Mincho"/>
              </w:rPr>
              <w:t>Notification</w:t>
            </w:r>
            <w:r w:rsidRPr="001B68D6">
              <w:rPr>
                <w:rFonts w:eastAsia="MS Mincho"/>
              </w:rPr>
              <w:br/>
              <w:t>submission</w:t>
            </w:r>
          </w:p>
        </w:tc>
        <w:tc>
          <w:tcPr>
            <w:tcW w:w="1315" w:type="dxa"/>
            <w:tcBorders>
              <w:top w:val="single" w:sz="4" w:space="0" w:color="auto"/>
              <w:left w:val="single" w:sz="4" w:space="0" w:color="auto"/>
              <w:bottom w:val="single" w:sz="4" w:space="0" w:color="auto"/>
              <w:right w:val="single" w:sz="4" w:space="0" w:color="auto"/>
            </w:tcBorders>
            <w:vAlign w:val="center"/>
            <w:hideMark/>
          </w:tcPr>
          <w:p w:rsidR="00515D89" w:rsidRPr="001B68D6" w:rsidRDefault="00515D89" w:rsidP="00515D89">
            <w:pPr>
              <w:pStyle w:val="Tablehead"/>
              <w:rPr>
                <w:rFonts w:eastAsia="MS Mincho"/>
              </w:rPr>
            </w:pPr>
            <w:r w:rsidRPr="001B68D6">
              <w:rPr>
                <w:rFonts w:eastAsia="MS Mincho"/>
              </w:rPr>
              <w:t>Networks in MIFR</w:t>
            </w:r>
          </w:p>
        </w:tc>
        <w:tc>
          <w:tcPr>
            <w:tcW w:w="131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15D89" w:rsidRPr="001B68D6" w:rsidRDefault="00515D89" w:rsidP="00515D89">
            <w:pPr>
              <w:pStyle w:val="Tablehead"/>
              <w:rPr>
                <w:rFonts w:eastAsia="MS Mincho"/>
              </w:rPr>
            </w:pPr>
            <w:r w:rsidRPr="001B68D6">
              <w:rPr>
                <w:rFonts w:eastAsia="MS Mincho"/>
              </w:rPr>
              <w:t>Resolution 49</w:t>
            </w:r>
          </w:p>
        </w:tc>
        <w:tc>
          <w:tcPr>
            <w:tcW w:w="1316" w:type="dxa"/>
            <w:tcBorders>
              <w:top w:val="single" w:sz="4" w:space="0" w:color="auto"/>
              <w:left w:val="single" w:sz="4" w:space="0" w:color="auto"/>
              <w:bottom w:val="single" w:sz="4" w:space="0" w:color="auto"/>
              <w:right w:val="single" w:sz="4" w:space="0" w:color="auto"/>
            </w:tcBorders>
            <w:vAlign w:val="center"/>
            <w:hideMark/>
          </w:tcPr>
          <w:p w:rsidR="00515D89" w:rsidRPr="001B68D6" w:rsidRDefault="00515D89" w:rsidP="00515D89">
            <w:pPr>
              <w:pStyle w:val="Tablehead"/>
              <w:rPr>
                <w:rFonts w:eastAsia="MS Mincho"/>
              </w:rPr>
            </w:pPr>
            <w:r w:rsidRPr="001B68D6">
              <w:rPr>
                <w:rFonts w:eastAsia="MS Mincho"/>
              </w:rPr>
              <w:t>Confirmed brought into use</w:t>
            </w:r>
          </w:p>
        </w:tc>
      </w:tr>
      <w:tr w:rsidR="00515D89" w:rsidRPr="001B68D6" w:rsidTr="00515D89">
        <w:trPr>
          <w:jc w:val="center"/>
        </w:trPr>
        <w:tc>
          <w:tcPr>
            <w:tcW w:w="1603"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rPr>
                <w:rFonts w:eastAsia="MS Mincho"/>
              </w:rPr>
              <w:pPrChange w:id="1336" w:author="Currie, Jane" w:date="2015-10-06T10:39:00Z">
                <w:pPr>
                  <w:pStyle w:val="Tabletext"/>
                </w:pPr>
              </w:pPrChange>
            </w:pPr>
            <w:r w:rsidRPr="001B68D6">
              <w:rPr>
                <w:rFonts w:eastAsia="MS Mincho"/>
              </w:rPr>
              <w:t>October 2008</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37" w:author="Currie, Jane" w:date="2015-10-06T10:39:00Z">
                <w:pPr>
                  <w:pStyle w:val="Tabletext"/>
                  <w:keepNext/>
                  <w:jc w:val="center"/>
                </w:pPr>
              </w:pPrChange>
            </w:pPr>
            <w:r w:rsidRPr="001B68D6">
              <w:rPr>
                <w:rFonts w:eastAsia="MS Mincho"/>
              </w:rPr>
              <w:t>605</w:t>
            </w:r>
          </w:p>
        </w:tc>
        <w:tc>
          <w:tcPr>
            <w:tcW w:w="1361"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38" w:author="Currie, Jane" w:date="2015-10-06T10:39:00Z">
                <w:pPr>
                  <w:pStyle w:val="Tabletext"/>
                  <w:keepNext/>
                  <w:jc w:val="center"/>
                </w:pPr>
              </w:pPrChange>
            </w:pPr>
            <w:r w:rsidRPr="001B68D6">
              <w:rPr>
                <w:rFonts w:eastAsia="MS Mincho"/>
              </w:rPr>
              <w:t>115</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39" w:author="Currie, Jane" w:date="2015-10-06T10:39:00Z">
                <w:pPr>
                  <w:pStyle w:val="Tabletext"/>
                  <w:keepNext/>
                  <w:jc w:val="center"/>
                </w:pPr>
              </w:pPrChange>
            </w:pPr>
            <w:r w:rsidRPr="001B68D6">
              <w:rPr>
                <w:rFonts w:eastAsia="MS Mincho"/>
              </w:rPr>
              <w:t>21</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0" w:author="Currie, Jane" w:date="2015-10-06T10:39:00Z">
                <w:pPr>
                  <w:pStyle w:val="Tabletext"/>
                  <w:keepNext/>
                  <w:jc w:val="center"/>
                </w:pPr>
              </w:pPrChange>
            </w:pPr>
            <w:r w:rsidRPr="001B68D6">
              <w:rPr>
                <w:rFonts w:eastAsia="MS Mincho"/>
              </w:rPr>
              <w:t>2</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1" w:author="Currie, Jane" w:date="2015-10-06T10:39:00Z">
                <w:pPr>
                  <w:pStyle w:val="Tabletext"/>
                  <w:keepNext/>
                  <w:jc w:val="center"/>
                </w:pPr>
              </w:pPrChange>
            </w:pPr>
            <w:r w:rsidRPr="001B68D6">
              <w:rPr>
                <w:rFonts w:eastAsia="MS Mincho"/>
              </w:rPr>
              <w:t>18</w:t>
            </w:r>
          </w:p>
        </w:tc>
        <w:tc>
          <w:tcPr>
            <w:tcW w:w="1316" w:type="dxa"/>
            <w:tcBorders>
              <w:top w:val="single" w:sz="4" w:space="0" w:color="auto"/>
              <w:left w:val="single" w:sz="4" w:space="0" w:color="auto"/>
              <w:bottom w:val="single" w:sz="4" w:space="0" w:color="auto"/>
              <w:right w:val="single" w:sz="4" w:space="0" w:color="auto"/>
            </w:tcBorders>
          </w:tcPr>
          <w:p w:rsidR="00515D89" w:rsidRPr="001B68D6" w:rsidRDefault="00515D89">
            <w:pPr>
              <w:pStyle w:val="Tabletext"/>
              <w:keepNext/>
              <w:keepLines/>
              <w:jc w:val="center"/>
              <w:rPr>
                <w:rFonts w:eastAsia="MS Mincho"/>
              </w:rPr>
              <w:pPrChange w:id="1342" w:author="Currie, Jane" w:date="2015-10-06T10:39:00Z">
                <w:pPr>
                  <w:pStyle w:val="Tabletext"/>
                  <w:keepNext/>
                  <w:jc w:val="center"/>
                </w:pPr>
              </w:pPrChange>
            </w:pPr>
          </w:p>
        </w:tc>
      </w:tr>
      <w:tr w:rsidR="00515D89" w:rsidRPr="001B68D6" w:rsidTr="00515D89">
        <w:trPr>
          <w:jc w:val="center"/>
        </w:trPr>
        <w:tc>
          <w:tcPr>
            <w:tcW w:w="1603"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rPr>
                <w:rFonts w:eastAsia="MS Mincho"/>
              </w:rPr>
              <w:pPrChange w:id="1343" w:author="Currie, Jane" w:date="2015-10-06T10:39:00Z">
                <w:pPr>
                  <w:pStyle w:val="Tabletext"/>
                </w:pPr>
              </w:pPrChange>
            </w:pPr>
            <w:r w:rsidRPr="001B68D6">
              <w:t>September</w:t>
            </w:r>
            <w:r w:rsidRPr="001B68D6">
              <w:rPr>
                <w:rFonts w:eastAsia="MS Mincho"/>
              </w:rPr>
              <w:t xml:space="preserve"> 2009</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4" w:author="Currie, Jane" w:date="2015-10-06T10:39:00Z">
                <w:pPr>
                  <w:pStyle w:val="Tabletext"/>
                  <w:keepNext/>
                  <w:jc w:val="center"/>
                </w:pPr>
              </w:pPrChange>
            </w:pPr>
            <w:r w:rsidRPr="001B68D6">
              <w:rPr>
                <w:rFonts w:eastAsia="MS Mincho"/>
              </w:rPr>
              <w:t>599</w:t>
            </w:r>
          </w:p>
        </w:tc>
        <w:tc>
          <w:tcPr>
            <w:tcW w:w="1361"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5" w:author="Currie, Jane" w:date="2015-10-06T10:39:00Z">
                <w:pPr>
                  <w:pStyle w:val="Tabletext"/>
                  <w:keepNext/>
                  <w:jc w:val="center"/>
                </w:pPr>
              </w:pPrChange>
            </w:pPr>
            <w:r w:rsidRPr="001B68D6">
              <w:rPr>
                <w:rFonts w:eastAsia="MS Mincho"/>
              </w:rPr>
              <w:t>158</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6" w:author="Currie, Jane" w:date="2015-10-06T10:39:00Z">
                <w:pPr>
                  <w:pStyle w:val="Tabletext"/>
                  <w:keepNext/>
                  <w:jc w:val="center"/>
                </w:pPr>
              </w:pPrChange>
            </w:pPr>
            <w:r w:rsidRPr="001B68D6">
              <w:rPr>
                <w:rFonts w:eastAsia="MS Mincho"/>
              </w:rPr>
              <w:t>24</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7" w:author="Currie, Jane" w:date="2015-10-06T10:39:00Z">
                <w:pPr>
                  <w:pStyle w:val="Tabletext"/>
                  <w:keepNext/>
                  <w:jc w:val="center"/>
                </w:pPr>
              </w:pPrChange>
            </w:pPr>
            <w:r w:rsidRPr="001B68D6">
              <w:rPr>
                <w:rFonts w:eastAsia="MS Mincho"/>
              </w:rPr>
              <w:t>9</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8" w:author="Currie, Jane" w:date="2015-10-06T10:39:00Z">
                <w:pPr>
                  <w:pStyle w:val="Tabletext"/>
                  <w:keepNext/>
                  <w:jc w:val="center"/>
                </w:pPr>
              </w:pPrChange>
            </w:pPr>
            <w:r w:rsidRPr="001B68D6">
              <w:rPr>
                <w:rFonts w:eastAsia="MS Mincho"/>
              </w:rPr>
              <w:t>22</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49" w:author="Currie, Jane" w:date="2015-10-06T10:39:00Z">
                <w:pPr>
                  <w:pStyle w:val="Tabletext"/>
                  <w:keepNext/>
                  <w:jc w:val="center"/>
                </w:pPr>
              </w:pPrChange>
            </w:pPr>
            <w:r w:rsidRPr="001B68D6">
              <w:rPr>
                <w:rFonts w:eastAsia="MS Mincho"/>
              </w:rPr>
              <w:t>18</w:t>
            </w:r>
          </w:p>
        </w:tc>
      </w:tr>
      <w:tr w:rsidR="00515D89" w:rsidRPr="001B68D6" w:rsidTr="00515D89">
        <w:trPr>
          <w:jc w:val="center"/>
        </w:trPr>
        <w:tc>
          <w:tcPr>
            <w:tcW w:w="1603"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pPrChange w:id="1350" w:author="Currie, Jane" w:date="2015-10-06T10:39:00Z">
                <w:pPr>
                  <w:pStyle w:val="Tabletext"/>
                </w:pPr>
              </w:pPrChange>
            </w:pPr>
            <w:r w:rsidRPr="001B68D6">
              <w:t>March 2010</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1" w:author="Currie, Jane" w:date="2015-10-06T10:39:00Z">
                <w:pPr>
                  <w:pStyle w:val="Tabletext"/>
                  <w:keepNext/>
                  <w:jc w:val="center"/>
                </w:pPr>
              </w:pPrChange>
            </w:pPr>
            <w:r w:rsidRPr="001B68D6">
              <w:rPr>
                <w:rFonts w:eastAsia="MS Mincho"/>
              </w:rPr>
              <w:t>558</w:t>
            </w:r>
          </w:p>
        </w:tc>
        <w:tc>
          <w:tcPr>
            <w:tcW w:w="1361"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2" w:author="Currie, Jane" w:date="2015-10-06T10:39:00Z">
                <w:pPr>
                  <w:pStyle w:val="Tabletext"/>
                  <w:keepNext/>
                  <w:jc w:val="center"/>
                </w:pPr>
              </w:pPrChange>
            </w:pPr>
            <w:r w:rsidRPr="001B68D6">
              <w:rPr>
                <w:rFonts w:eastAsia="MS Mincho"/>
              </w:rPr>
              <w:t>199</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3" w:author="Currie, Jane" w:date="2015-10-06T10:39:00Z">
                <w:pPr>
                  <w:pStyle w:val="Tabletext"/>
                  <w:keepNext/>
                  <w:jc w:val="center"/>
                </w:pPr>
              </w:pPrChange>
            </w:pPr>
            <w:r w:rsidRPr="001B68D6">
              <w:rPr>
                <w:rFonts w:eastAsia="MS Mincho"/>
              </w:rPr>
              <w:t>22</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4" w:author="Currie, Jane" w:date="2015-10-06T10:39:00Z">
                <w:pPr>
                  <w:pStyle w:val="Tabletext"/>
                  <w:keepNext/>
                  <w:jc w:val="center"/>
                </w:pPr>
              </w:pPrChange>
            </w:pPr>
            <w:r w:rsidRPr="001B68D6">
              <w:rPr>
                <w:rFonts w:eastAsia="MS Mincho"/>
              </w:rPr>
              <w:t>11</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5" w:author="Currie, Jane" w:date="2015-10-06T10:39:00Z">
                <w:pPr>
                  <w:pStyle w:val="Tabletext"/>
                  <w:keepNext/>
                  <w:jc w:val="center"/>
                </w:pPr>
              </w:pPrChange>
            </w:pPr>
            <w:r w:rsidRPr="001B68D6">
              <w:rPr>
                <w:rFonts w:eastAsia="MS Mincho"/>
              </w:rPr>
              <w:t>20</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6" w:author="Currie, Jane" w:date="2015-10-06T10:39:00Z">
                <w:pPr>
                  <w:pStyle w:val="Tabletext"/>
                  <w:keepNext/>
                  <w:jc w:val="center"/>
                </w:pPr>
              </w:pPrChange>
            </w:pPr>
            <w:r w:rsidRPr="001B68D6">
              <w:rPr>
                <w:rFonts w:eastAsia="MS Mincho"/>
              </w:rPr>
              <w:t>19</w:t>
            </w:r>
          </w:p>
        </w:tc>
      </w:tr>
      <w:tr w:rsidR="00515D89" w:rsidRPr="001B68D6" w:rsidTr="00515D89">
        <w:trPr>
          <w:jc w:val="center"/>
        </w:trPr>
        <w:tc>
          <w:tcPr>
            <w:tcW w:w="1603"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pPrChange w:id="1357" w:author="Currie, Jane" w:date="2015-10-06T10:39:00Z">
                <w:pPr>
                  <w:pStyle w:val="Tabletext"/>
                </w:pPr>
              </w:pPrChange>
            </w:pPr>
            <w:r w:rsidRPr="001B68D6">
              <w:t>June 2010</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8" w:author="Currie, Jane" w:date="2015-10-06T10:39:00Z">
                <w:pPr>
                  <w:pStyle w:val="Tabletext"/>
                  <w:keepNext/>
                  <w:jc w:val="center"/>
                </w:pPr>
              </w:pPrChange>
            </w:pPr>
            <w:r w:rsidRPr="001B68D6">
              <w:rPr>
                <w:rFonts w:eastAsia="MS Mincho"/>
              </w:rPr>
              <w:t>664</w:t>
            </w:r>
          </w:p>
        </w:tc>
        <w:tc>
          <w:tcPr>
            <w:tcW w:w="1361"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59" w:author="Currie, Jane" w:date="2015-10-06T10:39:00Z">
                <w:pPr>
                  <w:pStyle w:val="Tabletext"/>
                  <w:keepNext/>
                  <w:jc w:val="center"/>
                </w:pPr>
              </w:pPrChange>
            </w:pPr>
            <w:r w:rsidRPr="001B68D6">
              <w:rPr>
                <w:rFonts w:eastAsia="MS Mincho"/>
              </w:rPr>
              <w:t>229</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60" w:author="Currie, Jane" w:date="2015-10-06T10:39:00Z">
                <w:pPr>
                  <w:pStyle w:val="Tabletext"/>
                  <w:keepNext/>
                  <w:jc w:val="center"/>
                </w:pPr>
              </w:pPrChange>
            </w:pPr>
            <w:r w:rsidRPr="001B68D6">
              <w:rPr>
                <w:rFonts w:eastAsia="MS Mincho"/>
              </w:rPr>
              <w:t>22</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61" w:author="Currie, Jane" w:date="2015-10-06T10:39:00Z">
                <w:pPr>
                  <w:pStyle w:val="Tabletext"/>
                  <w:keepNext/>
                  <w:jc w:val="center"/>
                </w:pPr>
              </w:pPrChange>
            </w:pPr>
            <w:r w:rsidRPr="001B68D6">
              <w:rPr>
                <w:rFonts w:eastAsia="MS Mincho"/>
              </w:rPr>
              <w:t>12</w:t>
            </w:r>
          </w:p>
        </w:tc>
        <w:tc>
          <w:tcPr>
            <w:tcW w:w="1315"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62" w:author="Currie, Jane" w:date="2015-10-06T10:39:00Z">
                <w:pPr>
                  <w:pStyle w:val="Tabletext"/>
                  <w:keepNext/>
                  <w:jc w:val="center"/>
                </w:pPr>
              </w:pPrChange>
            </w:pPr>
            <w:r w:rsidRPr="001B68D6">
              <w:rPr>
                <w:rFonts w:eastAsia="MS Mincho"/>
              </w:rPr>
              <w:t>23</w:t>
            </w:r>
          </w:p>
        </w:tc>
        <w:tc>
          <w:tcPr>
            <w:tcW w:w="1316" w:type="dxa"/>
            <w:tcBorders>
              <w:top w:val="single" w:sz="4" w:space="0" w:color="auto"/>
              <w:left w:val="single" w:sz="4" w:space="0" w:color="auto"/>
              <w:bottom w:val="single" w:sz="4" w:space="0" w:color="auto"/>
              <w:right w:val="single" w:sz="4" w:space="0" w:color="auto"/>
            </w:tcBorders>
            <w:hideMark/>
          </w:tcPr>
          <w:p w:rsidR="00515D89" w:rsidRPr="001B68D6" w:rsidRDefault="00515D89">
            <w:pPr>
              <w:pStyle w:val="Tabletext"/>
              <w:keepNext/>
              <w:keepLines/>
              <w:jc w:val="center"/>
              <w:rPr>
                <w:rFonts w:eastAsia="MS Mincho"/>
              </w:rPr>
              <w:pPrChange w:id="1363" w:author="Currie, Jane" w:date="2015-10-06T10:39:00Z">
                <w:pPr>
                  <w:pStyle w:val="Tabletext"/>
                  <w:keepNext/>
                  <w:jc w:val="center"/>
                </w:pPr>
              </w:pPrChange>
            </w:pPr>
            <w:r w:rsidRPr="001B68D6">
              <w:rPr>
                <w:rFonts w:eastAsia="MS Mincho"/>
              </w:rPr>
              <w:t>19</w:t>
            </w:r>
          </w:p>
        </w:tc>
      </w:tr>
      <w:tr w:rsidR="00515D89" w:rsidRPr="001B68D6" w:rsidTr="00515D89">
        <w:trPr>
          <w:jc w:val="center"/>
        </w:trPr>
        <w:tc>
          <w:tcPr>
            <w:tcW w:w="1603" w:type="dxa"/>
            <w:tcBorders>
              <w:bottom w:val="single" w:sz="4" w:space="0" w:color="auto"/>
            </w:tcBorders>
            <w:shd w:val="clear" w:color="auto" w:fill="FFFFFF" w:themeFill="background1"/>
          </w:tcPr>
          <w:p w:rsidR="00515D89" w:rsidRPr="001B68D6" w:rsidRDefault="00515D89">
            <w:pPr>
              <w:pStyle w:val="Tabletext"/>
              <w:keepNext/>
              <w:keepLines/>
              <w:pPrChange w:id="1364" w:author="Currie, Jane" w:date="2015-10-06T10:39:00Z">
                <w:pPr>
                  <w:pStyle w:val="Tabletext"/>
                </w:pPr>
              </w:pPrChange>
            </w:pPr>
            <w:r w:rsidRPr="001B68D6">
              <w:t>January 2011</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65" w:author="Currie, Jane" w:date="2015-10-06T10:39:00Z">
                <w:pPr>
                  <w:pStyle w:val="Tabletext"/>
                  <w:keepNext/>
                  <w:jc w:val="center"/>
                </w:pPr>
              </w:pPrChange>
            </w:pPr>
            <w:r w:rsidRPr="001B68D6">
              <w:rPr>
                <w:rFonts w:eastAsia="MS Mincho"/>
              </w:rPr>
              <w:t>703</w:t>
            </w:r>
          </w:p>
        </w:tc>
        <w:tc>
          <w:tcPr>
            <w:tcW w:w="1361"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66" w:author="Currie, Jane" w:date="2015-10-06T10:39:00Z">
                <w:pPr>
                  <w:pStyle w:val="Tabletext"/>
                  <w:keepNext/>
                  <w:jc w:val="center"/>
                </w:pPr>
              </w:pPrChange>
            </w:pPr>
            <w:r w:rsidRPr="001B68D6">
              <w:rPr>
                <w:rFonts w:eastAsia="MS Mincho"/>
              </w:rPr>
              <w:t>242</w:t>
            </w:r>
          </w:p>
        </w:tc>
        <w:tc>
          <w:tcPr>
            <w:tcW w:w="1316"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67" w:author="Currie, Jane" w:date="2015-10-06T10:39:00Z">
                <w:pPr>
                  <w:pStyle w:val="Tabletext"/>
                  <w:keepNext/>
                  <w:jc w:val="center"/>
                </w:pPr>
              </w:pPrChange>
            </w:pPr>
            <w:r w:rsidRPr="001B68D6">
              <w:rPr>
                <w:rFonts w:eastAsia="MS Mincho"/>
              </w:rPr>
              <w:t>20</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68" w:author="Currie, Jane" w:date="2015-10-06T10:39:00Z">
                <w:pPr>
                  <w:pStyle w:val="Tabletext"/>
                  <w:keepNext/>
                  <w:jc w:val="center"/>
                </w:pPr>
              </w:pPrChange>
            </w:pPr>
            <w:r w:rsidRPr="001B68D6">
              <w:rPr>
                <w:rFonts w:eastAsia="MS Mincho"/>
              </w:rPr>
              <w:t>7</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69" w:author="Currie, Jane" w:date="2015-10-06T10:39:00Z">
                <w:pPr>
                  <w:pStyle w:val="Tabletext"/>
                  <w:keepNext/>
                  <w:jc w:val="center"/>
                </w:pPr>
              </w:pPrChange>
            </w:pPr>
            <w:r w:rsidRPr="001B68D6">
              <w:rPr>
                <w:rFonts w:eastAsia="MS Mincho"/>
              </w:rPr>
              <w:t>18</w:t>
            </w:r>
          </w:p>
        </w:tc>
        <w:tc>
          <w:tcPr>
            <w:tcW w:w="1316"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0" w:author="Currie, Jane" w:date="2015-10-06T10:39:00Z">
                <w:pPr>
                  <w:pStyle w:val="Tabletext"/>
                  <w:keepNext/>
                  <w:jc w:val="center"/>
                </w:pPr>
              </w:pPrChange>
            </w:pPr>
            <w:r w:rsidRPr="001B68D6">
              <w:rPr>
                <w:rFonts w:eastAsia="MS Mincho"/>
              </w:rPr>
              <w:t>14</w:t>
            </w:r>
          </w:p>
        </w:tc>
      </w:tr>
      <w:tr w:rsidR="00515D89" w:rsidRPr="001B68D6" w:rsidTr="00515D89">
        <w:trPr>
          <w:jc w:val="center"/>
        </w:trPr>
        <w:tc>
          <w:tcPr>
            <w:tcW w:w="1603" w:type="dxa"/>
            <w:tcBorders>
              <w:bottom w:val="single" w:sz="4" w:space="0" w:color="auto"/>
            </w:tcBorders>
            <w:shd w:val="clear" w:color="auto" w:fill="FFFFFF" w:themeFill="background1"/>
          </w:tcPr>
          <w:p w:rsidR="00515D89" w:rsidRPr="001B68D6" w:rsidRDefault="00515D89">
            <w:pPr>
              <w:pStyle w:val="Tabletext"/>
              <w:keepNext/>
              <w:keepLines/>
              <w:pPrChange w:id="1371" w:author="Currie, Jane" w:date="2015-10-06T10:39:00Z">
                <w:pPr>
                  <w:pStyle w:val="Tabletext"/>
                </w:pPr>
              </w:pPrChange>
            </w:pPr>
            <w:r w:rsidRPr="001B68D6">
              <w:t>December 2011</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2" w:author="Currie, Jane" w:date="2015-10-06T10:39:00Z">
                <w:pPr>
                  <w:pStyle w:val="Tabletext"/>
                  <w:keepNext/>
                  <w:jc w:val="center"/>
                </w:pPr>
              </w:pPrChange>
            </w:pPr>
            <w:r w:rsidRPr="001B68D6">
              <w:t>890</w:t>
            </w:r>
          </w:p>
        </w:tc>
        <w:tc>
          <w:tcPr>
            <w:tcW w:w="1361"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3" w:author="Currie, Jane" w:date="2015-10-06T10:39:00Z">
                <w:pPr>
                  <w:pStyle w:val="Tabletext"/>
                  <w:keepNext/>
                  <w:jc w:val="center"/>
                </w:pPr>
              </w:pPrChange>
            </w:pPr>
            <w:r w:rsidRPr="001B68D6">
              <w:t>291</w:t>
            </w:r>
          </w:p>
        </w:tc>
        <w:tc>
          <w:tcPr>
            <w:tcW w:w="1316"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4" w:author="Currie, Jane" w:date="2015-10-06T10:39:00Z">
                <w:pPr>
                  <w:pStyle w:val="Tabletext"/>
                  <w:keepNext/>
                  <w:jc w:val="center"/>
                </w:pPr>
              </w:pPrChange>
            </w:pPr>
            <w:r w:rsidRPr="001B68D6">
              <w:t>13</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5" w:author="Currie, Jane" w:date="2015-10-06T10:39:00Z">
                <w:pPr>
                  <w:pStyle w:val="Tabletext"/>
                  <w:keepNext/>
                  <w:jc w:val="center"/>
                </w:pPr>
              </w:pPrChange>
            </w:pPr>
            <w:r w:rsidRPr="001B68D6">
              <w:t>8*</w:t>
            </w:r>
          </w:p>
        </w:tc>
        <w:tc>
          <w:tcPr>
            <w:tcW w:w="1315"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6" w:author="Currie, Jane" w:date="2015-10-06T10:39:00Z">
                <w:pPr>
                  <w:pStyle w:val="Tabletext"/>
                  <w:keepNext/>
                  <w:jc w:val="center"/>
                </w:pPr>
              </w:pPrChange>
            </w:pPr>
            <w:r w:rsidRPr="001B68D6">
              <w:t>16</w:t>
            </w:r>
          </w:p>
        </w:tc>
        <w:tc>
          <w:tcPr>
            <w:tcW w:w="1316" w:type="dxa"/>
            <w:tcBorders>
              <w:bottom w:val="single" w:sz="4" w:space="0" w:color="auto"/>
            </w:tcBorders>
            <w:shd w:val="clear" w:color="auto" w:fill="FFFFFF" w:themeFill="background1"/>
          </w:tcPr>
          <w:p w:rsidR="00515D89" w:rsidRPr="001B68D6" w:rsidRDefault="00515D89">
            <w:pPr>
              <w:pStyle w:val="Tabletext"/>
              <w:keepNext/>
              <w:keepLines/>
              <w:jc w:val="center"/>
              <w:rPr>
                <w:rFonts w:eastAsia="MS Mincho"/>
              </w:rPr>
              <w:pPrChange w:id="1377" w:author="Currie, Jane" w:date="2015-10-06T10:39:00Z">
                <w:pPr>
                  <w:pStyle w:val="Tabletext"/>
                  <w:keepNext/>
                  <w:jc w:val="center"/>
                </w:pPr>
              </w:pPrChange>
            </w:pPr>
            <w:r w:rsidRPr="001B68D6">
              <w:t>10*</w:t>
            </w:r>
          </w:p>
        </w:tc>
      </w:tr>
      <w:tr w:rsidR="00515D89" w:rsidRPr="001B68D6" w:rsidTr="00515D89">
        <w:trPr>
          <w:jc w:val="center"/>
        </w:trPr>
        <w:tc>
          <w:tcPr>
            <w:tcW w:w="9541" w:type="dxa"/>
            <w:gridSpan w:val="7"/>
            <w:tcBorders>
              <w:top w:val="single" w:sz="4" w:space="0" w:color="auto"/>
              <w:left w:val="nil"/>
              <w:bottom w:val="nil"/>
              <w:right w:val="nil"/>
            </w:tcBorders>
            <w:shd w:val="clear" w:color="auto" w:fill="FFFFFF" w:themeFill="background1"/>
          </w:tcPr>
          <w:p w:rsidR="00515D89" w:rsidRPr="001B68D6" w:rsidRDefault="00515D89">
            <w:pPr>
              <w:pStyle w:val="Tablelegend"/>
              <w:keepNext/>
              <w:keepLines/>
              <w:tabs>
                <w:tab w:val="clear" w:pos="1134"/>
                <w:tab w:val="left" w:pos="567"/>
              </w:tabs>
              <w:rPr>
                <w:rFonts w:eastAsia="MS Mincho"/>
              </w:rPr>
              <w:pPrChange w:id="1378" w:author="Currie, Jane" w:date="2015-10-06T10:39:00Z">
                <w:pPr>
                  <w:pStyle w:val="Tablelegend"/>
                  <w:tabs>
                    <w:tab w:val="clear" w:pos="1134"/>
                    <w:tab w:val="left" w:pos="567"/>
                  </w:tabs>
                </w:pPr>
              </w:pPrChange>
            </w:pPr>
            <w:r w:rsidRPr="001B68D6">
              <w:rPr>
                <w:rFonts w:ascii="TimesNewRoman" w:hAnsi="TimesNewRoman" w:cs="TimesNewRoman"/>
              </w:rPr>
              <w:t xml:space="preserve">* </w:t>
            </w:r>
            <w:r w:rsidRPr="001B68D6">
              <w:rPr>
                <w:rFonts w:ascii="TimesNewRoman" w:hAnsi="TimesNewRoman" w:cs="TimesNewRoman"/>
              </w:rPr>
              <w:tab/>
            </w:r>
            <w:r w:rsidRPr="001B68D6">
              <w:t>Clarification</w:t>
            </w:r>
            <w:r w:rsidRPr="001B68D6">
              <w:rPr>
                <w:lang w:eastAsia="zh-CN"/>
              </w:rPr>
              <w:t xml:space="preserve"> is awaited for one network. One network is suspended under No. </w:t>
            </w:r>
            <w:r w:rsidRPr="001B68D6">
              <w:rPr>
                <w:b/>
                <w:bCs/>
                <w:lang w:eastAsia="zh-CN"/>
              </w:rPr>
              <w:t>11.49</w:t>
            </w:r>
            <w:r w:rsidRPr="001B68D6">
              <w:rPr>
                <w:lang w:eastAsia="zh-CN"/>
              </w:rPr>
              <w:t>.</w:t>
            </w:r>
          </w:p>
        </w:tc>
      </w:tr>
    </w:tbl>
    <w:p w:rsidR="00515D89" w:rsidRPr="001B68D6" w:rsidRDefault="00515D89">
      <w:r w:rsidRPr="001B68D6">
        <w:rPr>
          <w:i/>
          <w:iCs/>
        </w:rPr>
        <w:t>b)</w:t>
      </w:r>
      <w:r w:rsidRPr="001B68D6">
        <w:rPr>
          <w:i/>
          <w:iCs/>
        </w:rPr>
        <w:tab/>
      </w:r>
      <w:r w:rsidRPr="001B68D6">
        <w:t xml:space="preserve">that the number of submissions made by some administrations as contained in the above table in this </w:t>
      </w:r>
      <w:r w:rsidR="00527A8E">
        <w:t xml:space="preserve">frequency </w:t>
      </w:r>
      <w:r w:rsidRPr="001B68D6">
        <w:t>band is large, which may not be realistic and may be difficult to implement within the regulatory time-limit under Article </w:t>
      </w:r>
      <w:r w:rsidRPr="001B68D6">
        <w:rPr>
          <w:rFonts w:ascii="TimesNewRoman,Bold" w:hAnsi="TimesNewRoman,Bold" w:cs="TimesNewRoman,Bold"/>
          <w:b/>
          <w:bCs/>
        </w:rPr>
        <w:t>11</w:t>
      </w:r>
      <w:r w:rsidRPr="001B68D6">
        <w:t>;</w:t>
      </w:r>
    </w:p>
    <w:p w:rsidR="00E57B2C" w:rsidRDefault="00E57B2C">
      <w:pPr>
        <w:tabs>
          <w:tab w:val="clear" w:pos="1134"/>
          <w:tab w:val="clear" w:pos="1871"/>
          <w:tab w:val="clear" w:pos="2268"/>
        </w:tabs>
        <w:overflowPunct/>
        <w:autoSpaceDE/>
        <w:autoSpaceDN/>
        <w:adjustRightInd/>
        <w:spacing w:before="0"/>
        <w:textAlignment w:val="auto"/>
        <w:rPr>
          <w:i/>
          <w:iCs/>
        </w:rPr>
      </w:pPr>
      <w:r>
        <w:rPr>
          <w:i/>
          <w:iCs/>
        </w:rPr>
        <w:br w:type="page"/>
      </w:r>
    </w:p>
    <w:p w:rsidR="00515D89" w:rsidRPr="001B68D6" w:rsidRDefault="00515D89" w:rsidP="00515D89">
      <w:r w:rsidRPr="001B68D6">
        <w:rPr>
          <w:i/>
          <w:iCs/>
        </w:rPr>
        <w:lastRenderedPageBreak/>
        <w:t>c)</w:t>
      </w:r>
      <w:r w:rsidRPr="001B68D6">
        <w:tab/>
        <w:t>that the number of submissions as shown in</w:t>
      </w:r>
      <w:r w:rsidRPr="001B68D6">
        <w:rPr>
          <w:i/>
          <w:iCs/>
        </w:rPr>
        <w:t xml:space="preserve"> recognizing further a)</w:t>
      </w:r>
      <w:r w:rsidRPr="001B68D6">
        <w:t xml:space="preserve"> above, is complicating coordination of BSS systems already submitted or planned to be submitted by other administrations,</w:t>
      </w:r>
    </w:p>
    <w:p w:rsidR="00515D89" w:rsidRPr="001B68D6" w:rsidRDefault="00515D89">
      <w:pPr>
        <w:pStyle w:val="Call"/>
      </w:pPr>
      <w:r w:rsidRPr="001B68D6">
        <w:t>resolves</w:t>
      </w:r>
    </w:p>
    <w:p w:rsidR="00515D89" w:rsidRPr="001B68D6" w:rsidRDefault="00515D89" w:rsidP="00527A8E">
      <w:r w:rsidRPr="001B68D6">
        <w:t xml:space="preserve">that as of 18 February 2012, the special procedure outlined in the Attachment to this Resolution for processing of coordination requests for BSS frequency assignments in Regions 1 and 3 in the </w:t>
      </w:r>
      <w:r w:rsidR="00527A8E">
        <w:t xml:space="preserve">frequency </w:t>
      </w:r>
      <w:r w:rsidR="00527A8E" w:rsidRPr="001B68D6">
        <w:t xml:space="preserve">band </w:t>
      </w:r>
      <w:r w:rsidRPr="001B68D6">
        <w:t>21.4-22 GHz shall be applied in respect of submissions of administrations meeting the specified requirements in the Attachment.</w:t>
      </w:r>
    </w:p>
    <w:p w:rsidR="00515D89" w:rsidRPr="001B68D6" w:rsidRDefault="00515D89">
      <w:pPr>
        <w:pStyle w:val="AnnexNo"/>
      </w:pPr>
      <w:r w:rsidRPr="001B68D6">
        <w:t>ATTACHMENT TO RESOLUTION 553 (</w:t>
      </w:r>
      <w:ins w:id="1379" w:author="Detraz, Laurence" w:date="2015-11-10T15:07:00Z">
        <w:r w:rsidRPr="001B68D6">
          <w:t>rev.</w:t>
        </w:r>
      </w:ins>
      <w:r w:rsidRPr="001B68D6">
        <w:t>WRC</w:t>
      </w:r>
      <w:r w:rsidRPr="001B68D6">
        <w:noBreakHyphen/>
      </w:r>
      <w:del w:id="1380" w:author="Turnbull, Karen" w:date="2015-09-16T12:45:00Z">
        <w:r w:rsidRPr="001B68D6" w:rsidDel="008C7B3E">
          <w:delText>12</w:delText>
        </w:r>
      </w:del>
      <w:ins w:id="1381" w:author="Turnbull, Karen" w:date="2015-09-16T12:45:00Z">
        <w:r w:rsidRPr="001B68D6">
          <w:t>15</w:t>
        </w:r>
      </w:ins>
      <w:r w:rsidRPr="001B68D6">
        <w:t>)</w:t>
      </w:r>
    </w:p>
    <w:p w:rsidR="00515D89" w:rsidRPr="001B68D6" w:rsidRDefault="00515D89" w:rsidP="00527A8E">
      <w:pPr>
        <w:pStyle w:val="Annextitle"/>
        <w:rPr>
          <w:lang w:eastAsia="zh-CN"/>
        </w:rPr>
      </w:pPr>
      <w:r w:rsidRPr="001B68D6">
        <w:rPr>
          <w:lang w:eastAsia="zh-CN"/>
        </w:rPr>
        <w:t xml:space="preserve">Special procedure to be applied for an assignment for a BSS system </w:t>
      </w:r>
      <w:r w:rsidRPr="001B68D6">
        <w:rPr>
          <w:lang w:eastAsia="zh-CN"/>
        </w:rPr>
        <w:br/>
        <w:t xml:space="preserve">in the </w:t>
      </w:r>
      <w:r w:rsidR="00527A8E" w:rsidRPr="001B68D6">
        <w:rPr>
          <w:lang w:eastAsia="zh-CN"/>
        </w:rPr>
        <w:t xml:space="preserve">frequency band </w:t>
      </w:r>
      <w:r w:rsidRPr="001B68D6">
        <w:rPr>
          <w:lang w:eastAsia="zh-CN"/>
        </w:rPr>
        <w:t>21.4-22 GHz in Regions 1 and 3</w:t>
      </w:r>
    </w:p>
    <w:p w:rsidR="00515D89" w:rsidRPr="001B68D6" w:rsidRDefault="00515D89">
      <w:pPr>
        <w:pStyle w:val="Normalaftertitle"/>
      </w:pPr>
      <w:r w:rsidRPr="001B68D6">
        <w:t>1</w:t>
      </w:r>
      <w:r w:rsidRPr="001B68D6">
        <w:tab/>
        <w:t>The special procedure described in this attachment can only be applied once (except as described in § 3 below) by an administration or an administration acting on behalf of a group of named administrations when none of those administrations have a network in the MIFR, notified under Article </w:t>
      </w:r>
      <w:r w:rsidRPr="001B68D6">
        <w:rPr>
          <w:b/>
          <w:bCs/>
        </w:rPr>
        <w:t>11</w:t>
      </w:r>
      <w:r w:rsidRPr="001B68D6">
        <w:t xml:space="preserve"> or successfully examined under No. </w:t>
      </w:r>
      <w:r w:rsidRPr="001B68D6">
        <w:rPr>
          <w:b/>
          <w:bCs/>
        </w:rPr>
        <w:t>9.34</w:t>
      </w:r>
      <w:r w:rsidRPr="001B68D6">
        <w:t xml:space="preserve"> and published under No. </w:t>
      </w:r>
      <w:r w:rsidRPr="001B68D6">
        <w:rPr>
          <w:b/>
          <w:bCs/>
        </w:rPr>
        <w:t>9.38</w:t>
      </w:r>
      <w:r w:rsidRPr="001B68D6">
        <w:t xml:space="preserve"> for the </w:t>
      </w:r>
      <w:r w:rsidR="00527A8E">
        <w:t xml:space="preserve">frequency </w:t>
      </w:r>
      <w:r w:rsidRPr="001B68D6">
        <w:t>band 21.4-22 GHz. In case of countries complying with § 3 below, the special procedures described in this attachment can also be applied</w:t>
      </w:r>
      <w:r w:rsidRPr="001B68D6">
        <w:rPr>
          <w:rStyle w:val="FootnoteReference"/>
          <w:rFonts w:ascii="TimesNewRoman" w:hAnsi="TimesNewRoman" w:cs="TimesNewRoman"/>
          <w:szCs w:val="24"/>
        </w:rPr>
        <w:footnoteReference w:customMarkFollows="1" w:id="3"/>
        <w:t>1</w:t>
      </w:r>
      <w:r w:rsidRPr="001B68D6">
        <w:t xml:space="preserve"> by an administration when this administration has networks in the MIFR, notified under Article </w:t>
      </w:r>
      <w:r w:rsidRPr="001B68D6">
        <w:rPr>
          <w:b/>
        </w:rPr>
        <w:t>11</w:t>
      </w:r>
      <w:r w:rsidRPr="001B68D6">
        <w:t xml:space="preserve"> or successfully examined under No. </w:t>
      </w:r>
      <w:r w:rsidRPr="001B68D6">
        <w:rPr>
          <w:b/>
        </w:rPr>
        <w:t>9.34</w:t>
      </w:r>
      <w:r w:rsidRPr="001B68D6">
        <w:t xml:space="preserve"> and published under No. </w:t>
      </w:r>
      <w:r w:rsidRPr="001B68D6">
        <w:rPr>
          <w:b/>
        </w:rPr>
        <w:t>9.38</w:t>
      </w:r>
      <w:r w:rsidRPr="001B68D6">
        <w:t xml:space="preserve"> for the </w:t>
      </w:r>
      <w:r w:rsidR="00527A8E">
        <w:t xml:space="preserve">frequency </w:t>
      </w:r>
      <w:r w:rsidRPr="001B68D6">
        <w:t>band 21.4-22 GHz, but which, combined, do not include its entire territory in the service area. Each one of the administrations in a group will lose its right to apply this special procedures individually or as a member of another group.</w:t>
      </w:r>
    </w:p>
    <w:p w:rsidR="00515D89" w:rsidRPr="001B68D6" w:rsidRDefault="00515D89">
      <w:r w:rsidRPr="001B68D6">
        <w:t>2</w:t>
      </w:r>
      <w:r w:rsidRPr="001B68D6">
        <w:tab/>
        <w:t>In the case that an administration that has already made a submission under this special procedure, either individually or as a part of a group (except as described in § 3 below), at a later stage submits a new submission, this new submission cannot benefit from this special procedure.</w:t>
      </w:r>
    </w:p>
    <w:p w:rsidR="00E57B2C" w:rsidRDefault="00E57B2C">
      <w:pPr>
        <w:tabs>
          <w:tab w:val="clear" w:pos="1134"/>
          <w:tab w:val="clear" w:pos="1871"/>
          <w:tab w:val="clear" w:pos="2268"/>
        </w:tabs>
        <w:overflowPunct/>
        <w:autoSpaceDE/>
        <w:autoSpaceDN/>
        <w:adjustRightInd/>
        <w:spacing w:before="0"/>
        <w:textAlignment w:val="auto"/>
      </w:pPr>
      <w:r>
        <w:br w:type="page"/>
      </w:r>
    </w:p>
    <w:p w:rsidR="00515D89" w:rsidRPr="001B68D6" w:rsidRDefault="00515D89">
      <w:r w:rsidRPr="001B68D6">
        <w:lastRenderedPageBreak/>
        <w:t>3</w:t>
      </w:r>
      <w:r w:rsidRPr="001B68D6">
        <w:tab/>
        <w:t>In order to meet the concerns of some countries with a large territory or dispersed territories that cannot be covered from one orbital location, under this procedure the requirement of such countries having large territory would be met by allowing them to apply this special procedure for submissions to cover their territories from an absolute minimum number of orbital locations</w:t>
      </w:r>
      <w:r w:rsidRPr="001B68D6">
        <w:rPr>
          <w:rStyle w:val="FootnoteReference"/>
        </w:rPr>
        <w:footnoteReference w:customMarkFollows="1" w:id="4"/>
        <w:t>2</w:t>
      </w:r>
      <w:r w:rsidRPr="001B68D6">
        <w:t xml:space="preserve"> that enable them to cover the entire territory in question.</w:t>
      </w:r>
    </w:p>
    <w:p w:rsidR="00515D89" w:rsidRPr="001B68D6" w:rsidRDefault="00515D89" w:rsidP="00515D89">
      <w:r w:rsidRPr="001B68D6">
        <w:t>4</w:t>
      </w:r>
      <w:r w:rsidRPr="001B68D6">
        <w:tab/>
        <w:t>Administrations seeking to apply this special procedure shall submit their request to the Bureau, with the following information:</w:t>
      </w:r>
    </w:p>
    <w:p w:rsidR="00515D89" w:rsidRPr="001B68D6" w:rsidRDefault="00515D89">
      <w:pPr>
        <w:pStyle w:val="enumlev1"/>
      </w:pPr>
      <w:r w:rsidRPr="001B68D6">
        <w:rPr>
          <w:i/>
        </w:rPr>
        <w:t>a)</w:t>
      </w:r>
      <w:r w:rsidRPr="001B68D6">
        <w:tab/>
        <w:t>the geographical coordinates of not more than 20 points for determining the minimal ellipse</w:t>
      </w:r>
      <w:r w:rsidRPr="001B68D6">
        <w:rPr>
          <w:rStyle w:val="FootnoteReference"/>
        </w:rPr>
        <w:footnoteReference w:customMarkFollows="1" w:id="5"/>
        <w:t>3</w:t>
      </w:r>
      <w:r w:rsidRPr="001B68D6">
        <w:t xml:space="preserve"> to cover its/their national territory</w:t>
      </w:r>
      <w:r w:rsidRPr="001B68D6">
        <w:rPr>
          <w:rStyle w:val="FootnoteReference"/>
        </w:rPr>
        <w:footnoteReference w:customMarkFollows="1" w:id="6"/>
        <w:t>4</w:t>
      </w:r>
      <w:r w:rsidRPr="001B68D6">
        <w:t>;</w:t>
      </w:r>
    </w:p>
    <w:p w:rsidR="00515D89" w:rsidRPr="001B68D6" w:rsidRDefault="00515D89">
      <w:pPr>
        <w:pStyle w:val="enumlev1"/>
      </w:pPr>
      <w:r w:rsidRPr="001B68D6">
        <w:rPr>
          <w:i/>
        </w:rPr>
        <w:t>b)</w:t>
      </w:r>
      <w:r w:rsidRPr="001B68D6">
        <w:tab/>
        <w:t>the height above sea level of each of its points;</w:t>
      </w:r>
    </w:p>
    <w:p w:rsidR="00515D89" w:rsidRPr="001B68D6" w:rsidRDefault="00515D89">
      <w:pPr>
        <w:pStyle w:val="enumlev1"/>
      </w:pPr>
      <w:r w:rsidRPr="001B68D6">
        <w:rPr>
          <w:i/>
        </w:rPr>
        <w:t>c)</w:t>
      </w:r>
      <w:r w:rsidRPr="001B68D6">
        <w:tab/>
        <w:t>any special requirement which is to be taken into account, to the extent practicable.</w:t>
      </w:r>
    </w:p>
    <w:p w:rsidR="00515D89" w:rsidRPr="001B68D6" w:rsidRDefault="00515D89">
      <w:r w:rsidRPr="001B68D6">
        <w:t>5</w:t>
      </w:r>
      <w:r w:rsidRPr="001B68D6">
        <w:tab/>
        <w:t>In submitting their request under § 4 above, administrations may seek the assistance of the Bureau to suggest candidate orbital locations for a submission.</w:t>
      </w:r>
    </w:p>
    <w:p w:rsidR="00515D89" w:rsidRPr="001B68D6" w:rsidRDefault="00515D89">
      <w:r w:rsidRPr="001B68D6">
        <w:t>6</w:t>
      </w:r>
      <w:r w:rsidRPr="001B68D6">
        <w:tab/>
        <w:t>Upon receipt of the complete information (mentioned in § 4 above) from an administration seeking the assistance of the Bureau under § 5, the Bureau shall expeditiously generate the minimum coverage ellipse and candidate orbital locations (if requested by the administration) for a prospective submission. The Bureau shall send this information to the requesting administration.</w:t>
      </w:r>
    </w:p>
    <w:p w:rsidR="00515D89" w:rsidRPr="001B68D6" w:rsidRDefault="00515D89">
      <w:r w:rsidRPr="001B68D6">
        <w:t>7</w:t>
      </w:r>
      <w:r w:rsidRPr="001B68D6">
        <w:tab/>
        <w:t>Before an administration notifies to the Bureau or brings into use a frequency assignment subject to this special procedure, it shall effect coordination with other administrations as required in § 10 below.</w:t>
      </w:r>
    </w:p>
    <w:p w:rsidR="00515D89" w:rsidRPr="001B68D6" w:rsidRDefault="00515D89">
      <w:pPr>
        <w:widowControl w:val="0"/>
      </w:pPr>
      <w:r w:rsidRPr="001B68D6">
        <w:t>8</w:t>
      </w:r>
      <w:r w:rsidRPr="001B68D6">
        <w:tab/>
        <w:t>Upon receipt of the information under § 6 above, administrations seeking assistance in applying this special procedure shall submit advance publication information and a request for coordination together with the appropriate information listed in Appendix </w:t>
      </w:r>
      <w:r w:rsidRPr="001B68D6">
        <w:rPr>
          <w:b/>
          <w:bCs/>
          <w:szCs w:val="24"/>
          <w:lang w:eastAsia="zh-CN"/>
        </w:rPr>
        <w:t xml:space="preserve">4 </w:t>
      </w:r>
      <w:r w:rsidRPr="001B68D6">
        <w:t>to these Regulations</w:t>
      </w:r>
      <w:r w:rsidRPr="001B68D6">
        <w:rPr>
          <w:rStyle w:val="FootnoteReference"/>
          <w:szCs w:val="24"/>
          <w:lang w:eastAsia="zh-CN"/>
        </w:rPr>
        <w:footnoteReference w:customMarkFollows="1" w:id="7"/>
        <w:t>5</w:t>
      </w:r>
      <w:r w:rsidRPr="001B68D6">
        <w:t>.</w:t>
      </w:r>
    </w:p>
    <w:p w:rsidR="00113742" w:rsidRDefault="00113742">
      <w:pPr>
        <w:tabs>
          <w:tab w:val="clear" w:pos="1134"/>
          <w:tab w:val="clear" w:pos="1871"/>
          <w:tab w:val="clear" w:pos="2268"/>
        </w:tabs>
        <w:overflowPunct/>
        <w:autoSpaceDE/>
        <w:autoSpaceDN/>
        <w:adjustRightInd/>
        <w:spacing w:before="0"/>
        <w:textAlignment w:val="auto"/>
      </w:pPr>
      <w:r>
        <w:br w:type="page"/>
      </w:r>
    </w:p>
    <w:p w:rsidR="00515D89" w:rsidRPr="001B68D6" w:rsidRDefault="00515D89">
      <w:r w:rsidRPr="001B68D6">
        <w:lastRenderedPageBreak/>
        <w:t>9</w:t>
      </w:r>
      <w:r w:rsidRPr="001B68D6">
        <w:tab/>
        <w:t>Administrations not seeking the assistance of the Bureau may submit advance publication information and a request for coordination together with the appropriate information listed in Appendix </w:t>
      </w:r>
      <w:r w:rsidRPr="001B68D6">
        <w:rPr>
          <w:b/>
          <w:bCs/>
          <w:szCs w:val="24"/>
          <w:lang w:eastAsia="zh-CN"/>
        </w:rPr>
        <w:t xml:space="preserve">4 </w:t>
      </w:r>
      <w:r w:rsidRPr="001B68D6">
        <w:t>to these Regulations</w:t>
      </w:r>
      <w:r w:rsidRPr="001B68D6">
        <w:rPr>
          <w:vertAlign w:val="superscript"/>
        </w:rPr>
        <w:t>5</w:t>
      </w:r>
      <w:r w:rsidRPr="001B68D6">
        <w:t xml:space="preserve"> at the same time as submitting the information under § 4.</w:t>
      </w:r>
    </w:p>
    <w:p w:rsidR="00515D89" w:rsidRPr="001B68D6" w:rsidRDefault="00515D89" w:rsidP="00515D89">
      <w:pPr>
        <w:keepNext/>
      </w:pPr>
      <w:r w:rsidRPr="001B68D6">
        <w:t>10</w:t>
      </w:r>
      <w:r w:rsidRPr="001B68D6">
        <w:tab/>
        <w:t>On receipt of the complete information sent under § 8 or § 9 above, the Bureau shall, ahead of submissions not yet processed under No. </w:t>
      </w:r>
      <w:r w:rsidRPr="001B68D6">
        <w:rPr>
          <w:b/>
        </w:rPr>
        <w:t>9.34</w:t>
      </w:r>
      <w:r w:rsidRPr="001B68D6">
        <w:t>, promptly:</w:t>
      </w:r>
    </w:p>
    <w:p w:rsidR="00515D89" w:rsidRPr="001B68D6" w:rsidRDefault="00515D89">
      <w:pPr>
        <w:pStyle w:val="enumlev1"/>
        <w:rPr>
          <w:i/>
        </w:rPr>
      </w:pPr>
      <w:r w:rsidRPr="001B68D6">
        <w:rPr>
          <w:i/>
        </w:rPr>
        <w:t>a)</w:t>
      </w:r>
      <w:r w:rsidRPr="001B68D6">
        <w:rPr>
          <w:i/>
        </w:rPr>
        <w:tab/>
      </w:r>
      <w:r w:rsidRPr="001B68D6">
        <w:t>examine the information with respect to conformity with Annex 1 and § 1 to 3;</w:t>
      </w:r>
    </w:p>
    <w:p w:rsidR="00515D89" w:rsidRPr="001B68D6" w:rsidRDefault="00515D89">
      <w:pPr>
        <w:pStyle w:val="enumlev1"/>
      </w:pPr>
      <w:r w:rsidRPr="001B68D6">
        <w:rPr>
          <w:i/>
        </w:rPr>
        <w:t>b)</w:t>
      </w:r>
      <w:r w:rsidRPr="001B68D6">
        <w:tab/>
        <w:t>examine the information with respect to its conformity with No. </w:t>
      </w:r>
      <w:r w:rsidRPr="001B68D6">
        <w:rPr>
          <w:b/>
          <w:bCs/>
        </w:rPr>
        <w:t>11.31</w:t>
      </w:r>
      <w:r w:rsidRPr="001B68D6">
        <w:t>;</w:t>
      </w:r>
    </w:p>
    <w:p w:rsidR="00515D89" w:rsidRPr="001B68D6" w:rsidRDefault="00515D89">
      <w:pPr>
        <w:pStyle w:val="enumlev1"/>
      </w:pPr>
      <w:r w:rsidRPr="001B68D6">
        <w:rPr>
          <w:i/>
        </w:rPr>
        <w:t>c)</w:t>
      </w:r>
      <w:r w:rsidRPr="001B68D6">
        <w:tab/>
        <w:t>identify, in accordance with Annex 2 to this Attachment, any administration with which coordination may need to be effected</w:t>
      </w:r>
      <w:r w:rsidRPr="001B68D6">
        <w:rPr>
          <w:rStyle w:val="FootnoteReference"/>
        </w:rPr>
        <w:footnoteReference w:customMarkFollows="1" w:id="8"/>
        <w:t>6</w:t>
      </w:r>
      <w:r w:rsidRPr="001B68D6">
        <w:t>;</w:t>
      </w:r>
    </w:p>
    <w:p w:rsidR="00515D89" w:rsidRPr="001B68D6" w:rsidRDefault="00515D89">
      <w:pPr>
        <w:pStyle w:val="enumlev1"/>
      </w:pPr>
      <w:r w:rsidRPr="001B68D6">
        <w:rPr>
          <w:i/>
        </w:rPr>
        <w:t>d)</w:t>
      </w:r>
      <w:r w:rsidRPr="001B68D6">
        <w:tab/>
        <w:t>include their names in the publication under </w:t>
      </w:r>
      <w:r w:rsidRPr="001B68D6">
        <w:rPr>
          <w:i/>
        </w:rPr>
        <w:t>e)</w:t>
      </w:r>
      <w:r w:rsidRPr="001B68D6">
        <w:t xml:space="preserve"> below;</w:t>
      </w:r>
    </w:p>
    <w:p w:rsidR="00515D89" w:rsidRPr="001B68D6" w:rsidRDefault="00515D89">
      <w:pPr>
        <w:pStyle w:val="enumlev1"/>
      </w:pPr>
      <w:r w:rsidRPr="001B68D6">
        <w:rPr>
          <w:i/>
        </w:rPr>
        <w:t>e)</w:t>
      </w:r>
      <w:r w:rsidRPr="001B68D6">
        <w:tab/>
        <w:t>publish</w:t>
      </w:r>
      <w:r w:rsidRPr="001B68D6">
        <w:rPr>
          <w:rStyle w:val="FootnoteReference"/>
        </w:rPr>
        <w:footnoteReference w:customMarkFollows="1" w:id="9"/>
        <w:t>7</w:t>
      </w:r>
      <w:r w:rsidRPr="001B68D6">
        <w:t>, as appropriate, the complete information in the BR IFIC within four months. Where the Bureau is not in a position to comply with the time-limit referred to above, it shall periodically so inform the administrations, giving the reasons therefor;</w:t>
      </w:r>
    </w:p>
    <w:p w:rsidR="00515D89" w:rsidRPr="001B68D6" w:rsidRDefault="00515D89" w:rsidP="00515D89">
      <w:pPr>
        <w:pStyle w:val="enumlev1"/>
      </w:pPr>
      <w:r w:rsidRPr="001B68D6">
        <w:rPr>
          <w:i/>
        </w:rPr>
        <w:t>f)</w:t>
      </w:r>
      <w:r w:rsidRPr="001B68D6">
        <w:tab/>
        <w:t>inform the administrations concerned of its actions and communicate the results of its calculations, drawing attention to the relevant BR IFIC.</w:t>
      </w:r>
    </w:p>
    <w:p w:rsidR="00515D89" w:rsidRPr="001B68D6" w:rsidRDefault="00515D89">
      <w:r w:rsidRPr="001B68D6">
        <w:t>11</w:t>
      </w:r>
      <w:r w:rsidRPr="001B68D6">
        <w:rPr>
          <w:b/>
          <w:color w:val="000000"/>
        </w:rPr>
        <w:tab/>
      </w:r>
      <w:r w:rsidRPr="001B68D6">
        <w:t>If the information is found to be incomplete, the Bureau shall immediately seek from the administration concerned any clarification required and information not provided.</w:t>
      </w:r>
    </w:p>
    <w:p w:rsidR="00515D89" w:rsidRPr="001B68D6" w:rsidRDefault="00515D89" w:rsidP="00515D89">
      <w:r w:rsidRPr="001B68D6">
        <w:t>12</w:t>
      </w:r>
      <w:r w:rsidRPr="001B68D6">
        <w:tab/>
        <w:t>The provisions in this Resolution are in addition to the provisions of Articles </w:t>
      </w:r>
      <w:r w:rsidRPr="001B68D6">
        <w:rPr>
          <w:b/>
          <w:bCs/>
        </w:rPr>
        <w:t>9</w:t>
      </w:r>
      <w:r w:rsidRPr="001B68D6">
        <w:t xml:space="preserve"> and </w:t>
      </w:r>
      <w:r w:rsidRPr="001B68D6">
        <w:rPr>
          <w:b/>
          <w:bCs/>
        </w:rPr>
        <w:t>11</w:t>
      </w:r>
      <w:r w:rsidRPr="001B68D6">
        <w:t xml:space="preserve"> of the Radio Regulations.</w:t>
      </w:r>
    </w:p>
    <w:p w:rsidR="00113742" w:rsidRDefault="00113742">
      <w:pPr>
        <w:tabs>
          <w:tab w:val="clear" w:pos="1134"/>
          <w:tab w:val="clear" w:pos="1871"/>
          <w:tab w:val="clear" w:pos="2268"/>
        </w:tabs>
        <w:overflowPunct/>
        <w:autoSpaceDE/>
        <w:autoSpaceDN/>
        <w:adjustRightInd/>
        <w:spacing w:before="0"/>
        <w:textAlignment w:val="auto"/>
        <w:rPr>
          <w:caps/>
          <w:sz w:val="28"/>
        </w:rPr>
      </w:pPr>
      <w:r>
        <w:br w:type="page"/>
      </w:r>
    </w:p>
    <w:p w:rsidR="00515D89" w:rsidRPr="001B68D6" w:rsidRDefault="00515D89">
      <w:pPr>
        <w:pStyle w:val="AnnexNo"/>
      </w:pPr>
      <w:r w:rsidRPr="001B68D6">
        <w:lastRenderedPageBreak/>
        <w:t>Annex 1</w:t>
      </w:r>
      <w:r w:rsidRPr="001B68D6">
        <w:br/>
      </w:r>
      <w:r w:rsidRPr="001B68D6">
        <w:br/>
        <w:t>to</w:t>
      </w:r>
      <w:r w:rsidRPr="001B68D6">
        <w:br/>
      </w:r>
      <w:r w:rsidRPr="001B68D6">
        <w:br/>
        <w:t>Attachment to Resolution 553 (</w:t>
      </w:r>
      <w:ins w:id="1382" w:author="Detraz, Laurence" w:date="2015-11-10T15:07:00Z">
        <w:r w:rsidRPr="001B68D6">
          <w:t>rev.</w:t>
        </w:r>
      </w:ins>
      <w:r w:rsidRPr="001B68D6">
        <w:t>WRC</w:t>
      </w:r>
      <w:r w:rsidRPr="001B68D6">
        <w:noBreakHyphen/>
      </w:r>
      <w:del w:id="1383" w:author="Turnbull, Karen" w:date="2015-09-16T12:45:00Z">
        <w:r w:rsidRPr="001B68D6" w:rsidDel="008C7B3E">
          <w:delText>12</w:delText>
        </w:r>
      </w:del>
      <w:ins w:id="1384" w:author="Turnbull, Karen" w:date="2015-09-16T12:45:00Z">
        <w:r w:rsidRPr="001B68D6">
          <w:t>15</w:t>
        </w:r>
      </w:ins>
      <w:r w:rsidRPr="001B68D6">
        <w:t>)</w:t>
      </w:r>
    </w:p>
    <w:p w:rsidR="00515D89" w:rsidRPr="001B68D6" w:rsidRDefault="00515D89">
      <w:pPr>
        <w:pStyle w:val="Annextitle"/>
      </w:pPr>
      <w:r w:rsidRPr="001B68D6">
        <w:t>Technical parameters to be used for submissions for Regions 1 and 3 BSS networks under the special procedure of this Resolution</w:t>
      </w:r>
    </w:p>
    <w:p w:rsidR="00515D89" w:rsidRPr="001B68D6" w:rsidRDefault="00515D89">
      <w:pPr>
        <w:pStyle w:val="enumlev1"/>
      </w:pPr>
      <w:r w:rsidRPr="001B68D6">
        <w:rPr>
          <w:i/>
          <w:iCs/>
        </w:rPr>
        <w:t>a)</w:t>
      </w:r>
      <w:r w:rsidRPr="001B68D6">
        <w:tab/>
        <w:t>The receiving earth station antenna diameter should be in the range 45-120 cm. The radiation pattern of the receiving terminal antenna should comply with Recommendation ITU</w:t>
      </w:r>
      <w:r w:rsidRPr="001B68D6">
        <w:noBreakHyphen/>
        <w:t>R BO.1900.</w:t>
      </w:r>
    </w:p>
    <w:p w:rsidR="00515D89" w:rsidRPr="001B68D6" w:rsidRDefault="00515D89">
      <w:pPr>
        <w:pStyle w:val="enumlev1"/>
      </w:pPr>
      <w:r w:rsidRPr="001B68D6">
        <w:rPr>
          <w:i/>
          <w:iCs/>
        </w:rPr>
        <w:t>b)</w:t>
      </w:r>
      <w:r w:rsidRPr="001B68D6">
        <w:tab/>
        <w:t>The noise temperature of the receiving earth station should be in the range 145-200 K.</w:t>
      </w:r>
    </w:p>
    <w:p w:rsidR="00515D89" w:rsidRPr="001B68D6" w:rsidRDefault="00515D89">
      <w:pPr>
        <w:pStyle w:val="enumlev1"/>
      </w:pPr>
      <w:r w:rsidRPr="001B68D6">
        <w:rPr>
          <w:i/>
          <w:iCs/>
        </w:rPr>
        <w:t>c)</w:t>
      </w:r>
      <w:r w:rsidRPr="001B68D6">
        <w:tab/>
        <w:t>The transmitting e.i.r.p. of the space station shall be in the range from 43.2 dBW/MHz to 58.2 dBW/MHz</w:t>
      </w:r>
      <w:r w:rsidRPr="001B68D6">
        <w:rPr>
          <w:rStyle w:val="FootnoteReference"/>
        </w:rPr>
        <w:footnoteReference w:customMarkFollows="1" w:id="10"/>
        <w:t>8</w:t>
      </w:r>
      <w:r w:rsidRPr="001B68D6">
        <w:t>.</w:t>
      </w:r>
    </w:p>
    <w:p w:rsidR="00515D89" w:rsidRPr="001B68D6" w:rsidRDefault="00515D89">
      <w:pPr>
        <w:pStyle w:val="enumlev1"/>
      </w:pPr>
      <w:r w:rsidRPr="001B68D6">
        <w:rPr>
          <w:i/>
          <w:iCs/>
        </w:rPr>
        <w:t>d)</w:t>
      </w:r>
      <w:r w:rsidRPr="001B68D6">
        <w:tab/>
        <w:t>The service area shall be limited by the national borders of the country and the minimum coverage ellipse generated by the Bureau.</w:t>
      </w:r>
    </w:p>
    <w:p w:rsidR="00515D89" w:rsidRPr="001B68D6" w:rsidRDefault="00515D89">
      <w:pPr>
        <w:pStyle w:val="enumlev1"/>
      </w:pPr>
      <w:r w:rsidRPr="001B68D6">
        <w:rPr>
          <w:i/>
          <w:iCs/>
        </w:rPr>
        <w:t>e)</w:t>
      </w:r>
      <w:r w:rsidRPr="001B68D6">
        <w:tab/>
        <w:t>In the case of an administration with a large territory or dispersed territories, requiring more than one orbit location to cover the territory of their country, the polygons drawn between the points submitted under § 4 above for each submitted orbital location shall not overlap each other and shall not overlap with service areas of networks of this administration successfully examined under No. </w:t>
      </w:r>
      <w:r w:rsidRPr="001B68D6">
        <w:rPr>
          <w:b/>
          <w:bCs/>
        </w:rPr>
        <w:t>9.34</w:t>
      </w:r>
      <w:r w:rsidRPr="001B68D6">
        <w:t xml:space="preserve"> and published under No. </w:t>
      </w:r>
      <w:r w:rsidRPr="001B68D6">
        <w:rPr>
          <w:b/>
          <w:bCs/>
        </w:rPr>
        <w:t>9.38</w:t>
      </w:r>
      <w:r w:rsidRPr="001B68D6">
        <w:t>.</w:t>
      </w:r>
    </w:p>
    <w:p w:rsidR="00515D89" w:rsidRPr="001B68D6" w:rsidRDefault="00515D89">
      <w:pPr>
        <w:pStyle w:val="enumlev1"/>
      </w:pPr>
      <w:r w:rsidRPr="001B68D6">
        <w:rPr>
          <w:i/>
          <w:iCs/>
        </w:rPr>
        <w:t>f)</w:t>
      </w:r>
      <w:r w:rsidRPr="001B68D6">
        <w:tab/>
        <w:t>The minimum coverage ellipse, generated from not more than 20 points with associated geographical coordinates</w:t>
      </w:r>
      <w:r w:rsidRPr="001B68D6">
        <w:rPr>
          <w:rStyle w:val="FootnoteReference"/>
        </w:rPr>
        <w:footnoteReference w:customMarkFollows="1" w:id="11"/>
        <w:t>9</w:t>
      </w:r>
      <w:r w:rsidRPr="001B68D6">
        <w:t>.</w:t>
      </w:r>
    </w:p>
    <w:p w:rsidR="00515D89" w:rsidRPr="001B68D6" w:rsidRDefault="00515D89">
      <w:pPr>
        <w:pStyle w:val="enumlev1"/>
      </w:pPr>
      <w:r w:rsidRPr="001B68D6">
        <w:rPr>
          <w:i/>
          <w:iCs/>
        </w:rPr>
        <w:t>g)</w:t>
      </w:r>
      <w:r w:rsidRPr="001B68D6">
        <w:tab/>
        <w:t>The reference pattern of the transmitting space station shall be in compliance with Figure 1 below.</w:t>
      </w:r>
    </w:p>
    <w:p w:rsidR="00515D89" w:rsidRPr="001B68D6" w:rsidRDefault="00515D89">
      <w:pPr>
        <w:pStyle w:val="enumlev1"/>
      </w:pPr>
      <w:r w:rsidRPr="001B68D6">
        <w:rPr>
          <w:i/>
          <w:iCs/>
        </w:rPr>
        <w:t>h)</w:t>
      </w:r>
      <w:r w:rsidRPr="001B68D6">
        <w:tab/>
        <w:t>The maximum pointing error of the transmitting space station antenna shall be 0.1° in any direction.</w:t>
      </w:r>
    </w:p>
    <w:p w:rsidR="00515D89" w:rsidRPr="001B68D6" w:rsidRDefault="00515D89">
      <w:pPr>
        <w:pStyle w:val="enumlev1"/>
      </w:pPr>
      <w:r w:rsidRPr="001B68D6">
        <w:rPr>
          <w:i/>
          <w:iCs/>
        </w:rPr>
        <w:t>i)</w:t>
      </w:r>
      <w:r w:rsidRPr="001B68D6">
        <w:tab/>
        <w:t xml:space="preserve">The maximum rotational error of the transmitting space station antenna shall be ±1°. </w:t>
      </w:r>
    </w:p>
    <w:p w:rsidR="00515D89" w:rsidRPr="001B68D6" w:rsidRDefault="00515D89">
      <w:pPr>
        <w:pStyle w:val="FigureNo"/>
      </w:pPr>
      <w:r w:rsidRPr="001B68D6">
        <w:lastRenderedPageBreak/>
        <w:t>FIGURE 1</w:t>
      </w:r>
      <w:r w:rsidRPr="001B68D6">
        <w:rPr>
          <w:position w:val="6"/>
          <w:sz w:val="18"/>
        </w:rPr>
        <w:footnoteReference w:customMarkFollows="1" w:id="12"/>
        <w:t>*</w:t>
      </w:r>
      <w:r w:rsidRPr="001B68D6">
        <w:rPr>
          <w:sz w:val="16"/>
          <w:szCs w:val="16"/>
        </w:rPr>
        <w:t>     (WRC</w:t>
      </w:r>
      <w:r w:rsidRPr="001B68D6">
        <w:rPr>
          <w:sz w:val="16"/>
          <w:szCs w:val="16"/>
        </w:rPr>
        <w:noBreakHyphen/>
        <w:t>12)</w:t>
      </w:r>
    </w:p>
    <w:p w:rsidR="00515D89" w:rsidRPr="001B68D6" w:rsidRDefault="00515D89">
      <w:pPr>
        <w:pStyle w:val="Figuretitle"/>
      </w:pPr>
      <w:r w:rsidRPr="001B68D6">
        <w:rPr>
          <w:noProof/>
          <w:lang w:val="en-US" w:eastAsia="zh-CN"/>
          <w:rPrChange w:id="1385" w:author="Murphy, Margaret" w:date="2015-11-18T19:48:00Z">
            <w:rPr>
              <w:noProof/>
              <w:lang w:val="en-US" w:eastAsia="zh-CN"/>
            </w:rPr>
          </w:rPrChange>
        </w:rPr>
        <mc:AlternateContent>
          <mc:Choice Requires="wps">
            <w:drawing>
              <wp:anchor distT="0" distB="0" distL="114300" distR="114300" simplePos="0" relativeHeight="251653120" behindDoc="0" locked="0" layoutInCell="1" allowOverlap="1" wp14:anchorId="542F7FC0" wp14:editId="3D44C7AF">
                <wp:simplePos x="0" y="0"/>
                <wp:positionH relativeFrom="column">
                  <wp:posOffset>1101725</wp:posOffset>
                </wp:positionH>
                <wp:positionV relativeFrom="paragraph">
                  <wp:posOffset>480060</wp:posOffset>
                </wp:positionV>
                <wp:extent cx="323850" cy="2073910"/>
                <wp:effectExtent l="0" t="0" r="0" b="2540"/>
                <wp:wrapNone/>
                <wp:docPr id="423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073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Pr="00DE4A59" w:rsidRDefault="00653CDB" w:rsidP="00515D89">
                            <w:pPr>
                              <w:spacing w:before="0"/>
                            </w:pPr>
                            <w:r w:rsidRPr="00577A24">
                              <w:rPr>
                                <w:kern w:val="24"/>
                              </w:rPr>
                              <w:t>Relative antenna gain (dB)</w:t>
                            </w:r>
                          </w:p>
                          <w:p w:rsidR="00653CDB" w:rsidRDefault="00653CD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F7FC0" id="_x0000_t202" coordsize="21600,21600" o:spt="202" path="m,l,21600r21600,l21600,xe">
                <v:stroke joinstyle="miter"/>
                <v:path gradientshapeok="t" o:connecttype="rect"/>
              </v:shapetype>
              <v:shape id="Text Box 98" o:spid="_x0000_s1026" type="#_x0000_t202" style="position:absolute;left:0;text-align:left;margin-left:86.75pt;margin-top:37.8pt;width:25.5pt;height:16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" filled="f" stroked="f">
                <v:textbox style="layout-flow:vertical;mso-layout-flow-alt:bottom-to-top">
                  <w:txbxContent>
                    <w:p w:rsidR="00653CDB" w:rsidRPr="00DE4A59" w:rsidRDefault="00653CDB" w:rsidP="00515D89">
                      <w:pPr>
                        <w:spacing w:before="0"/>
                      </w:pPr>
                      <w:r w:rsidRPr="00577A24">
                        <w:rPr>
                          <w:kern w:val="24"/>
                        </w:rPr>
                        <w:t>Relative antenna gain (dB)</w:t>
                      </w:r>
                    </w:p>
                    <w:p w:rsidR="00653CDB" w:rsidRDefault="00653CDB"/>
                  </w:txbxContent>
                </v:textbox>
              </v:shape>
            </w:pict>
          </mc:Fallback>
        </mc:AlternateContent>
      </w:r>
      <w:r w:rsidRPr="001B68D6">
        <w:t>Reference patterns for satellite antennas</w:t>
      </w:r>
      <w:r w:rsidRPr="001B68D6">
        <w:br/>
        <w:t>with fast roll-off in the main beam</w:t>
      </w:r>
    </w:p>
    <w:p w:rsidR="00515D89" w:rsidRPr="001B68D6" w:rsidRDefault="00515D89">
      <w:pPr>
        <w:keepNext/>
        <w:keepLines/>
        <w:ind w:left="360"/>
        <w:jc w:val="center"/>
      </w:pPr>
      <w:r w:rsidRPr="001B68D6">
        <w:rPr>
          <w:noProof/>
          <w:lang w:val="en-US" w:eastAsia="zh-CN"/>
          <w:rPrChange w:id="1386" w:author="Murphy, Margaret" w:date="2015-11-18T19:48:00Z">
            <w:rPr>
              <w:noProof/>
              <w:lang w:val="en-US" w:eastAsia="zh-CN"/>
            </w:rPr>
          </w:rPrChange>
        </w:rPr>
        <mc:AlternateContent>
          <mc:Choice Requires="wpg">
            <w:drawing>
              <wp:inline distT="0" distB="0" distL="0" distR="0" wp14:anchorId="12AD63BC" wp14:editId="20D7F100">
                <wp:extent cx="4126230" cy="2650490"/>
                <wp:effectExtent l="2540" t="2540" r="0" b="4445"/>
                <wp:docPr id="424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6230" cy="2650490"/>
                          <a:chOff x="-1128" y="0"/>
                          <a:chExt cx="41259" cy="26504"/>
                        </a:xfrm>
                      </wpg:grpSpPr>
                      <wps:wsp>
                        <wps:cNvPr id="7" name="TextBox 4"/>
                        <wps:cNvSpPr txBox="1">
                          <a:spLocks noChangeArrowheads="1"/>
                        </wps:cNvSpPr>
                        <wps:spPr bwMode="auto">
                          <a:xfrm rot="-5400000">
                            <a:off x="-2116" y="5769"/>
                            <a:ext cx="3582" cy="1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p>
                          </w:txbxContent>
                        </wps:txbx>
                        <wps:bodyPr rot="0" vert="horz" wrap="none" lIns="91440" tIns="45720" rIns="91440" bIns="45720" anchor="t" anchorCtr="0" upright="1">
                          <a:spAutoFit/>
                        </wps:bodyPr>
                      </wps:wsp>
                      <wps:wsp>
                        <wps:cNvPr id="8" name="TextBox 6"/>
                        <wps:cNvSpPr txBox="1">
                          <a:spLocks noChangeArrowheads="1"/>
                        </wps:cNvSpPr>
                        <wps:spPr bwMode="auto">
                          <a:xfrm>
                            <a:off x="12261" y="23456"/>
                            <a:ext cx="14674" cy="3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Relative angle (</w:t>
                              </w:r>
                              <w:r>
                                <w:rPr>
                                  <w:color w:val="000000" w:themeColor="text1"/>
                                  <w:kern w:val="24"/>
                                  <w:lang w:val="el-GR"/>
                                </w:rPr>
                                <w:t>φ</w:t>
                              </w:r>
                              <w:r>
                                <w:rPr>
                                  <w:color w:val="000000" w:themeColor="text1"/>
                                  <w:kern w:val="24"/>
                                </w:rPr>
                                <w:t>/</w:t>
                              </w:r>
                              <w:r>
                                <w:rPr>
                                  <w:color w:val="000000" w:themeColor="text1"/>
                                  <w:kern w:val="24"/>
                                  <w:lang w:val="el-GR"/>
                                </w:rPr>
                                <w:t>φ</w:t>
                              </w:r>
                              <w:r>
                                <w:rPr>
                                  <w:color w:val="000000" w:themeColor="text1"/>
                                  <w:kern w:val="24"/>
                                  <w:position w:val="-6"/>
                                  <w:vertAlign w:val="subscript"/>
                                </w:rPr>
                                <w:t>0</w:t>
                              </w:r>
                              <w:r>
                                <w:rPr>
                                  <w:color w:val="000000" w:themeColor="text1"/>
                                  <w:kern w:val="24"/>
                                </w:rPr>
                                <w:t>)</w:t>
                              </w:r>
                            </w:p>
                          </w:txbxContent>
                        </wps:txbx>
                        <wps:bodyPr rot="0" vert="horz" wrap="none" lIns="91440" tIns="45720" rIns="91440" bIns="45720" anchor="t" anchorCtr="0" upright="1">
                          <a:spAutoFit/>
                        </wps:bodyPr>
                      </wps:wsp>
                      <wps:wsp>
                        <wps:cNvPr id="9" name="TextBox 5"/>
                        <wps:cNvSpPr txBox="1">
                          <a:spLocks noChangeArrowheads="1"/>
                        </wps:cNvSpPr>
                        <wps:spPr bwMode="auto">
                          <a:xfrm>
                            <a:off x="2526" y="7779"/>
                            <a:ext cx="421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−20</w:t>
                              </w:r>
                            </w:p>
                          </w:txbxContent>
                        </wps:txbx>
                        <wps:bodyPr rot="0" vert="horz" wrap="none" lIns="91440" tIns="45720" rIns="91440" bIns="45720" anchor="t" anchorCtr="0" upright="1">
                          <a:spAutoFit/>
                        </wps:bodyPr>
                      </wps:wsp>
                      <pic:pic xmlns:pic="http://schemas.openxmlformats.org/drawingml/2006/picture">
                        <pic:nvPicPr>
                          <pic:cNvPr id="10" name="Picture 34"/>
                          <pic:cNvPicPr>
                            <a:picLocks noChangeAspect="1" noChangeArrowheads="1"/>
                          </pic:cNvPicPr>
                        </pic:nvPicPr>
                        <pic:blipFill>
                          <a:blip r:embed="rId57">
                            <a:extLst>
                              <a:ext uri="{28A0092B-C50C-407E-A947-70E740481C1C}">
                                <a14:useLocalDpi xmlns:a14="http://schemas.microsoft.com/office/drawing/2010/main" val="0"/>
                              </a:ext>
                            </a:extLst>
                          </a:blip>
                          <a:srcRect l="3406" t="1341" r="7661" b="4472"/>
                          <a:stretch>
                            <a:fillRect/>
                          </a:stretch>
                        </pic:blipFill>
                        <pic:spPr bwMode="auto">
                          <a:xfrm>
                            <a:off x="6283" y="881"/>
                            <a:ext cx="33201" cy="20597"/>
                          </a:xfrm>
                          <a:prstGeom prst="rect">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pic:spPr>
                      </pic:pic>
                      <wps:wsp>
                        <wps:cNvPr id="11" name="TextBox 9"/>
                        <wps:cNvSpPr txBox="1">
                          <a:spLocks noChangeArrowheads="1"/>
                        </wps:cNvSpPr>
                        <wps:spPr bwMode="auto">
                          <a:xfrm>
                            <a:off x="2549" y="3889"/>
                            <a:ext cx="421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−10</w:t>
                              </w:r>
                            </w:p>
                          </w:txbxContent>
                        </wps:txbx>
                        <wps:bodyPr rot="0" vert="horz" wrap="none" lIns="91440" tIns="45720" rIns="91440" bIns="45720" anchor="t" anchorCtr="0" upright="1">
                          <a:spAutoFit/>
                        </wps:bodyPr>
                      </wps:wsp>
                      <wps:wsp>
                        <wps:cNvPr id="12" name="TextBox 10"/>
                        <wps:cNvSpPr txBox="1">
                          <a:spLocks noChangeArrowheads="1"/>
                        </wps:cNvSpPr>
                        <wps:spPr bwMode="auto">
                          <a:xfrm>
                            <a:off x="2549" y="11993"/>
                            <a:ext cx="421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−30</w:t>
                              </w:r>
                            </w:p>
                          </w:txbxContent>
                        </wps:txbx>
                        <wps:bodyPr rot="0" vert="horz" wrap="none" lIns="91440" tIns="45720" rIns="91440" bIns="45720" anchor="t" anchorCtr="0" upright="1">
                          <a:spAutoFit/>
                        </wps:bodyPr>
                      </wps:wsp>
                      <wps:wsp>
                        <wps:cNvPr id="13" name="TextBox 11"/>
                        <wps:cNvSpPr txBox="1">
                          <a:spLocks noChangeArrowheads="1"/>
                        </wps:cNvSpPr>
                        <wps:spPr bwMode="auto">
                          <a:xfrm>
                            <a:off x="2549" y="15883"/>
                            <a:ext cx="421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−40</w:t>
                              </w:r>
                            </w:p>
                          </w:txbxContent>
                        </wps:txbx>
                        <wps:bodyPr rot="0" vert="horz" wrap="none" lIns="91440" tIns="45720" rIns="91440" bIns="45720" anchor="t" anchorCtr="0" upright="1">
                          <a:spAutoFit/>
                        </wps:bodyPr>
                      </wps:wsp>
                      <wps:wsp>
                        <wps:cNvPr id="14" name="TextBox 12"/>
                        <wps:cNvSpPr txBox="1">
                          <a:spLocks noChangeArrowheads="1"/>
                        </wps:cNvSpPr>
                        <wps:spPr bwMode="auto">
                          <a:xfrm>
                            <a:off x="2549" y="19572"/>
                            <a:ext cx="421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−50</w:t>
                              </w:r>
                            </w:p>
                          </w:txbxContent>
                        </wps:txbx>
                        <wps:bodyPr rot="0" vert="horz" wrap="none" lIns="91440" tIns="45720" rIns="91440" bIns="45720" anchor="t" anchorCtr="0" upright="1">
                          <a:spAutoFit/>
                        </wps:bodyPr>
                      </wps:wsp>
                      <wps:wsp>
                        <wps:cNvPr id="15" name="TextBox 13"/>
                        <wps:cNvSpPr txBox="1">
                          <a:spLocks noChangeArrowheads="1"/>
                        </wps:cNvSpPr>
                        <wps:spPr bwMode="auto">
                          <a:xfrm>
                            <a:off x="4463" y="21017"/>
                            <a:ext cx="3740"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0.1</w:t>
                              </w:r>
                            </w:p>
                          </w:txbxContent>
                        </wps:txbx>
                        <wps:bodyPr rot="0" vert="horz" wrap="none" lIns="91440" tIns="45720" rIns="91440" bIns="45720" anchor="t" anchorCtr="0" upright="1">
                          <a:spAutoFit/>
                        </wps:bodyPr>
                      </wps:wsp>
                      <wps:wsp>
                        <wps:cNvPr id="16" name="TextBox 14"/>
                        <wps:cNvSpPr txBox="1">
                          <a:spLocks noChangeArrowheads="1"/>
                        </wps:cNvSpPr>
                        <wps:spPr bwMode="auto">
                          <a:xfrm>
                            <a:off x="17344" y="21017"/>
                            <a:ext cx="2597"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1</w:t>
                              </w:r>
                            </w:p>
                          </w:txbxContent>
                        </wps:txbx>
                        <wps:bodyPr rot="0" vert="horz" wrap="none" lIns="91440" tIns="45720" rIns="91440" bIns="45720" anchor="t" anchorCtr="0" upright="1">
                          <a:spAutoFit/>
                        </wps:bodyPr>
                      </wps:wsp>
                      <wps:wsp>
                        <wps:cNvPr id="17" name="TextBox 15"/>
                        <wps:cNvSpPr txBox="1">
                          <a:spLocks noChangeArrowheads="1"/>
                        </wps:cNvSpPr>
                        <wps:spPr bwMode="auto">
                          <a:xfrm>
                            <a:off x="28676" y="21017"/>
                            <a:ext cx="3359"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10</w:t>
                              </w:r>
                            </w:p>
                          </w:txbxContent>
                        </wps:txbx>
                        <wps:bodyPr rot="0" vert="horz" wrap="none" lIns="91440" tIns="45720" rIns="91440" bIns="45720" anchor="t" anchorCtr="0" upright="1">
                          <a:spAutoFit/>
                        </wps:bodyPr>
                      </wps:wsp>
                      <wps:wsp>
                        <wps:cNvPr id="18" name="TextBox 16"/>
                        <wps:cNvSpPr txBox="1">
                          <a:spLocks noChangeArrowheads="1"/>
                        </wps:cNvSpPr>
                        <wps:spPr bwMode="auto">
                          <a:xfrm>
                            <a:off x="36771" y="21017"/>
                            <a:ext cx="3360"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50</w:t>
                              </w:r>
                            </w:p>
                          </w:txbxContent>
                        </wps:txbx>
                        <wps:bodyPr rot="0" vert="horz" wrap="none" lIns="91440" tIns="45720" rIns="91440" bIns="45720" anchor="t" anchorCtr="0" upright="1">
                          <a:spAutoFit/>
                        </wps:bodyPr>
                      </wps:wsp>
                      <wps:wsp>
                        <wps:cNvPr id="19" name="TextBox 17"/>
                        <wps:cNvSpPr txBox="1">
                          <a:spLocks noChangeArrowheads="1"/>
                        </wps:cNvSpPr>
                        <wps:spPr bwMode="auto">
                          <a:xfrm>
                            <a:off x="25682" y="21017"/>
                            <a:ext cx="2597"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5</w:t>
                              </w:r>
                            </w:p>
                          </w:txbxContent>
                        </wps:txbx>
                        <wps:bodyPr rot="0" vert="horz" wrap="none" lIns="91440" tIns="45720" rIns="91440" bIns="45720" anchor="t" anchorCtr="0" upright="1">
                          <a:spAutoFit/>
                        </wps:bodyPr>
                      </wps:wsp>
                      <wps:wsp>
                        <wps:cNvPr id="20" name="TextBox 18"/>
                        <wps:cNvSpPr txBox="1">
                          <a:spLocks noChangeArrowheads="1"/>
                        </wps:cNvSpPr>
                        <wps:spPr bwMode="auto">
                          <a:xfrm>
                            <a:off x="13212" y="21017"/>
                            <a:ext cx="3740"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0.5</w:t>
                              </w:r>
                            </w:p>
                          </w:txbxContent>
                        </wps:txbx>
                        <wps:bodyPr rot="0" vert="horz" wrap="none" lIns="91440" tIns="45720" rIns="91440" bIns="45720" anchor="t" anchorCtr="0" upright="1">
                          <a:spAutoFit/>
                        </wps:bodyPr>
                      </wps:wsp>
                      <wps:wsp>
                        <wps:cNvPr id="21" name="TextBox 19"/>
                        <wps:cNvSpPr txBox="1">
                          <a:spLocks noChangeArrowheads="1"/>
                        </wps:cNvSpPr>
                        <wps:spPr bwMode="auto">
                          <a:xfrm>
                            <a:off x="32306" y="21017"/>
                            <a:ext cx="3359"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20</w:t>
                              </w:r>
                            </w:p>
                          </w:txbxContent>
                        </wps:txbx>
                        <wps:bodyPr rot="0" vert="horz" wrap="none" lIns="91440" tIns="45720" rIns="91440" bIns="45720" anchor="t" anchorCtr="0" upright="1">
                          <a:spAutoFit/>
                        </wps:bodyPr>
                      </wps:wsp>
                      <wps:wsp>
                        <wps:cNvPr id="22" name="TextBox 20"/>
                        <wps:cNvSpPr txBox="1">
                          <a:spLocks noChangeArrowheads="1"/>
                        </wps:cNvSpPr>
                        <wps:spPr bwMode="auto">
                          <a:xfrm>
                            <a:off x="20710" y="21017"/>
                            <a:ext cx="2597"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2</w:t>
                              </w:r>
                            </w:p>
                          </w:txbxContent>
                        </wps:txbx>
                        <wps:bodyPr rot="0" vert="horz" wrap="none" lIns="91440" tIns="45720" rIns="91440" bIns="45720" anchor="t" anchorCtr="0" upright="1">
                          <a:spAutoFit/>
                        </wps:bodyPr>
                      </wps:wsp>
                      <wps:wsp>
                        <wps:cNvPr id="23" name="TextBox 21"/>
                        <wps:cNvSpPr txBox="1">
                          <a:spLocks noChangeArrowheads="1"/>
                        </wps:cNvSpPr>
                        <wps:spPr bwMode="auto">
                          <a:xfrm>
                            <a:off x="8492" y="21017"/>
                            <a:ext cx="3740"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0.2</w:t>
                              </w:r>
                            </w:p>
                          </w:txbxContent>
                        </wps:txbx>
                        <wps:bodyPr rot="0" vert="horz" wrap="none" lIns="91440" tIns="45720" rIns="91440" bIns="45720" anchor="t" anchorCtr="0" upright="1">
                          <a:spAutoFit/>
                        </wps:bodyPr>
                      </wps:wsp>
                      <wps:wsp>
                        <wps:cNvPr id="24" name="TextBox 22"/>
                        <wps:cNvSpPr txBox="1">
                          <a:spLocks noChangeArrowheads="1"/>
                        </wps:cNvSpPr>
                        <wps:spPr bwMode="auto">
                          <a:xfrm>
                            <a:off x="3190" y="0"/>
                            <a:ext cx="2597"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rPr>
                                <w:t>0</w:t>
                              </w:r>
                            </w:p>
                          </w:txbxContent>
                        </wps:txbx>
                        <wps:bodyPr rot="0" vert="horz" wrap="none" lIns="91440" tIns="45720" rIns="91440" bIns="45720" anchor="t" anchorCtr="0" upright="1">
                          <a:spAutoFit/>
                        </wps:bodyPr>
                      </wps:wsp>
                      <wps:wsp>
                        <wps:cNvPr id="25" name="TextBox 7"/>
                        <wps:cNvSpPr txBox="1">
                          <a:spLocks noChangeArrowheads="1"/>
                        </wps:cNvSpPr>
                        <wps:spPr bwMode="auto">
                          <a:xfrm>
                            <a:off x="30286" y="13038"/>
                            <a:ext cx="7328" cy="2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sz w:val="20"/>
                                </w:rPr>
                                <w:t>B</w:t>
                              </w:r>
                              <w:r>
                                <w:rPr>
                                  <w:color w:val="000000" w:themeColor="text1"/>
                                  <w:kern w:val="24"/>
                                  <w:position w:val="-5"/>
                                  <w:sz w:val="20"/>
                                  <w:vertAlign w:val="subscript"/>
                                </w:rPr>
                                <w:t>min</w:t>
                              </w:r>
                              <w:r>
                                <w:rPr>
                                  <w:color w:val="000000" w:themeColor="text1"/>
                                  <w:kern w:val="24"/>
                                  <w:sz w:val="20"/>
                                </w:rPr>
                                <w:t xml:space="preserve"> = 0.6˚</w:t>
                              </w:r>
                            </w:p>
                          </w:txbxContent>
                        </wps:txbx>
                        <wps:bodyPr rot="0" vert="horz" wrap="none" lIns="91440" tIns="45720" rIns="91440" bIns="45720" anchor="t" anchorCtr="0" upright="1">
                          <a:spAutoFit/>
                        </wps:bodyPr>
                      </wps:wsp>
                      <wps:wsp>
                        <wps:cNvPr id="1" name="TextBox 25"/>
                        <wps:cNvSpPr txBox="1">
                          <a:spLocks noChangeArrowheads="1"/>
                        </wps:cNvSpPr>
                        <wps:spPr bwMode="auto">
                          <a:xfrm>
                            <a:off x="33998" y="19227"/>
                            <a:ext cx="5423" cy="2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0.6˚</w:t>
                              </w:r>
                            </w:p>
                          </w:txbxContent>
                        </wps:txbx>
                        <wps:bodyPr rot="0" vert="horz" wrap="none" lIns="91440" tIns="45720" rIns="91440" bIns="45720" anchor="t" anchorCtr="0" upright="1">
                          <a:spAutoFit/>
                        </wps:bodyPr>
                      </wps:wsp>
                      <wps:wsp>
                        <wps:cNvPr id="3" name="TextBox 26"/>
                        <wps:cNvSpPr txBox="1">
                          <a:spLocks noChangeArrowheads="1"/>
                        </wps:cNvSpPr>
                        <wps:spPr bwMode="auto">
                          <a:xfrm>
                            <a:off x="34029" y="17966"/>
                            <a:ext cx="5423" cy="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1.2˚</w:t>
                              </w:r>
                            </w:p>
                          </w:txbxContent>
                        </wps:txbx>
                        <wps:bodyPr rot="0" vert="horz" wrap="none" lIns="91440" tIns="45720" rIns="91440" bIns="45720" anchor="t" anchorCtr="0" upright="1">
                          <a:spAutoFit/>
                        </wps:bodyPr>
                      </wps:wsp>
                      <wps:wsp>
                        <wps:cNvPr id="4" name="TextBox 27"/>
                        <wps:cNvSpPr txBox="1">
                          <a:spLocks noChangeArrowheads="1"/>
                        </wps:cNvSpPr>
                        <wps:spPr bwMode="auto">
                          <a:xfrm>
                            <a:off x="34029" y="16855"/>
                            <a:ext cx="5423" cy="2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2.4˚</w:t>
                              </w:r>
                            </w:p>
                          </w:txbxContent>
                        </wps:txbx>
                        <wps:bodyPr rot="0" vert="horz" wrap="none" lIns="91440" tIns="45720" rIns="91440" bIns="45720" anchor="t" anchorCtr="0" upright="1">
                          <a:spAutoFit/>
                        </wps:bodyPr>
                      </wps:wsp>
                      <wps:wsp>
                        <wps:cNvPr id="29" name="TextBox 28"/>
                        <wps:cNvSpPr txBox="1">
                          <a:spLocks noChangeArrowheads="1"/>
                        </wps:cNvSpPr>
                        <wps:spPr bwMode="auto">
                          <a:xfrm>
                            <a:off x="34029" y="15500"/>
                            <a:ext cx="5423" cy="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4.8˚</w:t>
                              </w:r>
                            </w:p>
                          </w:txbxContent>
                        </wps:txbx>
                        <wps:bodyPr rot="0" vert="horz" wrap="none" lIns="91440" tIns="45720" rIns="91440" bIns="45720" anchor="t" anchorCtr="0" upright="1">
                          <a:spAutoFit/>
                        </wps:bodyPr>
                      </wps:wsp>
                    </wpg:wgp>
                  </a:graphicData>
                </a:graphic>
              </wp:inline>
            </w:drawing>
          </mc:Choice>
          <mc:Fallback>
            <w:pict>
              <v:group w14:anchorId="12AD63BC" id="Group 24" o:spid="_x0000_s1027" style="width:324.9pt;height:208.7pt;mso-position-horizontal-relative:char;mso-position-vertical-relative:line" coordorigin="-1128" coordsize="41259,265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">
                <v:shape id="TextBox 4" o:spid="_x0000_s1028" type="#_x0000_t202" style="position:absolute;left:-2116;top:5769;width:3582;height:160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s8MA&#10;AADaAAAADwAAAGRycy9kb3ducmV2LnhtbESPT2sCMRTE70K/Q3gFb5rdWv+tRimFll61onh7bJ6b&#10;xc3LkqTrtp++KQg9DjPzG2a97W0jOvKhdqwgH2cgiEuna64UHD7fRgsQISJrbByTgm8KsN08DNZY&#10;aHfjHXX7WIkE4VCgAhNjW0gZSkMWw9i1xMm7OG8xJukrqT3eEtw28inLZtJizWnBYEuvhsrr/ssq&#10;WJ66dz/x7fnn+TizucnDbnpZKDV87F9WICL18T98b39oBXP4u5Ju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Us8MAAADaAAAADwAAAAAAAAAAAAAAAACYAgAAZHJzL2Rv&#10;d25yZXYueG1sUEsFBgAAAAAEAAQA9QAAAIgDAAAAAA==&#10;" filled="f" stroked="f">
                  <v:textbox style="mso-fit-shape-to-text:t">
                    <w:txbxContent>
                      <w:p w:rsidR="00653CDB" w:rsidRDefault="00653CDB" w:rsidP="00515D89">
                        <w:pPr>
                          <w:spacing w:before="0"/>
                        </w:pPr>
                      </w:p>
                    </w:txbxContent>
                  </v:textbox>
                </v:shape>
                <v:shape id="TextBox 6" o:spid="_x0000_s1029" type="#_x0000_t202" style="position:absolute;left:12261;top:23456;width:14674;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653CDB" w:rsidRDefault="00653CDB" w:rsidP="00515D89">
                        <w:pPr>
                          <w:spacing w:before="0"/>
                        </w:pPr>
                        <w:r>
                          <w:rPr>
                            <w:color w:val="000000" w:themeColor="text1"/>
                            <w:kern w:val="24"/>
                          </w:rPr>
                          <w:t>Relative angle (</w:t>
                        </w:r>
                        <w:r>
                          <w:rPr>
                            <w:color w:val="000000" w:themeColor="text1"/>
                            <w:kern w:val="24"/>
                            <w:lang w:val="el-GR"/>
                          </w:rPr>
                          <w:t>φ</w:t>
                        </w:r>
                        <w:r>
                          <w:rPr>
                            <w:color w:val="000000" w:themeColor="text1"/>
                            <w:kern w:val="24"/>
                          </w:rPr>
                          <w:t>/</w:t>
                        </w:r>
                        <w:r>
                          <w:rPr>
                            <w:color w:val="000000" w:themeColor="text1"/>
                            <w:kern w:val="24"/>
                            <w:lang w:val="el-GR"/>
                          </w:rPr>
                          <w:t>φ</w:t>
                        </w:r>
                        <w:r>
                          <w:rPr>
                            <w:color w:val="000000" w:themeColor="text1"/>
                            <w:kern w:val="24"/>
                            <w:position w:val="-6"/>
                            <w:vertAlign w:val="subscript"/>
                          </w:rPr>
                          <w:t>0</w:t>
                        </w:r>
                        <w:r>
                          <w:rPr>
                            <w:color w:val="000000" w:themeColor="text1"/>
                            <w:kern w:val="24"/>
                          </w:rPr>
                          <w:t>)</w:t>
                        </w:r>
                      </w:p>
                    </w:txbxContent>
                  </v:textbox>
                </v:shape>
                <v:shape id="TextBox 5" o:spid="_x0000_s1030" type="#_x0000_t202" style="position:absolute;left:2526;top:7779;width:4216;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rPr>
                          <w:t>−20</w:t>
                        </w:r>
                      </w:p>
                    </w:txbxContent>
                  </v:textbox>
                </v:shape>
                <v:shape id="Picture 34" o:spid="_x0000_s1031" type="#_x0000_t75" style="position:absolute;left:6283;top:881;width:33201;height:205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WJqTFAAAA2wAAAA8AAABkcnMvZG93bnJldi54bWxEj0FLAzEQhe9C/0OYgjebrQWVtWkphVpR&#10;FKxCr8NmulmaTJYkbVd/vXMQvM3w3rz3zXw5BK/OlHIX2cB0UoEibqLtuDXw9bm5eQCVC7JFH5kM&#10;fFOG5WJ0Ncfaxgt/0HlXWiUhnGs04Erpa61z4yhgnsSeWLRDTAGLrKnVNuFFwoPXt1V1pwN2LA0O&#10;e1o7ao67UzCwd+/H2T6v7t822xc//XnyafvqjbkeD6tHUIWG8m/+u362gi/08osMoB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1iakxQAAANsAAAAPAAAAAAAAAAAAAAAA&#10;AJ8CAABkcnMvZG93bnJldi54bWxQSwUGAAAAAAQABAD3AAAAkQMAAAAA&#10;" fillcolor="#4f81bd [3204]" strokecolor="black [3213]">
                  <v:imagedata r:id="rId58" o:title="" croptop="879f" cropbottom="2931f" cropleft="2232f" cropright="5021f"/>
                </v:shape>
                <v:shape id="TextBox 9" o:spid="_x0000_s1032" type="#_x0000_t202" style="position:absolute;left:2549;top:3889;width:4216;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rsidR="00653CDB" w:rsidRDefault="00653CDB" w:rsidP="00515D89">
                        <w:pPr>
                          <w:spacing w:before="0"/>
                        </w:pPr>
                        <w:r>
                          <w:rPr>
                            <w:color w:val="000000" w:themeColor="text1"/>
                            <w:kern w:val="24"/>
                          </w:rPr>
                          <w:t>−10</w:t>
                        </w:r>
                      </w:p>
                    </w:txbxContent>
                  </v:textbox>
                </v:shape>
                <v:shape id="TextBox 10" o:spid="_x0000_s1033" type="#_x0000_t202" style="position:absolute;left:2549;top:11993;width:4216;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−30</w:t>
                        </w:r>
                      </w:p>
                    </w:txbxContent>
                  </v:textbox>
                </v:shape>
                <v:shape id="TextBox 11" o:spid="_x0000_s1034" type="#_x0000_t202" style="position:absolute;left:2549;top:15883;width:4216;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JkrMEA&#10;AADbAAAADwAAAGRycy9kb3ducmV2LnhtbERPyW7CMBC9V+IfrEHiBg5LEU0xCLFI3NpCP2AUT+OQ&#10;eBzFBgJfj5GQepunt8582dpKXKjxhWMFw0ECgjhzuuBcwe9x15+B8AFZY+WYFNzIw3LReZtjqt2V&#10;f+hyCLmIIexTVGBCqFMpfWbIoh+4mjhyf66xGCJscqkbvMZwW8lRkkylxYJjg8Ga1oay8nC2CmaJ&#10;/SrLj9G3t5P78N2sN25bn5TqddvVJ4hAbfgXv9x7HeeP4flLP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SZKz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−40</w:t>
                        </w:r>
                      </w:p>
                    </w:txbxContent>
                  </v:textbox>
                </v:shape>
                <v:shape id="TextBox 12" o:spid="_x0000_s1035" type="#_x0000_t202" style="position:absolute;left:2549;top:19572;width:4216;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82MEA&#10;AADbAAAADwAAAGRycy9kb3ducmV2LnhtbERPzWrCQBC+C77DMkJvuolYidE1FNtCb7XqAwzZaTZN&#10;djZktyb69N1Cobf5+H5nV4y2FVfqfe1YQbpIQBCXTtdcKbicX+cZCB+QNbaOScGNPBT76WSHuXYD&#10;f9D1FCoRQ9jnqMCE0OVS+tKQRb9wHXHkPl1vMUTYV1L3OMRw28plkqylxZpjg8GODobK5vRtFWSJ&#10;fW+azfLo7eqePprDs3vpvpR6mI1PWxCBxvAv/nO/6Th/Bb+/x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7/Nj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−50</w:t>
                        </w:r>
                      </w:p>
                    </w:txbxContent>
                  </v:textbox>
                </v:shape>
                <v:shape id="TextBox 13" o:spid="_x0000_s1036" type="#_x0000_t202" style="position:absolute;left:4463;top:21017;width:3740;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dZQ8EA&#10;AADbAAAADwAAAGRycy9kb3ducmV2LnhtbERPzWrCQBC+F3yHZYTemo1SRaOriLbQWzX6AEN2mk2T&#10;nQ3ZbZL26buFgrf5+H5nux9tI3rqfOVYwSxJQRAXTldcKrhdX59WIHxA1tg4JgXf5GG/mzxsMdNu&#10;4Av1eShFDGGfoQITQptJ6QtDFn3iWuLIfbjOYoiwK6XucIjhtpHzNF1KixXHBoMtHQ0Vdf5lFaxS&#10;+17X6/nZ2+ef2cIcT+6l/VTqcToeNiACjeEu/ne/6Th/AX+/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3WUP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0.1</w:t>
                        </w:r>
                      </w:p>
                    </w:txbxContent>
                  </v:textbox>
                </v:shape>
                <v:shape id="TextBox 14" o:spid="_x0000_s1037" type="#_x0000_t202" style="position:absolute;left:17344;top:21017;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XHNMEA&#10;AADbAAAADwAAAGRycy9kb3ducmV2LnhtbERPzWrCQBC+F3yHZYTemo3SikZXEW3BW2v0AYbsNJsm&#10;Oxuy2yT16buFgrf5+H5nsxttI3rqfOVYwSxJQRAXTldcKrhe3p6WIHxA1tg4JgU/5GG3nTxsMNNu&#10;4DP1eShFDGGfoQITQptJ6QtDFn3iWuLIfbrOYoiwK6XucIjhtpHzNF1IixXHBoMtHQwVdf5tFSxT&#10;+17Xq/mHt8+32Ys5HN1r+6XU43Tcr0EEGsNd/O8+6Th/AX+/x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lxzT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1</w:t>
                        </w:r>
                      </w:p>
                    </w:txbxContent>
                  </v:textbox>
                </v:shape>
                <v:shape id="TextBox 15" o:spid="_x0000_s1038" type="#_x0000_t202" style="position:absolute;left:28676;top:21017;width:3359;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lir8EA&#10;AADbAAAADwAAAGRycy9kb3ducmV2LnhtbERPS27CMBDdV+IO1iCxAwcEhaYYhPhI7NpCDzCKp3FI&#10;PI5iA4HTYySk7ubpfWe+bG0lLtT4wrGC4SABQZw5XXCu4Pe4689A+ICssXJMCm7kYbnovM0x1e7K&#10;P3Q5hFzEEPYpKjAh1KmUPjNk0Q9cTRy5P9dYDBE2udQNXmO4reQoSd6lxYJjg8Ga1oay8nC2CmaJ&#10;/SrLj9G3t+P7cGLWG7etT0r1uu3qE0SgNvyLX+69jvOn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pYq/BAAAA2wAAAA8AAAAAAAAAAAAAAAAAmAIAAGRycy9kb3du&#10;cmV2LnhtbFBLBQYAAAAABAAEAPUAAACGAwAAAAA=&#10;" filled="f" stroked="f">
                  <v:textbox style="mso-fit-shape-to-text:t">
                    <w:txbxContent>
                      <w:p w:rsidR="00653CDB" w:rsidRDefault="00653CDB" w:rsidP="00515D89">
                        <w:pPr>
                          <w:spacing w:before="0"/>
                        </w:pPr>
                        <w:r>
                          <w:rPr>
                            <w:color w:val="000000" w:themeColor="text1"/>
                            <w:kern w:val="24"/>
                          </w:rPr>
                          <w:t>10</w:t>
                        </w:r>
                      </w:p>
                    </w:txbxContent>
                  </v:textbox>
                </v:shape>
                <v:shape id="TextBox 16" o:spid="_x0000_s1039" type="#_x0000_t202" style="position:absolute;left:36771;top:21017;width:3360;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653CDB" w:rsidRDefault="00653CDB" w:rsidP="00515D89">
                        <w:pPr>
                          <w:spacing w:before="0"/>
                        </w:pPr>
                        <w:r>
                          <w:rPr>
                            <w:color w:val="000000" w:themeColor="text1"/>
                            <w:kern w:val="24"/>
                          </w:rPr>
                          <w:t>50</w:t>
                        </w:r>
                      </w:p>
                    </w:txbxContent>
                  </v:textbox>
                </v:shape>
                <v:shape id="TextBox 17" o:spid="_x0000_s1040" type="#_x0000_t202" style="position:absolute;left:25682;top:21017;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653CDB" w:rsidRDefault="00653CDB" w:rsidP="00515D89">
                        <w:pPr>
                          <w:spacing w:before="0"/>
                        </w:pPr>
                        <w:r>
                          <w:rPr>
                            <w:color w:val="000000" w:themeColor="text1"/>
                            <w:kern w:val="24"/>
                          </w:rPr>
                          <w:t>5</w:t>
                        </w:r>
                      </w:p>
                    </w:txbxContent>
                  </v:textbox>
                </v:shape>
                <v:shape id="TextBox 18" o:spid="_x0000_s1041" type="#_x0000_t202" style="position:absolute;left:13212;top:21017;width:3740;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wZr8A&#10;AADbAAAADwAAAGRycy9kb3ducmV2LnhtbERPy4rCMBTdC/5DuII7TS2OOB2jiA+Yna/5gEtzp6lt&#10;bkoTtfr1ZjEwy8N5L1adrcWdWl86VjAZJyCIc6dLLhT8XPajOQgfkDXWjknBkzyslv3eAjPtHnyi&#10;+zkUIoawz1CBCaHJpPS5IYt+7BriyP261mKIsC2kbvERw20t0ySZSYslxwaDDW0M5dX5ZhXME3uo&#10;qs/06O30Nfkwm63bNVelhoNu/QUiUBf+xX/ub60gjev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LDBmvwAAANsAAAAPAAAAAAAAAAAAAAAAAJgCAABkcnMvZG93bnJl&#10;di54bWxQSwUGAAAAAAQABAD1AAAAhAMAAAAA&#10;" filled="f" stroked="f">
                  <v:textbox style="mso-fit-shape-to-text:t">
                    <w:txbxContent>
                      <w:p w:rsidR="00653CDB" w:rsidRDefault="00653CDB" w:rsidP="00515D89">
                        <w:pPr>
                          <w:spacing w:before="0"/>
                        </w:pPr>
                        <w:r>
                          <w:rPr>
                            <w:color w:val="000000" w:themeColor="text1"/>
                            <w:kern w:val="24"/>
                          </w:rPr>
                          <w:t>0.5</w:t>
                        </w:r>
                      </w:p>
                    </w:txbxContent>
                  </v:textbox>
                </v:shape>
                <v:shape id="TextBox 19" o:spid="_x0000_s1042" type="#_x0000_t202" style="position:absolute;left:32306;top:21017;width:3359;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V/cQA&#10;AADbAAAADwAAAGRycy9kb3ducmV2LnhtbESPzWrDMBCE74W8g9hCbo1sk5bEtRxCmkBvbX4eYLG2&#10;lmtrZSw1cfL0VaGQ4zAz3zDFarSdONPgG8cK0lkCgrhyuuFawem4e1qA8AFZY+eYFFzJw6qcPBSY&#10;a3fhPZ0PoRYRwj5HBSaEPpfSV4Ys+pnriaP35QaLIcqhlnrAS4TbTmZJ8iItNhwXDPa0MVS1hx+r&#10;YJHYj7ZdZp/ezm/ps9m8uW3/rdT0cVy/ggg0hnv4v/2uFWQp/H2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lf3EAAAA2wAAAA8AAAAAAAAAAAAAAAAAmAIAAGRycy9k&#10;b3ducmV2LnhtbFBLBQYAAAAABAAEAPUAAACJAwAAAAA=&#10;" filled="f" stroked="f">
                  <v:textbox style="mso-fit-shape-to-text:t">
                    <w:txbxContent>
                      <w:p w:rsidR="00653CDB" w:rsidRDefault="00653CDB" w:rsidP="00515D89">
                        <w:pPr>
                          <w:spacing w:before="0"/>
                        </w:pPr>
                        <w:r>
                          <w:rPr>
                            <w:color w:val="000000" w:themeColor="text1"/>
                            <w:kern w:val="24"/>
                          </w:rPr>
                          <w:t>20</w:t>
                        </w:r>
                      </w:p>
                    </w:txbxContent>
                  </v:textbox>
                </v:shape>
                <v:shape id="TextBox 20" o:spid="_x0000_s1043" type="#_x0000_t202" style="position:absolute;left:20710;top:21017;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LisMA&#10;AADbAAAADwAAAGRycy9kb3ducmV2LnhtbESP0WrCQBRE34X+w3KFvukmoRWNbqRoC33TWj/gkr1m&#10;Y7J3Q3bVtF/vFgo+DjNzhlmtB9uKK/W+dqwgnSYgiEuna64UHL8/JnMQPiBrbB2Tgh/ysC6eRivM&#10;tbvxF10PoRIRwj5HBSaELpfSl4Ys+qnriKN3cr3FEGVfSd3jLcJtK7MkmUmLNccFgx1tDJXN4WIV&#10;zBO7a5pFtvf25Td9NZute+/OSj2Ph7cliEBDeIT/259aQZbB3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ILisMAAADb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rPr>
                          <w:t>2</w:t>
                        </w:r>
                      </w:p>
                    </w:txbxContent>
                  </v:textbox>
                </v:shape>
                <v:shape id="TextBox 21" o:spid="_x0000_s1044" type="#_x0000_t202" style="position:absolute;left:8492;top:21017;width:3740;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rsidR="00653CDB" w:rsidRDefault="00653CDB" w:rsidP="00515D89">
                        <w:pPr>
                          <w:spacing w:before="0"/>
                        </w:pPr>
                        <w:r>
                          <w:rPr>
                            <w:color w:val="000000" w:themeColor="text1"/>
                            <w:kern w:val="24"/>
                          </w:rPr>
                          <w:t>0.2</w:t>
                        </w:r>
                      </w:p>
                    </w:txbxContent>
                  </v:textbox>
                </v:shape>
                <v:shape id="TextBox 22" o:spid="_x0000_s1045" type="#_x0000_t202" style="position:absolute;left:3190;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rPr>
                          <w:t>0</w:t>
                        </w:r>
                      </w:p>
                    </w:txbxContent>
                  </v:textbox>
                </v:shape>
                <v:shape id="TextBox 7" o:spid="_x0000_s1046" type="#_x0000_t202" style="position:absolute;left:30286;top:13038;width:732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T/sQA&#10;AADbAAAADwAAAGRycy9kb3ducmV2LnhtbESP0WrCQBRE3wv9h+UW+lY3CbVodCPFWvDNNvoBl+w1&#10;G5O9G7Krpn69Wyj0cZiZM8xyNdpOXGjwjWMF6SQBQVw53XCt4LD/fJmB8AFZY+eYFPyQh1Xx+LDE&#10;XLsrf9OlDLWIEPY5KjAh9LmUvjJk0U9cTxy9oxsshiiHWuoBrxFuO5klyZu02HBcMNjT2lDVlmer&#10;YJbYXdvOsy9vX2/p1Kw/3KY/KfX8NL4vQAQaw3/4r73VCrIp/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k/7EAAAA2wAAAA8AAAAAAAAAAAAAAAAAmAIAAGRycy9k&#10;b3ducmV2LnhtbFBLBQYAAAAABAAEAPUAAACJAwAAAAA=&#10;" filled="f" stroked="f">
                  <v:textbox style="mso-fit-shape-to-text:t">
                    <w:txbxContent>
                      <w:p w:rsidR="00653CDB" w:rsidRDefault="00653CDB" w:rsidP="00515D89">
                        <w:pPr>
                          <w:spacing w:before="0"/>
                        </w:pPr>
                        <w:r>
                          <w:rPr>
                            <w:color w:val="000000" w:themeColor="text1"/>
                            <w:kern w:val="24"/>
                            <w:sz w:val="20"/>
                          </w:rPr>
                          <w:t>B</w:t>
                        </w:r>
                        <w:r>
                          <w:rPr>
                            <w:color w:val="000000" w:themeColor="text1"/>
                            <w:kern w:val="24"/>
                            <w:position w:val="-5"/>
                            <w:sz w:val="20"/>
                            <w:vertAlign w:val="subscript"/>
                          </w:rPr>
                          <w:t>min</w:t>
                        </w:r>
                        <w:r>
                          <w:rPr>
                            <w:color w:val="000000" w:themeColor="text1"/>
                            <w:kern w:val="24"/>
                            <w:sz w:val="20"/>
                          </w:rPr>
                          <w:t xml:space="preserve"> = 0.6˚</w:t>
                        </w:r>
                      </w:p>
                    </w:txbxContent>
                  </v:textbox>
                </v:shape>
                <v:shape id="TextBox 25" o:spid="_x0000_s1047" type="#_x0000_t202" style="position:absolute;left:33998;top:19227;width:54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Xlcr8A&#10;AADaAAAADwAAAGRycy9kb3ducmV2LnhtbERP24rCMBB9X/Afwgi+rami4naNIl5g37zsfsDQjE1t&#10;MylN1LpfbwTBp+FwrjNbtLYSV2p84VjBoJ+AIM6cLjhX8Pe7/ZyC8AFZY+WYFNzJw2Le+Zhhqt2N&#10;D3Q9hlzEEPYpKjAh1KmUPjNk0fddTRy5k2sshgibXOoGbzHcVnKYJBNpseDYYLCmlaGsPF6sgmli&#10;d2X5Ndx7O/ofjM1q7Tb1Walet11+gwjUhrf45f7RcT48X3leO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peVyvwAAANoAAAAPAAAAAAAAAAAAAAAAAJgCAABkcnMvZG93bnJl&#10;di54bWxQSwUGAAAAAAQABAD1AAAAhAMAAAAA&#10;" filled="f" stroked="f">
                  <v:textbox style="mso-fit-shape-to-text:t">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0.6˚</w:t>
                        </w:r>
                      </w:p>
                    </w:txbxContent>
                  </v:textbox>
                </v:shape>
                <v:shape id="TextBox 26" o:spid="_x0000_s1048" type="#_x0000_t202" style="position:absolute;left:34029;top:17966;width:5423;height:23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1.2˚</w:t>
                        </w:r>
                      </w:p>
                    </w:txbxContent>
                  </v:textbox>
                </v:shape>
                <v:shape id="TextBox 27" o:spid="_x0000_s1049" type="#_x0000_t202" style="position:absolute;left:34029;top:16855;width:54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JG6sMA&#10;AADaAAAADwAAAGRycy9kb3ducmV2LnhtbESP0WrCQBRE3wX/YblC33QTsRKjayi2hb7Vqh9wyd5m&#10;02TvhuzWRL++Wyj0cZiZM8yuGG0rrtT72rGCdJGAIC6drrlScDm/zjMQPiBrbB2Tght5KPbTyQ5z&#10;7Qb+oOspVCJC2OeowITQ5VL60pBFv3AdcfQ+XW8xRNlXUvc4RLht5TJJ1tJizXHBYEcHQ2Vz+rYK&#10;ssS+N81mefR2dU8fzeHZvXRfSj3MxqctiEBj+A//td+0ghX8Xok3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JG6sMAAADa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2.4˚</w:t>
                        </w:r>
                      </w:p>
                    </w:txbxContent>
                  </v:textbox>
                </v:shape>
                <v:shape id="TextBox 28" o:spid="_x0000_s1050" type="#_x0000_t202" style="position:absolute;left:34029;top:15500;width:5423;height:23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Z+8MA&#10;AADbAAAADwAAAGRycy9kb3ducmV2LnhtbESP0WrCQBRE34X+w3ILvunGUItGVym2gm/WtB9wyV6z&#10;abJ3Q3ar0a93BcHHYWbOMMt1bxtxos5XjhVMxgkI4sLpiksFvz/b0QyED8gaG8ek4EIe1quXwRIz&#10;7c58oFMeShEh7DNUYEJoMyl9YciiH7uWOHpH11kMUXal1B2eI9w2Mk2Sd2mx4rhgsKWNoaLO/62C&#10;WWL3dT1Pv719u06mZvPpvto/pYav/ccCRKA+PMOP9k4rSOdw/xJ/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aZ+8MAAADbAAAADwAAAAAAAAAAAAAAAACYAgAAZHJzL2Rv&#10;d25yZXYueG1sUEsFBgAAAAAEAAQA9QAAAIgDAAAAAA==&#10;" filled="f" stroked="f">
                  <v:textbox style="mso-fit-shape-to-text:t">
                    <w:txbxContent>
                      <w:p w:rsidR="00653CDB" w:rsidRDefault="00653CDB" w:rsidP="00515D89">
                        <w:pPr>
                          <w:spacing w:before="0"/>
                        </w:pPr>
                        <w:r>
                          <w:rPr>
                            <w:color w:val="000000" w:themeColor="text1"/>
                            <w:kern w:val="24"/>
                            <w:sz w:val="16"/>
                            <w:szCs w:val="16"/>
                            <w:lang w:val="el-GR"/>
                          </w:rPr>
                          <w:t>φ</w:t>
                        </w:r>
                        <w:r>
                          <w:rPr>
                            <w:color w:val="000000" w:themeColor="text1"/>
                            <w:kern w:val="24"/>
                            <w:position w:val="-4"/>
                            <w:sz w:val="16"/>
                            <w:szCs w:val="16"/>
                            <w:vertAlign w:val="subscript"/>
                          </w:rPr>
                          <w:t>0</w:t>
                        </w:r>
                        <w:r>
                          <w:rPr>
                            <w:color w:val="000000" w:themeColor="text1"/>
                            <w:kern w:val="24"/>
                            <w:sz w:val="16"/>
                            <w:szCs w:val="16"/>
                          </w:rPr>
                          <w:t xml:space="preserve"> = 4.8˚</w:t>
                        </w:r>
                      </w:p>
                    </w:txbxContent>
                  </v:textbox>
                </v:shape>
                <w10:anchorlock/>
              </v:group>
            </w:pict>
          </mc:Fallback>
        </mc:AlternateContent>
      </w:r>
    </w:p>
    <w:p w:rsidR="00515D89" w:rsidRPr="001B68D6" w:rsidRDefault="00515D89">
      <w:pPr>
        <w:pStyle w:val="Equation"/>
        <w:keepNext/>
      </w:pPr>
      <w:r w:rsidRPr="001B68D6">
        <w:rPr>
          <w:i/>
          <w:sz w:val="20"/>
        </w:rPr>
        <w:tab/>
      </w:r>
      <w:r w:rsidRPr="001B68D6">
        <w:rPr>
          <w:i/>
          <w:sz w:val="20"/>
        </w:rPr>
        <w:tab/>
        <w:t>G</w:t>
      </w:r>
      <w:r w:rsidRPr="001B68D6">
        <w:rPr>
          <w:i/>
          <w:iCs/>
          <w:sz w:val="20"/>
          <w:vertAlign w:val="subscript"/>
        </w:rPr>
        <w:t>max</w:t>
      </w:r>
      <w:r w:rsidRPr="001B68D6">
        <w:rPr>
          <w:sz w:val="20"/>
        </w:rPr>
        <w:t>  =  44.45  –  10 log (φ</w:t>
      </w:r>
      <w:r w:rsidRPr="001B68D6">
        <w:rPr>
          <w:sz w:val="20"/>
          <w:vertAlign w:val="subscript"/>
        </w:rPr>
        <w:t>01</w:t>
      </w:r>
      <w:r w:rsidRPr="001B68D6">
        <w:rPr>
          <w:sz w:val="20"/>
        </w:rPr>
        <w:t> </w:t>
      </w:r>
      <w:r w:rsidRPr="001B68D6">
        <w:rPr>
          <w:sz w:val="20"/>
        </w:rPr>
        <w:sym w:font="Symbol" w:char="F0D7"/>
      </w:r>
      <w:r w:rsidRPr="001B68D6">
        <w:rPr>
          <w:sz w:val="20"/>
        </w:rPr>
        <w:t> φ</w:t>
      </w:r>
      <w:r w:rsidRPr="001B68D6">
        <w:rPr>
          <w:sz w:val="20"/>
          <w:vertAlign w:val="subscript"/>
        </w:rPr>
        <w:t>02</w:t>
      </w:r>
      <w:r w:rsidRPr="001B68D6">
        <w:rPr>
          <w:sz w:val="20"/>
        </w:rPr>
        <w:t>)       dBi</w:t>
      </w:r>
      <w:r w:rsidRPr="001B68D6">
        <w:rPr>
          <w:color w:val="000000"/>
          <w:sz w:val="16"/>
          <w:szCs w:val="16"/>
        </w:rPr>
        <w:t>    (WRC</w:t>
      </w:r>
      <w:r w:rsidRPr="001B68D6">
        <w:rPr>
          <w:color w:val="000000"/>
          <w:sz w:val="16"/>
          <w:szCs w:val="16"/>
        </w:rPr>
        <w:noBreakHyphen/>
        <w:t>12)</w:t>
      </w:r>
    </w:p>
    <w:p w:rsidR="00515D89" w:rsidRPr="001B68D6" w:rsidRDefault="00515D89">
      <w:pPr>
        <w:pStyle w:val="enumlev1"/>
      </w:pPr>
      <w:r w:rsidRPr="001B68D6">
        <w:rPr>
          <w:i/>
          <w:sz w:val="20"/>
        </w:rPr>
        <w:t>Curve A</w:t>
      </w:r>
      <w:r w:rsidRPr="001B68D6">
        <w:t>:</w:t>
      </w:r>
      <w:r w:rsidRPr="001B68D6">
        <w:tab/>
      </w:r>
      <w:r w:rsidRPr="001B68D6">
        <w:rPr>
          <w:sz w:val="20"/>
          <w:szCs w:val="16"/>
        </w:rPr>
        <w:t>dB relative to main beam gain</w:t>
      </w:r>
    </w:p>
    <w:p w:rsidR="00515D89" w:rsidRPr="001B68D6" w:rsidRDefault="00515D89">
      <w:pPr>
        <w:pStyle w:val="Equationlegend"/>
        <w:tabs>
          <w:tab w:val="left" w:pos="5103"/>
        </w:tabs>
        <w:rPr>
          <w:rFonts w:asciiTheme="majorBidi" w:hAnsiTheme="majorBidi" w:cstheme="majorBidi"/>
          <w:sz w:val="20"/>
        </w:rPr>
      </w:pPr>
      <w:r w:rsidRPr="001B68D6">
        <w:rPr>
          <w:rFonts w:asciiTheme="majorBidi" w:hAnsiTheme="majorBidi" w:cstheme="majorBidi"/>
          <w:sz w:val="20"/>
        </w:rPr>
        <w:t>−12 (</w:t>
      </w:r>
      <w:r w:rsidRPr="001B68D6">
        <w:rPr>
          <w:sz w:val="20"/>
        </w:rPr>
        <w:t>φ</w:t>
      </w:r>
      <w:r w:rsidRPr="001B68D6">
        <w:rPr>
          <w:rFonts w:asciiTheme="majorBidi" w:hAnsiTheme="majorBidi" w:cstheme="majorBidi"/>
          <w:sz w:val="20"/>
        </w:rPr>
        <w:t>/</w:t>
      </w:r>
      <w:r w:rsidRPr="001B68D6">
        <w:rPr>
          <w:sz w:val="20"/>
        </w:rPr>
        <w:t>φ</w:t>
      </w:r>
      <w:r w:rsidRPr="001B68D6">
        <w:rPr>
          <w:rFonts w:asciiTheme="majorBidi" w:hAnsiTheme="majorBidi" w:cstheme="majorBidi"/>
          <w:sz w:val="20"/>
          <w:vertAlign w:val="subscript"/>
        </w:rPr>
        <w:t>0</w:t>
      </w:r>
      <w:r w:rsidRPr="001B68D6">
        <w:rPr>
          <w:rFonts w:asciiTheme="majorBidi" w:hAnsiTheme="majorBidi" w:cstheme="majorBidi"/>
          <w:sz w:val="20"/>
        </w:rPr>
        <w:t>)</w:t>
      </w:r>
      <w:r w:rsidRPr="001B68D6">
        <w:rPr>
          <w:rFonts w:asciiTheme="majorBidi" w:hAnsiTheme="majorBidi" w:cstheme="majorBidi"/>
          <w:sz w:val="20"/>
          <w:vertAlign w:val="superscript"/>
        </w:rPr>
        <w:t>2</w:t>
      </w:r>
      <w:r w:rsidRPr="001B68D6">
        <w:rPr>
          <w:rFonts w:asciiTheme="majorBidi" w:hAnsiTheme="majorBidi" w:cstheme="majorBidi"/>
          <w:sz w:val="20"/>
          <w:vertAlign w:val="superscript"/>
        </w:rPr>
        <w:tab/>
      </w:r>
      <w:r w:rsidRPr="001B68D6">
        <w:rPr>
          <w:rFonts w:asciiTheme="majorBidi" w:hAnsiTheme="majorBidi" w:cstheme="majorBidi"/>
          <w:sz w:val="20"/>
          <w:vertAlign w:val="superscript"/>
        </w:rPr>
        <w:tab/>
      </w:r>
      <w:r w:rsidRPr="001B68D6">
        <w:rPr>
          <w:rFonts w:asciiTheme="majorBidi" w:hAnsiTheme="majorBidi" w:cstheme="majorBidi"/>
          <w:position w:val="6"/>
          <w:sz w:val="20"/>
        </w:rPr>
        <w:tab/>
      </w:r>
      <w:r w:rsidRPr="001B68D6">
        <w:rPr>
          <w:rFonts w:asciiTheme="majorBidi" w:hAnsiTheme="majorBidi" w:cstheme="majorBidi"/>
          <w:sz w:val="20"/>
        </w:rPr>
        <w:t xml:space="preserve">for  0  </w:t>
      </w:r>
      <w:r w:rsidRPr="001B68D6">
        <w:rPr>
          <w:sz w:val="20"/>
        </w:rPr>
        <w:t>≤</w:t>
      </w:r>
      <w:r w:rsidRPr="001B68D6">
        <w:rPr>
          <w:rFonts w:asciiTheme="majorBidi" w:hAnsiTheme="majorBidi" w:cstheme="majorBidi"/>
          <w:sz w:val="20"/>
        </w:rPr>
        <w:t xml:space="preserve">  (</w:t>
      </w:r>
      <w:r w:rsidRPr="001B68D6">
        <w:rPr>
          <w:sz w:val="20"/>
        </w:rPr>
        <w:t>φ</w:t>
      </w:r>
      <w:r w:rsidRPr="001B68D6">
        <w:rPr>
          <w:rFonts w:asciiTheme="majorBidi" w:hAnsiTheme="majorBidi" w:cstheme="majorBidi"/>
          <w:sz w:val="20"/>
        </w:rPr>
        <w:t>/</w:t>
      </w:r>
      <w:r w:rsidRPr="001B68D6">
        <w:rPr>
          <w:sz w:val="20"/>
        </w:rPr>
        <w:t>φ</w:t>
      </w:r>
      <w:r w:rsidRPr="001B68D6">
        <w:rPr>
          <w:rFonts w:asciiTheme="majorBidi" w:hAnsiTheme="majorBidi" w:cstheme="majorBidi"/>
          <w:sz w:val="20"/>
          <w:vertAlign w:val="subscript"/>
        </w:rPr>
        <w:t>0</w:t>
      </w:r>
      <w:r w:rsidRPr="001B68D6">
        <w:rPr>
          <w:rFonts w:asciiTheme="majorBidi" w:hAnsiTheme="majorBidi" w:cstheme="majorBidi"/>
          <w:sz w:val="20"/>
        </w:rPr>
        <w:t xml:space="preserve">)  </w:t>
      </w:r>
      <w:r w:rsidRPr="001B68D6">
        <w:rPr>
          <w:sz w:val="20"/>
        </w:rPr>
        <w:t>≤</w:t>
      </w:r>
      <w:r w:rsidRPr="001B68D6">
        <w:rPr>
          <w:rFonts w:asciiTheme="majorBidi" w:hAnsiTheme="majorBidi" w:cstheme="majorBidi"/>
          <w:sz w:val="20"/>
        </w:rPr>
        <w:t xml:space="preserve">  0.5</w:t>
      </w:r>
    </w:p>
    <w:p w:rsidR="00515D89" w:rsidRPr="001B68D6" w:rsidRDefault="00515D89">
      <w:pPr>
        <w:pStyle w:val="Equationlegend"/>
        <w:tabs>
          <w:tab w:val="left" w:pos="5103"/>
        </w:tabs>
        <w:rPr>
          <w:rFonts w:asciiTheme="majorBidi" w:hAnsiTheme="majorBidi" w:cstheme="majorBidi"/>
          <w:sz w:val="20"/>
        </w:rPr>
      </w:pPr>
      <w:r w:rsidRPr="001B68D6">
        <w:t>–</w:t>
      </w:r>
      <w:r w:rsidRPr="001B68D6">
        <w:rPr>
          <w:noProof/>
          <w:position w:val="-28"/>
          <w:lang w:val="en-US" w:eastAsia="zh-CN"/>
          <w:rPrChange w:id="1387" w:author="Murphy, Margaret" w:date="2015-11-18T19:48:00Z">
            <w:rPr>
              <w:noProof/>
              <w:position w:val="-28"/>
              <w:lang w:val="en-US" w:eastAsia="zh-CN"/>
            </w:rPr>
          </w:rPrChange>
        </w:rPr>
        <mc:AlternateContent>
          <mc:Choice Requires="wps">
            <w:drawing>
              <wp:anchor distT="0" distB="0" distL="114300" distR="114300" simplePos="0" relativeHeight="251654144" behindDoc="0" locked="0" layoutInCell="1" allowOverlap="1" wp14:anchorId="6F6C44FD" wp14:editId="279F9E30">
                <wp:simplePos x="0" y="0"/>
                <wp:positionH relativeFrom="column">
                  <wp:posOffset>0</wp:posOffset>
                </wp:positionH>
                <wp:positionV relativeFrom="paragraph">
                  <wp:posOffset>0</wp:posOffset>
                </wp:positionV>
                <wp:extent cx="635000" cy="635000"/>
                <wp:effectExtent l="0" t="0" r="0" b="0"/>
                <wp:wrapNone/>
                <wp:docPr id="4287"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826BE" id="Rectangle 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" filled="f" stroked="f">
                <o:lock v:ext="edit" aspectratio="t" selection="t"/>
              </v:rect>
            </w:pict>
          </mc:Fallback>
        </mc:AlternateContent>
      </w:r>
      <w:r w:rsidRPr="001B68D6">
        <w:rPr>
          <w:noProof/>
          <w:position w:val="-28"/>
          <w:lang w:val="en-US" w:eastAsia="zh-CN"/>
          <w:rPrChange w:id="1388" w:author="Murphy, Margaret" w:date="2015-11-18T19:48:00Z">
            <w:rPr>
              <w:noProof/>
              <w:position w:val="-28"/>
              <w:lang w:val="en-US" w:eastAsia="zh-CN"/>
            </w:rPr>
          </w:rPrChange>
        </w:rPr>
        <mc:AlternateContent>
          <mc:Choice Requires="wps">
            <w:drawing>
              <wp:anchor distT="0" distB="0" distL="114300" distR="114300" simplePos="0" relativeHeight="251655168" behindDoc="0" locked="0" layoutInCell="1" allowOverlap="1" wp14:anchorId="31847014" wp14:editId="40CC8489">
                <wp:simplePos x="0" y="0"/>
                <wp:positionH relativeFrom="column">
                  <wp:posOffset>0</wp:posOffset>
                </wp:positionH>
                <wp:positionV relativeFrom="paragraph">
                  <wp:posOffset>0</wp:posOffset>
                </wp:positionV>
                <wp:extent cx="635000" cy="635000"/>
                <wp:effectExtent l="0" t="0" r="0" b="0"/>
                <wp:wrapNone/>
                <wp:docPr id="4289" name="4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ED18F" id="42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" filled="f" stroked="f">
                <o:lock v:ext="edit" aspectratio="t" selection="t"/>
              </v:rect>
            </w:pict>
          </mc:Fallback>
        </mc:AlternateContent>
      </w:r>
      <w:r w:rsidRPr="001B68D6">
        <w:rPr>
          <w:noProof/>
          <w:position w:val="-28"/>
          <w:lang w:val="en-US" w:eastAsia="zh-CN"/>
          <w:rPrChange w:id="1389" w:author="Murphy, Margaret" w:date="2015-11-18T19:48:00Z">
            <w:rPr>
              <w:noProof/>
              <w:position w:val="-28"/>
              <w:lang w:val="en-US" w:eastAsia="zh-CN"/>
            </w:rPr>
          </w:rPrChange>
        </w:rPr>
        <mc:AlternateContent>
          <mc:Choice Requires="wps">
            <w:drawing>
              <wp:anchor distT="0" distB="0" distL="114300" distR="114300" simplePos="0" relativeHeight="251656192" behindDoc="0" locked="0" layoutInCell="1" allowOverlap="1" wp14:anchorId="01054A60" wp14:editId="4302E6BE">
                <wp:simplePos x="0" y="0"/>
                <wp:positionH relativeFrom="column">
                  <wp:posOffset>0</wp:posOffset>
                </wp:positionH>
                <wp:positionV relativeFrom="paragraph">
                  <wp:posOffset>0</wp:posOffset>
                </wp:positionV>
                <wp:extent cx="635000" cy="635000"/>
                <wp:effectExtent l="0" t="0" r="0" b="0"/>
                <wp:wrapNone/>
                <wp:docPr id="4291" name="shape4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209C9" id="shape426"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j0VwIAAKw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JttuPRXAgAArAQAAA4AAAAAAAAAAAAAAAAALgIAAGRycy9lMm9Eb2MueG1sUEsBAi0AFAAG&#10;AAgAAAAhAIZbh9XYAAAABQEAAA8AAAAAAAAAAAAAAAAAsQQAAGRycy9kb3ducmV2LnhtbFBLBQYA&#10;AAAABAAEAPMAAAC2BQAAAAA=&#10;" filled="f" stroked="f">
                <o:lock v:ext="edit" aspectratio="t" selection="t"/>
              </v:rect>
            </w:pict>
          </mc:Fallback>
        </mc:AlternateContent>
      </w:r>
      <w:r w:rsidRPr="001B68D6">
        <w:rPr>
          <w:position w:val="-28"/>
          <w:rPrChange w:id="1390" w:author="Murphy, Margaret" w:date="2015-11-18T19:48:00Z">
            <w:rPr>
              <w:position w:val="-28"/>
            </w:rPr>
          </w:rPrChange>
        </w:rPr>
        <w:object w:dxaOrig="1380" w:dyaOrig="720">
          <v:shape id="shape4304" o:spid="_x0000_i1028" type="#_x0000_t75" style="width:66.5pt;height:37pt" o:ole="" fillcolor="window">
            <v:imagedata r:id="rId59" o:title=""/>
          </v:shape>
          <o:OLEObject Type="Embed" ProgID="Equation.3" ShapeID="shape4304" DrawAspect="Content" ObjectID="_1509468280" r:id="rId60"/>
        </w:object>
      </w:r>
      <w:r w:rsidRPr="001B68D6">
        <w:rPr>
          <w:rFonts w:asciiTheme="majorBidi" w:hAnsiTheme="majorBidi" w:cstheme="majorBidi"/>
          <w:sz w:val="20"/>
        </w:rPr>
        <w:tab/>
      </w:r>
      <w:r w:rsidRPr="001B68D6">
        <w:rPr>
          <w:rFonts w:asciiTheme="majorBidi" w:hAnsiTheme="majorBidi" w:cstheme="majorBidi"/>
          <w:sz w:val="20"/>
        </w:rPr>
        <w:tab/>
      </w:r>
      <w:r w:rsidRPr="001B68D6">
        <w:rPr>
          <w:rFonts w:asciiTheme="majorBidi" w:hAnsiTheme="majorBidi" w:cstheme="majorBidi"/>
          <w:sz w:val="20"/>
        </w:rPr>
        <w:tab/>
        <w:t>for  0.5  &lt;  (</w:t>
      </w:r>
      <w:r w:rsidRPr="001B68D6">
        <w:rPr>
          <w:sz w:val="20"/>
        </w:rPr>
        <w:t>φ</w:t>
      </w:r>
      <w:r w:rsidRPr="001B68D6">
        <w:rPr>
          <w:rFonts w:asciiTheme="majorBidi" w:hAnsiTheme="majorBidi" w:cstheme="majorBidi"/>
          <w:sz w:val="20"/>
        </w:rPr>
        <w:t>/</w:t>
      </w:r>
      <w:r w:rsidRPr="001B68D6">
        <w:rPr>
          <w:sz w:val="20"/>
        </w:rPr>
        <w:t>φ</w:t>
      </w:r>
      <w:r w:rsidRPr="001B68D6">
        <w:rPr>
          <w:rFonts w:asciiTheme="majorBidi" w:hAnsiTheme="majorBidi" w:cstheme="majorBidi"/>
          <w:sz w:val="20"/>
          <w:vertAlign w:val="subscript"/>
        </w:rPr>
        <w:t>0</w:t>
      </w:r>
      <w:r w:rsidRPr="001B68D6">
        <w:rPr>
          <w:rFonts w:asciiTheme="majorBidi" w:hAnsiTheme="majorBidi" w:cstheme="majorBidi"/>
          <w:sz w:val="20"/>
        </w:rPr>
        <w:t xml:space="preserve">)  </w:t>
      </w:r>
      <w:r w:rsidRPr="001B68D6">
        <w:rPr>
          <w:sz w:val="20"/>
        </w:rPr>
        <w:t>≤</w:t>
      </w:r>
      <w:r w:rsidRPr="001B68D6">
        <w:rPr>
          <w:rFonts w:asciiTheme="majorBidi" w:hAnsiTheme="majorBidi" w:cstheme="majorBidi"/>
          <w:sz w:val="20"/>
        </w:rPr>
        <w:t xml:space="preserve">  </w:t>
      </w:r>
      <w:r w:rsidRPr="001B68D6">
        <w:rPr>
          <w:position w:val="-32"/>
          <w:rPrChange w:id="1391" w:author="Murphy, Margaret" w:date="2015-11-18T19:48:00Z">
            <w:rPr>
              <w:position w:val="-32"/>
            </w:rPr>
          </w:rPrChange>
        </w:rPr>
        <w:object w:dxaOrig="1500" w:dyaOrig="760">
          <v:shape id="shape4305" o:spid="_x0000_i1029" type="#_x0000_t75" style="width:55.5pt;height:30pt" o:ole="" fillcolor="window">
            <v:imagedata r:id="rId61" o:title=""/>
          </v:shape>
          <o:OLEObject Type="Embed" ProgID="Equation.3" ShapeID="shape4305" DrawAspect="Content" ObjectID="_1509468281" r:id="rId62"/>
        </w:object>
      </w:r>
    </w:p>
    <w:p w:rsidR="00515D89" w:rsidRPr="001B68D6" w:rsidRDefault="00515D89">
      <w:pPr>
        <w:pStyle w:val="Equationlegend"/>
        <w:tabs>
          <w:tab w:val="left" w:pos="5103"/>
        </w:tabs>
        <w:rPr>
          <w:rFonts w:asciiTheme="majorBidi" w:hAnsiTheme="majorBidi" w:cstheme="majorBidi"/>
          <w:sz w:val="20"/>
        </w:rPr>
      </w:pPr>
      <w:r w:rsidRPr="001B68D6">
        <w:rPr>
          <w:rFonts w:asciiTheme="majorBidi" w:hAnsiTheme="majorBidi" w:cstheme="majorBidi"/>
          <w:sz w:val="20"/>
        </w:rPr>
        <w:t>–25.23</w:t>
      </w:r>
      <w:r w:rsidRPr="001B68D6">
        <w:rPr>
          <w:rFonts w:asciiTheme="majorBidi" w:hAnsiTheme="majorBidi" w:cstheme="majorBidi"/>
          <w:sz w:val="20"/>
        </w:rPr>
        <w:tab/>
      </w:r>
      <w:r w:rsidRPr="001B68D6">
        <w:rPr>
          <w:rFonts w:asciiTheme="majorBidi" w:hAnsiTheme="majorBidi" w:cstheme="majorBidi"/>
          <w:sz w:val="20"/>
        </w:rPr>
        <w:tab/>
      </w:r>
      <w:r w:rsidRPr="001B68D6">
        <w:rPr>
          <w:rFonts w:asciiTheme="majorBidi" w:hAnsiTheme="majorBidi" w:cstheme="majorBidi"/>
          <w:sz w:val="20"/>
        </w:rPr>
        <w:tab/>
        <w:t xml:space="preserve">for  </w:t>
      </w:r>
      <w:r w:rsidRPr="001B68D6">
        <w:rPr>
          <w:position w:val="-32"/>
          <w:rPrChange w:id="1392" w:author="Murphy, Margaret" w:date="2015-11-18T19:48:00Z">
            <w:rPr>
              <w:position w:val="-32"/>
            </w:rPr>
          </w:rPrChange>
        </w:rPr>
        <w:object w:dxaOrig="3060" w:dyaOrig="760">
          <v:shape id="shape4316" o:spid="_x0000_i1030" type="#_x0000_t75" style="width:129pt;height:32.5pt" o:ole="" fillcolor="window">
            <v:imagedata r:id="rId63" o:title=""/>
          </v:shape>
          <o:OLEObject Type="Embed" ProgID="Equation.3" ShapeID="shape4316" DrawAspect="Content" ObjectID="_1509468282" r:id="rId64"/>
        </w:object>
      </w:r>
    </w:p>
    <w:p w:rsidR="00515D89" w:rsidRPr="001B68D6" w:rsidRDefault="00515D89">
      <w:pPr>
        <w:pStyle w:val="Equationlegend"/>
        <w:tabs>
          <w:tab w:val="left" w:pos="5103"/>
        </w:tabs>
        <w:rPr>
          <w:rFonts w:asciiTheme="majorBidi" w:hAnsiTheme="majorBidi" w:cstheme="majorBidi"/>
          <w:sz w:val="20"/>
        </w:rPr>
      </w:pPr>
      <w:r w:rsidRPr="001B68D6">
        <w:rPr>
          <w:rFonts w:asciiTheme="majorBidi" w:hAnsiTheme="majorBidi" w:cstheme="majorBidi"/>
          <w:sz w:val="20"/>
        </w:rPr>
        <w:t>−(22 + 20 log (</w:t>
      </w:r>
      <w:r w:rsidRPr="001B68D6">
        <w:rPr>
          <w:sz w:val="20"/>
        </w:rPr>
        <w:t>φ</w:t>
      </w:r>
      <w:r w:rsidRPr="001B68D6">
        <w:rPr>
          <w:rFonts w:asciiTheme="majorBidi" w:hAnsiTheme="majorBidi" w:cstheme="majorBidi"/>
          <w:sz w:val="20"/>
        </w:rPr>
        <w:t>/</w:t>
      </w:r>
      <w:r w:rsidRPr="001B68D6">
        <w:rPr>
          <w:sz w:val="20"/>
        </w:rPr>
        <w:t>φ</w:t>
      </w:r>
      <w:r w:rsidRPr="001B68D6">
        <w:rPr>
          <w:rFonts w:asciiTheme="majorBidi" w:hAnsiTheme="majorBidi" w:cstheme="majorBidi"/>
          <w:sz w:val="20"/>
          <w:vertAlign w:val="subscript"/>
        </w:rPr>
        <w:t>0</w:t>
      </w:r>
      <w:r w:rsidRPr="001B68D6">
        <w:rPr>
          <w:rFonts w:asciiTheme="majorBidi" w:hAnsiTheme="majorBidi" w:cstheme="majorBidi"/>
          <w:sz w:val="20"/>
        </w:rPr>
        <w:t xml:space="preserve">)) </w:t>
      </w:r>
      <w:r w:rsidRPr="001B68D6">
        <w:rPr>
          <w:rFonts w:asciiTheme="majorBidi" w:hAnsiTheme="majorBidi" w:cstheme="majorBidi"/>
          <w:sz w:val="20"/>
        </w:rPr>
        <w:tab/>
      </w:r>
      <w:r w:rsidRPr="001B68D6">
        <w:rPr>
          <w:rFonts w:asciiTheme="majorBidi" w:hAnsiTheme="majorBidi" w:cstheme="majorBidi"/>
          <w:sz w:val="20"/>
        </w:rPr>
        <w:tab/>
      </w:r>
      <w:r w:rsidRPr="001B68D6">
        <w:rPr>
          <w:rFonts w:asciiTheme="majorBidi" w:hAnsiTheme="majorBidi" w:cstheme="majorBidi"/>
          <w:sz w:val="20"/>
        </w:rPr>
        <w:tab/>
        <w:t>for  (</w:t>
      </w:r>
      <w:r w:rsidRPr="001B68D6">
        <w:rPr>
          <w:sz w:val="20"/>
        </w:rPr>
        <w:t>φ/φ</w:t>
      </w:r>
      <w:r w:rsidRPr="001B68D6">
        <w:rPr>
          <w:sz w:val="20"/>
          <w:vertAlign w:val="subscript"/>
        </w:rPr>
        <w:t>0</w:t>
      </w:r>
      <w:r w:rsidRPr="001B68D6">
        <w:rPr>
          <w:sz w:val="20"/>
        </w:rPr>
        <w:t>)</w:t>
      </w:r>
      <w:r w:rsidRPr="001B68D6">
        <w:rPr>
          <w:rFonts w:asciiTheme="majorBidi" w:hAnsiTheme="majorBidi" w:cstheme="majorBidi"/>
          <w:sz w:val="20"/>
        </w:rPr>
        <w:t xml:space="preserve">  &gt;  1.45</w:t>
      </w:r>
    </w:p>
    <w:p w:rsidR="00515D89" w:rsidRPr="001B68D6" w:rsidRDefault="00515D89">
      <w:pPr>
        <w:rPr>
          <w:sz w:val="20"/>
        </w:rPr>
      </w:pPr>
      <w:r w:rsidRPr="001B68D6">
        <w:rPr>
          <w:sz w:val="20"/>
        </w:rPr>
        <w:t>after intersection with Curve B: Curve B.</w:t>
      </w:r>
    </w:p>
    <w:p w:rsidR="00515D89" w:rsidRPr="001B68D6" w:rsidRDefault="00515D89">
      <w:pPr>
        <w:pStyle w:val="enumlev1"/>
        <w:rPr>
          <w:rFonts w:asciiTheme="majorBidi" w:hAnsiTheme="majorBidi" w:cstheme="majorBidi"/>
          <w:sz w:val="20"/>
        </w:rPr>
      </w:pPr>
      <w:r w:rsidRPr="001B68D6">
        <w:rPr>
          <w:rFonts w:asciiTheme="majorBidi" w:hAnsiTheme="majorBidi" w:cstheme="majorBidi"/>
          <w:i/>
          <w:sz w:val="20"/>
        </w:rPr>
        <w:t>Curve B</w:t>
      </w:r>
      <w:r w:rsidRPr="001B68D6">
        <w:rPr>
          <w:rFonts w:asciiTheme="majorBidi" w:hAnsiTheme="majorBidi" w:cstheme="majorBidi"/>
          <w:sz w:val="20"/>
        </w:rPr>
        <w:t>:</w:t>
      </w:r>
      <w:r w:rsidRPr="001B68D6">
        <w:rPr>
          <w:rFonts w:asciiTheme="majorBidi" w:hAnsiTheme="majorBidi" w:cstheme="majorBidi"/>
          <w:sz w:val="20"/>
        </w:rPr>
        <w:tab/>
        <w:t xml:space="preserve">Minus the on-axis gain (Curve B represents examples of four antennas having different values of </w:t>
      </w:r>
      <w:r w:rsidRPr="001B68D6">
        <w:t>φ</w:t>
      </w:r>
      <w:r w:rsidRPr="001B68D6">
        <w:rPr>
          <w:rFonts w:asciiTheme="majorBidi" w:hAnsiTheme="majorBidi" w:cstheme="majorBidi"/>
          <w:sz w:val="20"/>
          <w:vertAlign w:val="subscript"/>
        </w:rPr>
        <w:t>0</w:t>
      </w:r>
      <w:r w:rsidRPr="001B68D6">
        <w:rPr>
          <w:rFonts w:asciiTheme="majorBidi" w:hAnsiTheme="majorBidi" w:cstheme="majorBidi"/>
          <w:sz w:val="20"/>
        </w:rPr>
        <w:t xml:space="preserve"> as labelled in Fig. 1. The on-axis gains of these antennas are approximately 39.9, 42.9, 45.9 and 48.9 dBi, respectively)</w:t>
      </w:r>
      <w:r w:rsidRPr="001B68D6">
        <w:rPr>
          <w:rFonts w:asciiTheme="majorBidi" w:hAnsiTheme="majorBidi" w:cstheme="majorBidi"/>
          <w:sz w:val="16"/>
          <w:szCs w:val="16"/>
        </w:rPr>
        <w:t>    (WRC</w:t>
      </w:r>
      <w:r w:rsidRPr="001B68D6">
        <w:rPr>
          <w:rFonts w:asciiTheme="majorBidi" w:hAnsiTheme="majorBidi" w:cstheme="majorBidi"/>
          <w:sz w:val="16"/>
          <w:szCs w:val="16"/>
        </w:rPr>
        <w:noBreakHyphen/>
        <w:t>12)</w:t>
      </w:r>
    </w:p>
    <w:p w:rsidR="00515D89" w:rsidRPr="001B68D6" w:rsidRDefault="00515D89">
      <w:pPr>
        <w:rPr>
          <w:sz w:val="20"/>
        </w:rPr>
      </w:pPr>
      <w:r w:rsidRPr="001B68D6">
        <w:rPr>
          <w:sz w:val="20"/>
        </w:rPr>
        <w:t>where:</w:t>
      </w:r>
    </w:p>
    <w:p w:rsidR="00515D89" w:rsidRPr="001B68D6" w:rsidRDefault="00515D89">
      <w:pPr>
        <w:pStyle w:val="Equationlegend"/>
        <w:rPr>
          <w:sz w:val="20"/>
        </w:rPr>
      </w:pPr>
      <w:r w:rsidRPr="001B68D6">
        <w:rPr>
          <w:sz w:val="20"/>
        </w:rPr>
        <w:tab/>
        <w:t>φ:</w:t>
      </w:r>
      <w:r w:rsidRPr="001B68D6">
        <w:rPr>
          <w:sz w:val="20"/>
        </w:rPr>
        <w:tab/>
        <w:t>off-axis angle (degrees)</w:t>
      </w:r>
    </w:p>
    <w:p w:rsidR="00515D89" w:rsidRPr="001B68D6" w:rsidRDefault="00515D89">
      <w:pPr>
        <w:pStyle w:val="Equationlegend"/>
        <w:rPr>
          <w:sz w:val="20"/>
        </w:rPr>
      </w:pPr>
      <w:r w:rsidRPr="001B68D6">
        <w:rPr>
          <w:sz w:val="20"/>
        </w:rPr>
        <w:tab/>
        <w:t>φ</w:t>
      </w:r>
      <w:r w:rsidRPr="001B68D6">
        <w:rPr>
          <w:sz w:val="20"/>
          <w:vertAlign w:val="subscript"/>
        </w:rPr>
        <w:t>0</w:t>
      </w:r>
      <w:r w:rsidRPr="001B68D6">
        <w:rPr>
          <w:sz w:val="20"/>
        </w:rPr>
        <w:t>:</w:t>
      </w:r>
      <w:r w:rsidRPr="001B68D6">
        <w:rPr>
          <w:sz w:val="20"/>
        </w:rPr>
        <w:tab/>
        <w:t>cross-sectional half-power beamwidth in the direction of interest (degrees)</w:t>
      </w:r>
    </w:p>
    <w:p w:rsidR="00515D89" w:rsidRPr="001B68D6" w:rsidRDefault="00515D89">
      <w:pPr>
        <w:pStyle w:val="Equationlegend"/>
        <w:rPr>
          <w:sz w:val="20"/>
        </w:rPr>
      </w:pPr>
      <w:r w:rsidRPr="001B68D6">
        <w:rPr>
          <w:sz w:val="20"/>
        </w:rPr>
        <w:tab/>
        <w:t>φ</w:t>
      </w:r>
      <w:r w:rsidRPr="001B68D6">
        <w:rPr>
          <w:sz w:val="20"/>
          <w:vertAlign w:val="subscript"/>
        </w:rPr>
        <w:t>01</w:t>
      </w:r>
      <w:r w:rsidRPr="001B68D6">
        <w:rPr>
          <w:sz w:val="20"/>
        </w:rPr>
        <w:t>, φ</w:t>
      </w:r>
      <w:r w:rsidRPr="001B68D6">
        <w:rPr>
          <w:sz w:val="20"/>
          <w:vertAlign w:val="subscript"/>
        </w:rPr>
        <w:t>02</w:t>
      </w:r>
      <w:r w:rsidRPr="001B68D6">
        <w:rPr>
          <w:sz w:val="20"/>
        </w:rPr>
        <w:t>:</w:t>
      </w:r>
      <w:r w:rsidRPr="001B68D6">
        <w:rPr>
          <w:sz w:val="20"/>
        </w:rPr>
        <w:tab/>
        <w:t>major and minor axis half-power beamwidth, respectively, of elliptical beam (degrees)</w:t>
      </w:r>
      <w:r w:rsidRPr="001B68D6">
        <w:rPr>
          <w:sz w:val="16"/>
          <w:szCs w:val="16"/>
        </w:rPr>
        <w:t>    (WRC</w:t>
      </w:r>
      <w:r w:rsidRPr="001B68D6">
        <w:rPr>
          <w:sz w:val="16"/>
          <w:szCs w:val="16"/>
        </w:rPr>
        <w:noBreakHyphen/>
        <w:t>12)</w:t>
      </w:r>
    </w:p>
    <w:p w:rsidR="00515D89" w:rsidRPr="001B68D6" w:rsidRDefault="00515D89">
      <w:pPr>
        <w:pStyle w:val="Equationlegend"/>
        <w:tabs>
          <w:tab w:val="clear" w:pos="1871"/>
          <w:tab w:val="clear" w:pos="2041"/>
          <w:tab w:val="left" w:pos="1560"/>
        </w:tabs>
        <w:ind w:hanging="1757"/>
        <w:rPr>
          <w:sz w:val="20"/>
        </w:rPr>
      </w:pPr>
      <w:r w:rsidRPr="001B68D6">
        <w:rPr>
          <w:sz w:val="20"/>
        </w:rPr>
        <w:tab/>
      </w:r>
      <w:r w:rsidRPr="001B68D6">
        <w:rPr>
          <w:position w:val="-32"/>
          <w:rPrChange w:id="1393" w:author="Murphy, Margaret" w:date="2015-11-18T19:48:00Z">
            <w:rPr>
              <w:position w:val="-32"/>
            </w:rPr>
          </w:rPrChange>
        </w:rPr>
        <w:object w:dxaOrig="1700" w:dyaOrig="760">
          <v:shape id="shape4372" o:spid="_x0000_i1031" type="#_x0000_t75" style="width:67.5pt;height:31.5pt" o:ole="">
            <v:imagedata r:id="rId65" o:title=""/>
          </v:shape>
          <o:OLEObject Type="Embed" ProgID="Equation.3" ShapeID="shape4372" DrawAspect="Content" ObjectID="_1509468283" r:id="rId66"/>
        </w:object>
      </w:r>
    </w:p>
    <w:p w:rsidR="00113742" w:rsidRDefault="00113742">
      <w:pPr>
        <w:tabs>
          <w:tab w:val="clear" w:pos="1134"/>
          <w:tab w:val="clear" w:pos="1871"/>
          <w:tab w:val="clear" w:pos="2268"/>
        </w:tabs>
        <w:overflowPunct/>
        <w:autoSpaceDE/>
        <w:autoSpaceDN/>
        <w:adjustRightInd/>
        <w:spacing w:before="0"/>
        <w:textAlignment w:val="auto"/>
        <w:rPr>
          <w:rFonts w:asciiTheme="majorBidi" w:hAnsiTheme="majorBidi" w:cstheme="majorBidi"/>
          <w:color w:val="000000"/>
          <w:sz w:val="20"/>
        </w:rPr>
      </w:pPr>
      <w:r>
        <w:rPr>
          <w:rFonts w:asciiTheme="majorBidi" w:hAnsiTheme="majorBidi" w:cstheme="majorBidi"/>
          <w:color w:val="000000"/>
          <w:sz w:val="20"/>
        </w:rPr>
        <w:br w:type="page"/>
      </w:r>
    </w:p>
    <w:p w:rsidR="00515D89" w:rsidRPr="001B68D6" w:rsidRDefault="00515D89">
      <w:pPr>
        <w:tabs>
          <w:tab w:val="left" w:pos="851"/>
        </w:tabs>
        <w:ind w:left="360"/>
        <w:rPr>
          <w:rFonts w:asciiTheme="majorBidi" w:hAnsiTheme="majorBidi" w:cstheme="majorBidi"/>
          <w:color w:val="000000"/>
          <w:sz w:val="20"/>
        </w:rPr>
      </w:pPr>
      <w:r w:rsidRPr="001B68D6">
        <w:rPr>
          <w:rFonts w:asciiTheme="majorBidi" w:hAnsiTheme="majorBidi" w:cstheme="majorBidi"/>
          <w:color w:val="000000"/>
          <w:sz w:val="20"/>
        </w:rPr>
        <w:lastRenderedPageBreak/>
        <w:t>where:</w:t>
      </w:r>
    </w:p>
    <w:p w:rsidR="00515D89" w:rsidRPr="001B68D6" w:rsidRDefault="00515D89">
      <w:pPr>
        <w:pStyle w:val="Equationlegend"/>
        <w:rPr>
          <w:sz w:val="20"/>
        </w:rPr>
      </w:pPr>
      <w:r w:rsidRPr="001B68D6">
        <w:rPr>
          <w:sz w:val="20"/>
        </w:rPr>
        <w:tab/>
      </w:r>
      <w:r w:rsidRPr="001B68D6">
        <w:rPr>
          <w:i/>
          <w:sz w:val="20"/>
        </w:rPr>
        <w:t>B</w:t>
      </w:r>
      <w:r w:rsidRPr="001B68D6">
        <w:rPr>
          <w:i/>
          <w:sz w:val="20"/>
          <w:vertAlign w:val="subscript"/>
        </w:rPr>
        <w:t>min</w:t>
      </w:r>
      <w:r w:rsidRPr="001B68D6">
        <w:rPr>
          <w:sz w:val="20"/>
        </w:rPr>
        <w:t xml:space="preserve"> = 0.6°</w:t>
      </w:r>
    </w:p>
    <w:p w:rsidR="00515D89" w:rsidRPr="001B68D6" w:rsidRDefault="00515D89">
      <w:pPr>
        <w:pStyle w:val="AnnexNo"/>
        <w:rPr>
          <w:b/>
        </w:rPr>
      </w:pPr>
      <w:r w:rsidRPr="001B68D6">
        <w:t>Annex 2</w:t>
      </w:r>
      <w:r w:rsidRPr="001B68D6">
        <w:br/>
      </w:r>
      <w:r w:rsidRPr="001B68D6">
        <w:br/>
        <w:t>to</w:t>
      </w:r>
      <w:r w:rsidRPr="001B68D6">
        <w:br/>
      </w:r>
      <w:r w:rsidRPr="001B68D6">
        <w:br/>
        <w:t>Attachment to Resolution 553 (</w:t>
      </w:r>
      <w:ins w:id="1394" w:author="Detraz, Laurence" w:date="2015-11-10T15:08:00Z">
        <w:r w:rsidRPr="001B68D6">
          <w:t>rev.</w:t>
        </w:r>
      </w:ins>
      <w:r w:rsidRPr="001B68D6">
        <w:t>WRC</w:t>
      </w:r>
      <w:r w:rsidRPr="001B68D6">
        <w:noBreakHyphen/>
      </w:r>
      <w:del w:id="1395" w:author="Turnbull, Karen" w:date="2015-09-16T12:48:00Z">
        <w:r w:rsidRPr="001B68D6" w:rsidDel="008C7B3E">
          <w:delText>12</w:delText>
        </w:r>
      </w:del>
      <w:ins w:id="1396" w:author="Turnbull, Karen" w:date="2015-09-16T12:48:00Z">
        <w:r w:rsidRPr="001B68D6">
          <w:t>15</w:t>
        </w:r>
      </w:ins>
      <w:r w:rsidRPr="001B68D6">
        <w:t>)</w:t>
      </w:r>
    </w:p>
    <w:p w:rsidR="00515D89" w:rsidRPr="001B68D6" w:rsidRDefault="00515D89" w:rsidP="00527A8E">
      <w:pPr>
        <w:pStyle w:val="Annextitle"/>
        <w:rPr>
          <w:lang w:eastAsia="zh-CN"/>
        </w:rPr>
      </w:pPr>
      <w:r w:rsidRPr="001B68D6">
        <w:t xml:space="preserve">Technical criteria to determine coordination requirements for submissions under the </w:t>
      </w:r>
      <w:r w:rsidRPr="001B68D6">
        <w:rPr>
          <w:lang w:eastAsia="zh-CN"/>
        </w:rPr>
        <w:t xml:space="preserve">special procedure to be applied for an assignment for a </w:t>
      </w:r>
      <w:r w:rsidRPr="001B68D6">
        <w:rPr>
          <w:lang w:eastAsia="zh-CN"/>
        </w:rPr>
        <w:br/>
        <w:t xml:space="preserve">broadcasting-satellite service system in the </w:t>
      </w:r>
      <w:r w:rsidR="00527A8E" w:rsidRPr="001B68D6">
        <w:rPr>
          <w:lang w:eastAsia="zh-CN"/>
        </w:rPr>
        <w:t xml:space="preserve">frequency band </w:t>
      </w:r>
      <w:r w:rsidRPr="001B68D6">
        <w:rPr>
          <w:lang w:eastAsia="zh-CN"/>
        </w:rPr>
        <w:t xml:space="preserve">21.4-22 GHz </w:t>
      </w:r>
      <w:r w:rsidRPr="001B68D6">
        <w:rPr>
          <w:lang w:eastAsia="zh-CN"/>
        </w:rPr>
        <w:br/>
        <w:t>in Regions 1 and 3</w:t>
      </w:r>
    </w:p>
    <w:p w:rsidR="00515D89" w:rsidRPr="001B68D6" w:rsidRDefault="00515D89" w:rsidP="00515D89">
      <w:pPr>
        <w:pStyle w:val="Normalaftertitle"/>
        <w:keepNext/>
      </w:pPr>
      <w:r w:rsidRPr="001B68D6">
        <w:t>Coordination of assignments for a BSS space station with respect to other BSS networks is not required if the pfd produced under assumed free space propagation conditions does not exceed the threshold values shown below, anywhere within the service area of the potentially affected assignment:</w:t>
      </w:r>
    </w:p>
    <w:p w:rsidR="00515D89" w:rsidRPr="001B68D6" w:rsidRDefault="00515D89" w:rsidP="00515D89">
      <w:pPr>
        <w:pStyle w:val="enumlev1"/>
        <w:keepNext/>
      </w:pPr>
      <w:r w:rsidRPr="001B68D6">
        <w:rPr>
          <w:i/>
          <w:iCs/>
        </w:rPr>
        <w:t>a)</w:t>
      </w:r>
      <w:r w:rsidRPr="001B68D6">
        <w:tab/>
        <w:t>this mask shall be applied for frequency assignments subject to this Resolution with regard to frequency assignments not subject to this Resolution for which:</w:t>
      </w:r>
    </w:p>
    <w:p w:rsidR="00515D89" w:rsidRPr="001B68D6" w:rsidRDefault="00515D89">
      <w:pPr>
        <w:pStyle w:val="enumlev2"/>
      </w:pPr>
      <w:r w:rsidRPr="001B68D6">
        <w:rPr>
          <w:i/>
          <w:iCs/>
        </w:rPr>
        <w:t>–</w:t>
      </w:r>
      <w:r w:rsidRPr="001B68D6">
        <w:tab/>
        <w:t>notification is not submitted under Article </w:t>
      </w:r>
      <w:r w:rsidRPr="001B68D6">
        <w:rPr>
          <w:b/>
        </w:rPr>
        <w:t>11;</w:t>
      </w:r>
      <w:r w:rsidRPr="001B68D6">
        <w:t xml:space="preserve"> and </w:t>
      </w:r>
    </w:p>
    <w:p w:rsidR="00515D89" w:rsidRPr="001B68D6" w:rsidRDefault="00515D89">
      <w:pPr>
        <w:pStyle w:val="enumlev2"/>
      </w:pPr>
      <w:r w:rsidRPr="001B68D6">
        <w:rPr>
          <w:i/>
          <w:iCs/>
        </w:rPr>
        <w:t>–</w:t>
      </w:r>
      <w:r w:rsidRPr="001B68D6">
        <w:tab/>
        <w:t>complete information under Resolution </w:t>
      </w:r>
      <w:r w:rsidRPr="001B68D6">
        <w:rPr>
          <w:b/>
          <w:bCs/>
        </w:rPr>
        <w:t>552 (</w:t>
      </w:r>
      <w:ins w:id="1397" w:author="Mondino, Martine" w:date="2015-11-18T19:25:00Z">
        <w:r w:rsidRPr="001B68D6">
          <w:rPr>
            <w:b/>
            <w:bCs/>
          </w:rPr>
          <w:t>Rev.</w:t>
        </w:r>
      </w:ins>
      <w:r w:rsidRPr="001B68D6">
        <w:rPr>
          <w:b/>
          <w:bCs/>
        </w:rPr>
        <w:t>WRC</w:t>
      </w:r>
      <w:r w:rsidRPr="001B68D6">
        <w:rPr>
          <w:b/>
          <w:bCs/>
        </w:rPr>
        <w:noBreakHyphen/>
      </w:r>
      <w:del w:id="1398" w:author="Mondino, Martine" w:date="2015-11-18T19:25:00Z">
        <w:r w:rsidRPr="001B68D6" w:rsidDel="00C13461">
          <w:rPr>
            <w:b/>
            <w:bCs/>
          </w:rPr>
          <w:delText>12</w:delText>
        </w:r>
      </w:del>
      <w:ins w:id="1399" w:author="Mondino, Martine" w:date="2015-11-18T19:25:00Z">
        <w:r w:rsidRPr="001B68D6">
          <w:rPr>
            <w:b/>
            <w:bCs/>
          </w:rPr>
          <w:t>15</w:t>
        </w:r>
      </w:ins>
      <w:r w:rsidRPr="001B68D6">
        <w:rPr>
          <w:b/>
          <w:bCs/>
        </w:rPr>
        <w:t>)</w:t>
      </w:r>
      <w:r w:rsidRPr="001B68D6">
        <w:t xml:space="preserve"> is not received by the Bureau,</w:t>
      </w:r>
    </w:p>
    <w:p w:rsidR="00515D89" w:rsidRPr="001B68D6" w:rsidRDefault="00515D89" w:rsidP="00515D89">
      <w:pPr>
        <w:pStyle w:val="enumlev1"/>
        <w:keepNext/>
      </w:pPr>
      <w:r w:rsidRPr="001B68D6">
        <w:tab/>
        <w:t>at the date of receipt of complete information under § 8 and 9 of the Attachment to this Resolution,</w:t>
      </w:r>
    </w:p>
    <w:p w:rsidR="00515D89" w:rsidRPr="001B68D6" w:rsidRDefault="00515D89" w:rsidP="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−146.88   </w:t>
      </w:r>
      <w:r w:rsidRPr="001B68D6">
        <w:rPr>
          <w:rFonts w:asciiTheme="majorBidi" w:hAnsiTheme="majorBidi" w:cstheme="majorBidi"/>
        </w:rPr>
        <w:tab/>
        <w:t>dB(W/(m</w:t>
      </w:r>
      <w:r w:rsidRPr="001B68D6">
        <w:rPr>
          <w:rFonts w:asciiTheme="majorBidi" w:hAnsiTheme="majorBidi" w:cstheme="majorBidi"/>
          <w:vertAlign w:val="superscript"/>
        </w:rPr>
        <w:t>2</w:t>
      </w:r>
      <w:r w:rsidRPr="001B68D6">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0°</w:t>
      </w:r>
      <w:r w:rsidRPr="001B68D6">
        <w:rPr>
          <w:rFonts w:asciiTheme="majorBidi" w:hAnsiTheme="majorBidi" w:cstheme="majorBidi"/>
        </w:rPr>
        <w:tab/>
        <w:t xml:space="preserve">≤ </w:t>
      </w:r>
      <w:r w:rsidRPr="001B68D6">
        <w:rPr>
          <w:rFonts w:asciiTheme="majorBidi" w:hAnsiTheme="majorBidi" w:cstheme="majorBidi"/>
        </w:rPr>
        <w:sym w:font="Symbol" w:char="F071"/>
      </w:r>
      <w:r w:rsidRPr="001B68D6">
        <w:rPr>
          <w:rFonts w:asciiTheme="majorBidi" w:hAnsiTheme="majorBidi" w:cstheme="majorBidi"/>
        </w:rPr>
        <w:t> &lt; 0.6°</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−150.2 + 9.3 </w:t>
      </w:r>
      <w:r w:rsidRPr="001B68D6">
        <w:rPr>
          <w:rFonts w:asciiTheme="majorBidi" w:hAnsiTheme="majorBidi" w:cstheme="majorBidi"/>
        </w:rPr>
        <w:sym w:font="Symbol" w:char="F071"/>
      </w:r>
      <w:r w:rsidRPr="001B68D6">
        <w:rPr>
          <w:rFonts w:asciiTheme="majorBidi" w:hAnsiTheme="majorBidi" w:cstheme="majorBidi"/>
          <w:vertAlign w:val="superscript"/>
        </w:rPr>
        <w:t>2</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0.6°</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1.05°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−140.5 + 27.2 log </w:t>
      </w:r>
      <w:r w:rsidRPr="001B68D6">
        <w:rPr>
          <w:rFonts w:asciiTheme="majorBidi" w:hAnsiTheme="majorBidi" w:cstheme="majorBidi"/>
        </w:rPr>
        <w:sym w:font="Symbol" w:char="F071"/>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1.05°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2.65°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−138.1 + 1.3 </w:t>
      </w:r>
      <w:r w:rsidRPr="001B68D6">
        <w:rPr>
          <w:rFonts w:asciiTheme="majorBidi" w:hAnsiTheme="majorBidi" w:cstheme="majorBidi"/>
        </w:rPr>
        <w:sym w:font="Symbol" w:char="F071"/>
      </w:r>
      <w:r w:rsidRPr="001B68D6">
        <w:rPr>
          <w:rFonts w:asciiTheme="majorBidi" w:hAnsiTheme="majorBidi" w:cstheme="majorBidi"/>
          <w:vertAlign w:val="superscript"/>
        </w:rPr>
        <w:t>2</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2.65°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4.35°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−130.2 + 26.1 log </w:t>
      </w:r>
      <w:r w:rsidRPr="001B68D6">
        <w:rPr>
          <w:rFonts w:asciiTheme="majorBidi" w:hAnsiTheme="majorBidi" w:cstheme="majorBidi"/>
        </w:rPr>
        <w:sym w:font="Symbol" w:char="F071"/>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4.35°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9.1°</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−105 </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 MHz))</w:t>
      </w:r>
      <w:r w:rsidRPr="001B68D6">
        <w:rPr>
          <w:rFonts w:asciiTheme="majorBidi" w:hAnsiTheme="majorBidi" w:cstheme="majorBidi"/>
        </w:rPr>
        <w:tab/>
        <w:t xml:space="preserve">for </w:t>
      </w:r>
      <w:r w:rsidRPr="001B68D6">
        <w:rPr>
          <w:rFonts w:asciiTheme="majorBidi" w:hAnsiTheme="majorBidi" w:cstheme="majorBidi"/>
        </w:rPr>
        <w:tab/>
        <w:t>9.1°</w:t>
      </w:r>
      <w:r w:rsidRPr="001B68D6">
        <w:rPr>
          <w:rFonts w:asciiTheme="majorBidi" w:hAnsiTheme="majorBidi" w:cstheme="majorBidi"/>
        </w:rPr>
        <w:tab/>
        <w:t>≤ </w:t>
      </w:r>
      <w:r w:rsidRPr="001B68D6">
        <w:rPr>
          <w:rFonts w:asciiTheme="majorBidi" w:hAnsiTheme="majorBidi" w:cstheme="majorBidi"/>
        </w:rPr>
        <w:sym w:font="Symbol" w:char="F071"/>
      </w:r>
    </w:p>
    <w:p w:rsidR="00515D89" w:rsidRPr="001B68D6" w:rsidRDefault="00515D89">
      <w:pPr>
        <w:pStyle w:val="enumlev1"/>
      </w:pPr>
      <w:r w:rsidRPr="001B68D6">
        <w:tab/>
        <w:t xml:space="preserve">where </w:t>
      </w:r>
      <w:r w:rsidRPr="001B68D6">
        <w:sym w:font="Symbol" w:char="F071"/>
      </w:r>
      <w:r w:rsidRPr="001B68D6">
        <w:t xml:space="preserve"> is the minimum nominal geocentric orbital separation, in degrees, between the wanted and interfering space stations, taking into account the respective East-West station-keeping accuracies;</w:t>
      </w:r>
    </w:p>
    <w:p w:rsidR="00515D89" w:rsidRPr="001B68D6" w:rsidRDefault="00515D89" w:rsidP="00515D89">
      <w:pPr>
        <w:pStyle w:val="enumlev1"/>
        <w:keepNext/>
      </w:pPr>
      <w:r w:rsidRPr="001B68D6">
        <w:rPr>
          <w:i/>
          <w:iCs/>
        </w:rPr>
        <w:t>b)</w:t>
      </w:r>
      <w:r w:rsidRPr="001B68D6">
        <w:tab/>
        <w:t>this mask shall be applied for frequency assignment subject to this Resolution with regard to:</w:t>
      </w:r>
    </w:p>
    <w:p w:rsidR="00515D89" w:rsidRPr="001B68D6" w:rsidRDefault="00515D89">
      <w:pPr>
        <w:pStyle w:val="enumlev2"/>
      </w:pPr>
      <w:r w:rsidRPr="001B68D6">
        <w:t>–</w:t>
      </w:r>
      <w:r w:rsidRPr="001B68D6">
        <w:tab/>
        <w:t>frequency assignments subject to this Resolution; or</w:t>
      </w:r>
    </w:p>
    <w:p w:rsidR="00515D89" w:rsidRPr="001B68D6" w:rsidRDefault="00515D89" w:rsidP="00515D89">
      <w:pPr>
        <w:pStyle w:val="enumlev2"/>
        <w:keepNext/>
      </w:pPr>
      <w:r w:rsidRPr="001B68D6">
        <w:t>–</w:t>
      </w:r>
      <w:r w:rsidRPr="001B68D6">
        <w:tab/>
        <w:t>frequency assignments not subject to this Resolution for which:</w:t>
      </w:r>
    </w:p>
    <w:p w:rsidR="00515D89" w:rsidRPr="001B68D6" w:rsidRDefault="00515D89">
      <w:pPr>
        <w:pStyle w:val="enumlev3"/>
      </w:pPr>
      <w:r w:rsidRPr="001B68D6">
        <w:t>–</w:t>
      </w:r>
      <w:r w:rsidRPr="001B68D6">
        <w:tab/>
        <w:t>notification is submitted under Article </w:t>
      </w:r>
      <w:r w:rsidRPr="001B68D6">
        <w:rPr>
          <w:b/>
          <w:bCs/>
        </w:rPr>
        <w:t>11</w:t>
      </w:r>
      <w:r w:rsidRPr="001B68D6">
        <w:t xml:space="preserve">; or </w:t>
      </w:r>
    </w:p>
    <w:p w:rsidR="00515D89" w:rsidRPr="001B68D6" w:rsidRDefault="00515D89">
      <w:pPr>
        <w:pStyle w:val="enumlev3"/>
      </w:pPr>
      <w:r w:rsidRPr="001B68D6">
        <w:t>–</w:t>
      </w:r>
      <w:r w:rsidRPr="001B68D6">
        <w:tab/>
        <w:t>complete information under Resolution </w:t>
      </w:r>
      <w:r w:rsidRPr="001B68D6">
        <w:rPr>
          <w:b/>
          <w:bCs/>
        </w:rPr>
        <w:t>552 (</w:t>
      </w:r>
      <w:ins w:id="1400" w:author="Mondino, Martine" w:date="2015-11-18T19:26:00Z">
        <w:r w:rsidRPr="001B68D6">
          <w:rPr>
            <w:b/>
            <w:bCs/>
          </w:rPr>
          <w:t>Rev.</w:t>
        </w:r>
      </w:ins>
      <w:r w:rsidRPr="001B68D6">
        <w:rPr>
          <w:b/>
          <w:bCs/>
        </w:rPr>
        <w:t>WRC</w:t>
      </w:r>
      <w:r w:rsidRPr="001B68D6">
        <w:rPr>
          <w:b/>
          <w:bCs/>
        </w:rPr>
        <w:noBreakHyphen/>
      </w:r>
      <w:del w:id="1401" w:author="Mondino, Martine" w:date="2015-11-18T19:26:00Z">
        <w:r w:rsidRPr="001B68D6" w:rsidDel="00C13461">
          <w:rPr>
            <w:b/>
            <w:bCs/>
          </w:rPr>
          <w:delText>12</w:delText>
        </w:r>
      </w:del>
      <w:ins w:id="1402" w:author="Mondino, Martine" w:date="2015-11-18T19:26:00Z">
        <w:r w:rsidRPr="001B68D6">
          <w:rPr>
            <w:b/>
            <w:bCs/>
          </w:rPr>
          <w:t>15</w:t>
        </w:r>
      </w:ins>
      <w:r w:rsidRPr="001B68D6">
        <w:rPr>
          <w:b/>
          <w:bCs/>
        </w:rPr>
        <w:t>)</w:t>
      </w:r>
      <w:r w:rsidRPr="001B68D6">
        <w:t xml:space="preserve"> is received by the Bureau,</w:t>
      </w:r>
    </w:p>
    <w:p w:rsidR="00515D89" w:rsidRPr="001B68D6" w:rsidRDefault="00515D89" w:rsidP="00515D89">
      <w:pPr>
        <w:pStyle w:val="enumlev1"/>
        <w:keepNext/>
      </w:pPr>
      <w:r w:rsidRPr="001B68D6">
        <w:lastRenderedPageBreak/>
        <w:tab/>
        <w:t>at the date of receipt of complete information under § 8 and 9 of the Attachment to this Resolution,</w:t>
      </w:r>
    </w:p>
    <w:p w:rsidR="00515D89" w:rsidRPr="001B68D6" w:rsidRDefault="00515D89" w:rsidP="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−149.88   </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0°</w:t>
      </w:r>
      <w:r w:rsidRPr="001B68D6">
        <w:rPr>
          <w:rFonts w:asciiTheme="majorBidi" w:hAnsiTheme="majorBidi" w:cstheme="majorBidi"/>
        </w:rPr>
        <w:tab/>
        <w:t xml:space="preserve">≤ </w:t>
      </w:r>
      <w:r w:rsidRPr="001B68D6">
        <w:rPr>
          <w:rFonts w:asciiTheme="majorBidi" w:hAnsiTheme="majorBidi" w:cstheme="majorBidi"/>
        </w:rPr>
        <w:sym w:font="Symbol" w:char="F071"/>
      </w:r>
      <w:r w:rsidRPr="001B68D6">
        <w:rPr>
          <w:rFonts w:asciiTheme="majorBidi" w:hAnsiTheme="majorBidi" w:cstheme="majorBidi"/>
        </w:rPr>
        <w:t> &lt; 0.6°</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−153.2 + 9.3 </w:t>
      </w:r>
      <w:r w:rsidRPr="001B68D6">
        <w:rPr>
          <w:rFonts w:asciiTheme="majorBidi" w:hAnsiTheme="majorBidi" w:cstheme="majorBidi"/>
        </w:rPr>
        <w:sym w:font="Symbol" w:char="F071"/>
      </w:r>
      <w:r w:rsidRPr="001B68D6">
        <w:rPr>
          <w:rFonts w:asciiTheme="majorBidi" w:hAnsiTheme="majorBidi" w:cstheme="majorBidi"/>
          <w:vertAlign w:val="superscript"/>
        </w:rPr>
        <w:t>2</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0.6°</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1.05°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−143.5 + 27.2 log </w:t>
      </w:r>
      <w:r w:rsidRPr="001B68D6">
        <w:rPr>
          <w:rFonts w:asciiTheme="majorBidi" w:hAnsiTheme="majorBidi" w:cstheme="majorBidi"/>
        </w:rPr>
        <w:sym w:font="Symbol" w:char="F071"/>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1.05°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2.65°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−141.1 + 1.3 </w:t>
      </w:r>
      <w:r w:rsidRPr="001B68D6">
        <w:rPr>
          <w:rFonts w:asciiTheme="majorBidi" w:hAnsiTheme="majorBidi" w:cstheme="majorBidi"/>
        </w:rPr>
        <w:sym w:font="Symbol" w:char="F071"/>
      </w:r>
      <w:r w:rsidRPr="001B68D6">
        <w:rPr>
          <w:rFonts w:asciiTheme="majorBidi" w:hAnsiTheme="majorBidi" w:cstheme="majorBidi"/>
          <w:vertAlign w:val="superscript"/>
        </w:rPr>
        <w:t>2</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2.65°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4.35°</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−133.2 + 26.1 log </w:t>
      </w:r>
      <w:r w:rsidRPr="001B68D6">
        <w:rPr>
          <w:rFonts w:asciiTheme="majorBidi" w:hAnsiTheme="majorBidi" w:cstheme="majorBidi"/>
        </w:rPr>
        <w:sym w:font="Symbol" w:char="F071"/>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w:t>
      </w:r>
      <w:r w:rsidRPr="001B68D6">
        <w:rPr>
          <w:rFonts w:asciiTheme="majorBidi" w:hAnsiTheme="majorBidi" w:cstheme="majorBidi"/>
        </w:rPr>
        <w:sym w:font="Symbol" w:char="F0D7"/>
      </w:r>
      <w:r w:rsidRPr="001B68D6">
        <w:rPr>
          <w:rFonts w:asciiTheme="majorBidi" w:hAnsiTheme="majorBidi" w:cstheme="majorBidi"/>
        </w:rPr>
        <w:t> MHz))</w:t>
      </w:r>
      <w:r w:rsidRPr="001B68D6">
        <w:rPr>
          <w:rFonts w:asciiTheme="majorBidi" w:hAnsiTheme="majorBidi" w:cstheme="majorBidi"/>
        </w:rPr>
        <w:tab/>
        <w:t xml:space="preserve">for </w:t>
      </w:r>
      <w:r w:rsidRPr="001B68D6">
        <w:rPr>
          <w:rFonts w:asciiTheme="majorBidi" w:hAnsiTheme="majorBidi" w:cstheme="majorBidi"/>
        </w:rPr>
        <w:tab/>
        <w:t>4.35°</w:t>
      </w:r>
      <w:r w:rsidRPr="001B68D6">
        <w:rPr>
          <w:rFonts w:asciiTheme="majorBidi" w:hAnsiTheme="majorBidi" w:cstheme="majorBidi"/>
        </w:rPr>
        <w:tab/>
        <w:t>≤ </w:t>
      </w:r>
      <w:r w:rsidRPr="001B68D6">
        <w:rPr>
          <w:rFonts w:asciiTheme="majorBidi" w:hAnsiTheme="majorBidi" w:cstheme="majorBidi"/>
        </w:rPr>
        <w:sym w:font="Symbol" w:char="F071"/>
      </w:r>
      <w:r w:rsidRPr="001B68D6">
        <w:rPr>
          <w:rFonts w:asciiTheme="majorBidi" w:hAnsiTheme="majorBidi" w:cstheme="majorBidi"/>
        </w:rPr>
        <w:t> &lt; 12°</w:t>
      </w:r>
    </w:p>
    <w:p w:rsidR="00515D89" w:rsidRPr="001B68D6" w:rsidRDefault="00515D89">
      <w:pPr>
        <w:pStyle w:val="enumlev1"/>
        <w:tabs>
          <w:tab w:val="clear" w:pos="1871"/>
          <w:tab w:val="clear" w:pos="2608"/>
          <w:tab w:val="left" w:pos="5954"/>
          <w:tab w:val="right" w:pos="6999"/>
          <w:tab w:val="left" w:pos="7088"/>
          <w:tab w:val="left" w:pos="7371"/>
        </w:tabs>
        <w:rPr>
          <w:rFonts w:asciiTheme="majorBidi" w:hAnsiTheme="majorBidi" w:cstheme="majorBidi"/>
        </w:rPr>
      </w:pPr>
      <w:r w:rsidRPr="001B68D6">
        <w:rPr>
          <w:rFonts w:asciiTheme="majorBidi" w:hAnsiTheme="majorBidi" w:cstheme="majorBidi"/>
        </w:rPr>
        <w:tab/>
        <w:t xml:space="preserve">−105 </w:t>
      </w:r>
      <w:r w:rsidRPr="001B68D6">
        <w:rPr>
          <w:rFonts w:asciiTheme="majorBidi" w:hAnsiTheme="majorBidi" w:cstheme="majorBidi"/>
        </w:rPr>
        <w:tab/>
        <w:t>dB(W/(m</w:t>
      </w:r>
      <w:r w:rsidRPr="001B68D6">
        <w:rPr>
          <w:rFonts w:asciiTheme="majorBidi" w:hAnsiTheme="majorBidi" w:cstheme="majorBidi"/>
          <w:vertAlign w:val="superscript"/>
        </w:rPr>
        <w:t>2</w:t>
      </w:r>
      <w:r w:rsidRPr="001B68D6">
        <w:rPr>
          <w:rFonts w:asciiTheme="majorBidi" w:hAnsiTheme="majorBidi" w:cstheme="majorBidi"/>
        </w:rPr>
        <w:t> · MHz))</w:t>
      </w:r>
      <w:r w:rsidRPr="001B68D6">
        <w:rPr>
          <w:rFonts w:asciiTheme="majorBidi" w:hAnsiTheme="majorBidi" w:cstheme="majorBidi"/>
        </w:rPr>
        <w:tab/>
        <w:t xml:space="preserve">for </w:t>
      </w:r>
      <w:r w:rsidRPr="001B68D6">
        <w:rPr>
          <w:rFonts w:asciiTheme="majorBidi" w:hAnsiTheme="majorBidi" w:cstheme="majorBidi"/>
        </w:rPr>
        <w:tab/>
        <w:t>12°</w:t>
      </w:r>
      <w:r w:rsidRPr="001B68D6">
        <w:rPr>
          <w:rFonts w:asciiTheme="majorBidi" w:hAnsiTheme="majorBidi" w:cstheme="majorBidi"/>
        </w:rPr>
        <w:tab/>
        <w:t>≤ </w:t>
      </w:r>
      <w:r w:rsidRPr="001B68D6">
        <w:rPr>
          <w:rFonts w:asciiTheme="majorBidi" w:hAnsiTheme="majorBidi" w:cstheme="majorBidi"/>
        </w:rPr>
        <w:sym w:font="Symbol" w:char="F071"/>
      </w:r>
    </w:p>
    <w:p w:rsidR="00515D89" w:rsidRPr="001B68D6" w:rsidRDefault="00515D89">
      <w:pPr>
        <w:pStyle w:val="enumlev1"/>
      </w:pPr>
      <w:r w:rsidRPr="001B68D6">
        <w:tab/>
        <w:t xml:space="preserve">where </w:t>
      </w:r>
      <w:r w:rsidRPr="001B68D6">
        <w:sym w:font="Symbol" w:char="F071"/>
      </w:r>
      <w:r w:rsidRPr="001B68D6">
        <w:t xml:space="preserve"> is the minimum nominal geocentric orbital separation, in degrees, between the wanted and interfering space stations, taking into account the respective East-West station-keeping accuracies.</w:t>
      </w:r>
    </w:p>
    <w:p w:rsidR="00E440F6" w:rsidRDefault="00E440F6">
      <w:pPr>
        <w:pStyle w:val="Reasons"/>
      </w:pPr>
    </w:p>
    <w:p w:rsidR="00E440F6" w:rsidRDefault="00515D89" w:rsidP="00892FE6">
      <w:pPr>
        <w:pStyle w:val="Proposal"/>
      </w:pPr>
      <w:r>
        <w:t>MOD</w:t>
      </w:r>
      <w:r>
        <w:tab/>
        <w:t>B9/347/3</w:t>
      </w:r>
      <w:r w:rsidR="00892FE6">
        <w:t>0</w:t>
      </w:r>
      <w:r>
        <w:rPr>
          <w:vanish/>
          <w:color w:val="7F7F7F" w:themeColor="text1" w:themeTint="80"/>
          <w:vertAlign w:val="superscript"/>
        </w:rPr>
        <w:t>#32597</w:t>
      </w:r>
    </w:p>
    <w:p w:rsidR="00515D89" w:rsidRPr="001B68D6" w:rsidRDefault="00515D89" w:rsidP="00515D89">
      <w:pPr>
        <w:pStyle w:val="ResNo"/>
      </w:pPr>
      <w:r w:rsidRPr="001B68D6">
        <w:t xml:space="preserve">RESOLUTION </w:t>
      </w:r>
      <w:r w:rsidRPr="001B68D6">
        <w:rPr>
          <w:rStyle w:val="href"/>
        </w:rPr>
        <w:t>555</w:t>
      </w:r>
      <w:r w:rsidRPr="001B68D6">
        <w:t xml:space="preserve"> (</w:t>
      </w:r>
      <w:ins w:id="1403" w:author="Mondino, Martine" w:date="2015-11-18T19:26:00Z">
        <w:r w:rsidRPr="001B68D6">
          <w:t>rev.</w:t>
        </w:r>
      </w:ins>
      <w:r w:rsidRPr="001B68D6">
        <w:t>WRC</w:t>
      </w:r>
      <w:r w:rsidRPr="001B68D6">
        <w:noBreakHyphen/>
      </w:r>
      <w:del w:id="1404" w:author="Detraz, Laurence" w:date="2015-11-12T14:30:00Z">
        <w:r w:rsidRPr="001B68D6" w:rsidDel="000B73EA">
          <w:delText>12</w:delText>
        </w:r>
      </w:del>
      <w:ins w:id="1405" w:author="Detraz, Laurence" w:date="2015-11-12T14:30:00Z">
        <w:r w:rsidRPr="001B68D6">
          <w:t>15</w:t>
        </w:r>
      </w:ins>
      <w:r w:rsidRPr="001B68D6">
        <w:t>)</w:t>
      </w:r>
    </w:p>
    <w:p w:rsidR="00515D89" w:rsidRPr="001B68D6" w:rsidRDefault="00515D89" w:rsidP="00515D89">
      <w:pPr>
        <w:pStyle w:val="Restitle"/>
      </w:pPr>
      <w:bookmarkStart w:id="1406" w:name="_Toc319401857"/>
      <w:bookmarkStart w:id="1407" w:name="_Toc327364507"/>
      <w:r w:rsidRPr="001B68D6">
        <w:t xml:space="preserve">Additional regulatory provisions for broadcasting-satellite service </w:t>
      </w:r>
      <w:r w:rsidRPr="001B68D6">
        <w:br/>
        <w:t xml:space="preserve">networks in the </w:t>
      </w:r>
      <w:r w:rsidR="00527A8E">
        <w:t xml:space="preserve">frequency </w:t>
      </w:r>
      <w:r w:rsidRPr="001B68D6">
        <w:t xml:space="preserve">band 21.4-22 GHz in Regions 1 and 3 for </w:t>
      </w:r>
      <w:r w:rsidRPr="001B68D6">
        <w:br/>
        <w:t xml:space="preserve">the enhancement of equitable access to this </w:t>
      </w:r>
      <w:r w:rsidR="00527A8E">
        <w:t xml:space="preserve">frequency </w:t>
      </w:r>
      <w:r w:rsidRPr="001B68D6">
        <w:t>band</w:t>
      </w:r>
      <w:bookmarkEnd w:id="1406"/>
      <w:bookmarkEnd w:id="1407"/>
    </w:p>
    <w:p w:rsidR="00515D89" w:rsidRPr="001B68D6" w:rsidRDefault="00515D89" w:rsidP="00515D89">
      <w:pPr>
        <w:pStyle w:val="Normalaftertitle"/>
      </w:pPr>
      <w:r w:rsidRPr="001B68D6">
        <w:t xml:space="preserve">The World Radiocommunication Conference (Geneva, </w:t>
      </w:r>
      <w:del w:id="1408" w:author="Detraz, Laurence" w:date="2015-11-12T14:30:00Z">
        <w:r w:rsidRPr="001B68D6" w:rsidDel="000B73EA">
          <w:delText>2012</w:delText>
        </w:r>
      </w:del>
      <w:ins w:id="1409" w:author="Detraz, Laurence" w:date="2015-11-12T14:30:00Z">
        <w:r w:rsidRPr="001B68D6">
          <w:t>2015</w:t>
        </w:r>
      </w:ins>
      <w:r w:rsidRPr="001B68D6">
        <w:t>),</w:t>
      </w:r>
    </w:p>
    <w:p w:rsidR="00515D89" w:rsidRPr="001B68D6" w:rsidRDefault="00515D89" w:rsidP="00515D89">
      <w:pPr>
        <w:pStyle w:val="Call"/>
      </w:pPr>
      <w:r w:rsidRPr="001B68D6">
        <w:t>considering</w:t>
      </w:r>
    </w:p>
    <w:p w:rsidR="00515D89" w:rsidRPr="001B68D6" w:rsidRDefault="00515D89" w:rsidP="00515D89">
      <w:r w:rsidRPr="001B68D6">
        <w:rPr>
          <w:i/>
        </w:rPr>
        <w:t>a)</w:t>
      </w:r>
      <w:r w:rsidRPr="001B68D6">
        <w:tab/>
        <w:t>that WARC</w:t>
      </w:r>
      <w:r w:rsidRPr="001B68D6">
        <w:noBreakHyphen/>
        <w:t xml:space="preserve">92 allocated the </w:t>
      </w:r>
      <w:r w:rsidR="00527A8E">
        <w:t xml:space="preserve">frequency </w:t>
      </w:r>
      <w:r w:rsidRPr="001B68D6">
        <w:t>band 21.4-22 GHz in Regions 1 and 3 to the broadcasting-satellite service (BSS) to be implemented after 1 April 2007;</w:t>
      </w:r>
    </w:p>
    <w:p w:rsidR="00515D89" w:rsidRPr="001B68D6" w:rsidRDefault="00515D89" w:rsidP="00515D89">
      <w:r w:rsidRPr="001B68D6">
        <w:rPr>
          <w:i/>
        </w:rPr>
        <w:t>b)</w:t>
      </w:r>
      <w:r w:rsidRPr="001B68D6">
        <w:tab/>
        <w:t xml:space="preserve">that the use of the </w:t>
      </w:r>
      <w:r w:rsidR="00527A8E">
        <w:t xml:space="preserve">frequency </w:t>
      </w:r>
      <w:r w:rsidRPr="001B68D6">
        <w:t>band since 1992 was subject to an interim procedure in accordance with Resolution </w:t>
      </w:r>
      <w:r w:rsidRPr="001B68D6">
        <w:rPr>
          <w:b/>
        </w:rPr>
        <w:t>525 (WARC</w:t>
      </w:r>
      <w:r w:rsidRPr="001B68D6">
        <w:rPr>
          <w:b/>
          <w:bCs/>
        </w:rPr>
        <w:noBreakHyphen/>
      </w:r>
      <w:r w:rsidRPr="001B68D6">
        <w:rPr>
          <w:b/>
        </w:rPr>
        <w:t>92</w:t>
      </w:r>
      <w:r w:rsidRPr="001B68D6">
        <w:t xml:space="preserve">, </w:t>
      </w:r>
      <w:r w:rsidRPr="001B68D6">
        <w:rPr>
          <w:b/>
        </w:rPr>
        <w:t>Rev.WRC</w:t>
      </w:r>
      <w:r w:rsidRPr="001B68D6">
        <w:rPr>
          <w:b/>
        </w:rPr>
        <w:noBreakHyphen/>
        <w:t>03</w:t>
      </w:r>
      <w:r w:rsidRPr="001B68D6">
        <w:t xml:space="preserve"> and </w:t>
      </w:r>
      <w:r w:rsidRPr="001B68D6">
        <w:rPr>
          <w:b/>
        </w:rPr>
        <w:t>Rev.WRC</w:t>
      </w:r>
      <w:r w:rsidRPr="001B68D6">
        <w:rPr>
          <w:b/>
        </w:rPr>
        <w:noBreakHyphen/>
        <w:t>07)</w:t>
      </w:r>
      <w:r w:rsidRPr="001B68D6">
        <w:t>;</w:t>
      </w:r>
    </w:p>
    <w:p w:rsidR="00515D89" w:rsidRPr="001B68D6" w:rsidRDefault="00515D89" w:rsidP="00515D89">
      <w:r w:rsidRPr="001B68D6">
        <w:rPr>
          <w:i/>
        </w:rPr>
        <w:t>c)</w:t>
      </w:r>
      <w:r w:rsidRPr="001B68D6">
        <w:tab/>
        <w:t>that Article 44 of the ITU Constitution sets out the basic principles for the use of the radio-frequency spectrum and the geostationary-satellite and other satellite orbits, taking into account the needs of developing countries,</w:t>
      </w:r>
    </w:p>
    <w:p w:rsidR="00515D89" w:rsidRPr="001B68D6" w:rsidRDefault="00515D89" w:rsidP="00515D89">
      <w:pPr>
        <w:pStyle w:val="Call"/>
      </w:pPr>
      <w:r w:rsidRPr="001B68D6">
        <w:t>further considering</w:t>
      </w:r>
    </w:p>
    <w:p w:rsidR="00515D89" w:rsidRPr="001B68D6" w:rsidRDefault="00515D89" w:rsidP="00515D89">
      <w:r w:rsidRPr="001B68D6">
        <w:rPr>
          <w:i/>
        </w:rPr>
        <w:t>a)</w:t>
      </w:r>
      <w:r w:rsidRPr="001B68D6">
        <w:tab/>
        <w:t xml:space="preserve">that </w:t>
      </w:r>
      <w:r w:rsidRPr="001B68D6">
        <w:rPr>
          <w:i/>
        </w:rPr>
        <w:t>a priori</w:t>
      </w:r>
      <w:r w:rsidRPr="001B68D6">
        <w:t xml:space="preserve"> planning for BSS networks in the </w:t>
      </w:r>
      <w:r w:rsidR="00527A8E">
        <w:t xml:space="preserve">frequency </w:t>
      </w:r>
      <w:r w:rsidRPr="001B68D6">
        <w:t>band 21.4-22 GHz in Regions 1 and 3 is not necessary and should be avoided as it freezes access according to technological assumptions at the time of planning and then prevents flexible use taking account of real world demand and technical developments;</w:t>
      </w:r>
    </w:p>
    <w:p w:rsidR="00113742" w:rsidRDefault="00113742">
      <w:pPr>
        <w:tabs>
          <w:tab w:val="clear" w:pos="1134"/>
          <w:tab w:val="clear" w:pos="1871"/>
          <w:tab w:val="clear" w:pos="2268"/>
        </w:tabs>
        <w:overflowPunct/>
        <w:autoSpaceDE/>
        <w:autoSpaceDN/>
        <w:adjustRightInd/>
        <w:spacing w:before="0"/>
        <w:textAlignment w:val="auto"/>
        <w:rPr>
          <w:i/>
        </w:rPr>
      </w:pPr>
      <w:r>
        <w:rPr>
          <w:i/>
        </w:rPr>
        <w:br w:type="page"/>
      </w:r>
    </w:p>
    <w:p w:rsidR="00515D89" w:rsidRPr="001B68D6" w:rsidRDefault="00515D89" w:rsidP="00515D89">
      <w:r w:rsidRPr="001B68D6">
        <w:rPr>
          <w:i/>
        </w:rPr>
        <w:lastRenderedPageBreak/>
        <w:t>b)</w:t>
      </w:r>
      <w:r w:rsidRPr="001B68D6">
        <w:tab/>
        <w:t xml:space="preserve">that interim arrangements for the use of the </w:t>
      </w:r>
      <w:r w:rsidR="00527A8E">
        <w:t xml:space="preserve">frequency </w:t>
      </w:r>
      <w:r w:rsidRPr="001B68D6">
        <w:t>bands were on a first-come first-served basis,</w:t>
      </w:r>
    </w:p>
    <w:p w:rsidR="00515D89" w:rsidRPr="001B68D6" w:rsidRDefault="00515D89" w:rsidP="00515D89">
      <w:pPr>
        <w:pStyle w:val="Call"/>
      </w:pPr>
      <w:r w:rsidRPr="001B68D6">
        <w:t>recognizing</w:t>
      </w:r>
    </w:p>
    <w:p w:rsidR="00515D89" w:rsidRPr="001B68D6" w:rsidRDefault="00515D89" w:rsidP="00515D89">
      <w:r w:rsidRPr="001B68D6">
        <w:rPr>
          <w:i/>
        </w:rPr>
        <w:t>a)</w:t>
      </w:r>
      <w:r w:rsidRPr="001B68D6">
        <w:tab/>
        <w:t xml:space="preserve">that the number of filings made by some administrations in this </w:t>
      </w:r>
      <w:r w:rsidR="00527A8E">
        <w:t xml:space="preserve">frequency </w:t>
      </w:r>
      <w:r w:rsidRPr="001B68D6">
        <w:t>band is extremely large, which may not be realistic and may be difficult to implement within the regulatory time-limit under Article </w:t>
      </w:r>
      <w:r w:rsidRPr="001B68D6">
        <w:rPr>
          <w:b/>
        </w:rPr>
        <w:t>11</w:t>
      </w:r>
      <w:r w:rsidRPr="001B68D6">
        <w:t>;</w:t>
      </w:r>
    </w:p>
    <w:p w:rsidR="00515D89" w:rsidRPr="001B68D6" w:rsidRDefault="00515D89" w:rsidP="00515D89">
      <w:r w:rsidRPr="001B68D6">
        <w:rPr>
          <w:i/>
        </w:rPr>
        <w:t>b)</w:t>
      </w:r>
      <w:r w:rsidRPr="001B68D6">
        <w:tab/>
        <w:t xml:space="preserve">that the number of filings (291 coordination requests received by the Bureau as at December 2011), including those referred to in </w:t>
      </w:r>
      <w:r w:rsidRPr="001B68D6">
        <w:rPr>
          <w:i/>
        </w:rPr>
        <w:t>recognizing a)</w:t>
      </w:r>
      <w:r w:rsidRPr="001B68D6">
        <w:t xml:space="preserve"> above, is limiting the possibility of successful coordination of BSS systems already submitted or planned to be submitted by other administrations,</w:t>
      </w:r>
    </w:p>
    <w:p w:rsidR="00515D89" w:rsidRPr="001B68D6" w:rsidRDefault="00515D89" w:rsidP="00515D89">
      <w:pPr>
        <w:pStyle w:val="Call"/>
      </w:pPr>
      <w:r w:rsidRPr="001B68D6">
        <w:t>resolves</w:t>
      </w:r>
    </w:p>
    <w:p w:rsidR="00515D89" w:rsidRPr="001B68D6" w:rsidDel="007E0A5F" w:rsidRDefault="00515D89" w:rsidP="00515D89">
      <w:pPr>
        <w:rPr>
          <w:del w:id="1410" w:author="Detraz, Laurence" w:date="2015-11-12T14:31:00Z"/>
        </w:rPr>
      </w:pPr>
      <w:del w:id="1411" w:author="Detraz, Laurence" w:date="2015-11-12T14:31:00Z">
        <w:r w:rsidRPr="001B68D6" w:rsidDel="007E0A5F">
          <w:delText>1</w:delText>
        </w:r>
        <w:r w:rsidRPr="001B68D6" w:rsidDel="007E0A5F">
          <w:tab/>
          <w:delText>that administrations, in compliance with Article 44 of the Constitution, review their submissions in the band 21.4-22 GHz submitted before 18 February 2012, with a view to reducing the number of their submissions to the absolute minimum necessary, and indicate to the Bureau, before 30 June 2012, the networks which are no longer required to be considered and processed by the Bureau and administrations under Articles </w:delText>
        </w:r>
        <w:r w:rsidRPr="001B68D6" w:rsidDel="007E0A5F">
          <w:rPr>
            <w:b/>
          </w:rPr>
          <w:delText>9</w:delText>
        </w:r>
        <w:r w:rsidRPr="001B68D6" w:rsidDel="007E0A5F">
          <w:delText xml:space="preserve"> and </w:delText>
        </w:r>
        <w:r w:rsidRPr="001B68D6" w:rsidDel="007E0A5F">
          <w:rPr>
            <w:b/>
          </w:rPr>
          <w:delText>11</w:delText>
        </w:r>
        <w:r w:rsidRPr="001B68D6" w:rsidDel="007E0A5F">
          <w:delText>;</w:delText>
        </w:r>
      </w:del>
    </w:p>
    <w:p w:rsidR="00515D89" w:rsidRPr="001B68D6" w:rsidRDefault="00515D89" w:rsidP="00515D89">
      <w:del w:id="1412" w:author="Detraz, Laurence" w:date="2015-11-12T14:31:00Z">
        <w:r w:rsidRPr="001B68D6" w:rsidDel="007E0A5F">
          <w:delText>2</w:delText>
        </w:r>
        <w:r w:rsidRPr="001B68D6" w:rsidDel="007E0A5F">
          <w:tab/>
        </w:r>
      </w:del>
      <w:r w:rsidRPr="001B68D6">
        <w:t>to urge administrations</w:t>
      </w:r>
      <w:r w:rsidRPr="001B68D6">
        <w:rPr>
          <w:rFonts w:eastAsia="MS Mincho"/>
          <w:position w:val="6"/>
          <w:sz w:val="18"/>
        </w:rPr>
        <w:t xml:space="preserve"> </w:t>
      </w:r>
      <w:r w:rsidRPr="001B68D6">
        <w:t>to make the utmost efforts to accommodate submissions received from other administrations with few filings, especially covering their own territories</w:t>
      </w:r>
      <w:del w:id="1413" w:author="Detraz, Laurence" w:date="2015-11-12T14:33:00Z">
        <w:r w:rsidRPr="001B68D6" w:rsidDel="00DF34BC">
          <w:delText>;</w:delText>
        </w:r>
      </w:del>
      <w:ins w:id="1414" w:author="Detraz, Laurence" w:date="2015-11-12T14:33:00Z">
        <w:r w:rsidRPr="001B68D6">
          <w:t>.</w:t>
        </w:r>
      </w:ins>
    </w:p>
    <w:p w:rsidR="00515D89" w:rsidRPr="001B68D6" w:rsidDel="007E0A5F" w:rsidRDefault="00515D89" w:rsidP="00515D89">
      <w:pPr>
        <w:rPr>
          <w:del w:id="1415" w:author="Detraz, Laurence" w:date="2015-11-12T14:31:00Z"/>
        </w:rPr>
      </w:pPr>
      <w:del w:id="1416" w:author="Detraz, Laurence" w:date="2015-11-12T14:31:00Z">
        <w:r w:rsidRPr="001B68D6" w:rsidDel="007E0A5F">
          <w:delText>3</w:delText>
        </w:r>
        <w:r w:rsidRPr="001B68D6" w:rsidDel="007E0A5F">
          <w:tab/>
          <w:delText>that, for submissions received before 18 February 2012 but not yet processed by the Bureau, the notifying administration may modify, without any change in their initial date of receipt, the characteristics of the submissions and supply new values within the ranges specified in Annex 1 to the Attachment to Resolution </w:delText>
        </w:r>
        <w:r w:rsidRPr="001B68D6" w:rsidDel="007E0A5F">
          <w:rPr>
            <w:b/>
            <w:bCs/>
          </w:rPr>
          <w:delText>553 (WRC</w:delText>
        </w:r>
        <w:r w:rsidRPr="001B68D6" w:rsidDel="007E0A5F">
          <w:rPr>
            <w:b/>
            <w:bCs/>
          </w:rPr>
          <w:noBreakHyphen/>
          <w:delText>12)</w:delText>
        </w:r>
        <w:r w:rsidRPr="001B68D6" w:rsidDel="007E0A5F">
          <w:delText xml:space="preserve"> or Report ITU</w:delText>
        </w:r>
        <w:r w:rsidRPr="001B68D6" w:rsidDel="007E0A5F">
          <w:noBreakHyphen/>
          <w:delText>R BO.2071;</w:delText>
        </w:r>
      </w:del>
    </w:p>
    <w:p w:rsidR="00515D89" w:rsidRPr="001B68D6" w:rsidDel="007E0A5F" w:rsidRDefault="00515D89" w:rsidP="00515D89">
      <w:pPr>
        <w:rPr>
          <w:del w:id="1417" w:author="Detraz, Laurence" w:date="2015-11-12T14:31:00Z"/>
        </w:rPr>
      </w:pPr>
      <w:del w:id="1418" w:author="Detraz, Laurence" w:date="2015-11-12T14:31:00Z">
        <w:r w:rsidRPr="001B68D6" w:rsidDel="007E0A5F">
          <w:delText>4</w:delText>
        </w:r>
        <w:r w:rsidRPr="001B68D6" w:rsidDel="007E0A5F">
          <w:tab/>
          <w:delText>that, for submissions received before 18 February 2012 and processed by the Bureau, the notifying administration may modify, without any change in their initial date of receipt, the characteristics within the ranges specified in Annex 1 to the Attachment to Resolution </w:delText>
        </w:r>
        <w:r w:rsidRPr="001B68D6" w:rsidDel="007E0A5F">
          <w:rPr>
            <w:b/>
            <w:bCs/>
          </w:rPr>
          <w:delText>553 (WRC</w:delText>
        </w:r>
        <w:r w:rsidRPr="001B68D6" w:rsidDel="007E0A5F">
          <w:rPr>
            <w:b/>
            <w:bCs/>
          </w:rPr>
          <w:noBreakHyphen/>
          <w:delText>12)</w:delText>
        </w:r>
        <w:r w:rsidRPr="001B68D6" w:rsidDel="007E0A5F">
          <w:delText xml:space="preserve"> or Report ITU</w:delText>
        </w:r>
        <w:r w:rsidRPr="001B68D6" w:rsidDel="007E0A5F">
          <w:noBreakHyphen/>
          <w:delText>R BO.2071, provided that such modifications do not cause more interference than the current submitted parameters,</w:delText>
        </w:r>
      </w:del>
    </w:p>
    <w:p w:rsidR="00515D89" w:rsidRPr="001B68D6" w:rsidDel="007E0A5F" w:rsidRDefault="00515D89" w:rsidP="00515D89">
      <w:pPr>
        <w:pStyle w:val="Call"/>
        <w:rPr>
          <w:del w:id="1419" w:author="Detraz, Laurence" w:date="2015-11-12T14:31:00Z"/>
        </w:rPr>
      </w:pPr>
      <w:del w:id="1420" w:author="Detraz, Laurence" w:date="2015-11-12T14:31:00Z">
        <w:r w:rsidRPr="001B68D6" w:rsidDel="007E0A5F">
          <w:delText>instructs the Director of the Radiocommunication Bureau</w:delText>
        </w:r>
      </w:del>
    </w:p>
    <w:p w:rsidR="00515D89" w:rsidRPr="001B68D6" w:rsidDel="007E0A5F" w:rsidRDefault="00515D89" w:rsidP="00515D89">
      <w:pPr>
        <w:rPr>
          <w:del w:id="1421" w:author="Detraz, Laurence" w:date="2015-11-12T14:31:00Z"/>
        </w:rPr>
      </w:pPr>
      <w:del w:id="1422" w:author="Detraz, Laurence" w:date="2015-11-12T14:31:00Z">
        <w:r w:rsidRPr="001B68D6" w:rsidDel="007E0A5F">
          <w:delText>to report to future competent world radiocommunication conferences on the results of the implementation of this Resolution,</w:delText>
        </w:r>
      </w:del>
    </w:p>
    <w:p w:rsidR="00515D89" w:rsidRPr="001B68D6" w:rsidDel="007E0A5F" w:rsidRDefault="00515D89" w:rsidP="00515D89">
      <w:pPr>
        <w:pStyle w:val="Call"/>
        <w:rPr>
          <w:del w:id="1423" w:author="Detraz, Laurence" w:date="2015-11-12T14:31:00Z"/>
        </w:rPr>
      </w:pPr>
      <w:del w:id="1424" w:author="Detraz, Laurence" w:date="2015-11-12T14:31:00Z">
        <w:r w:rsidRPr="001B68D6" w:rsidDel="007E0A5F">
          <w:delText>invites the ITU Council</w:delText>
        </w:r>
      </w:del>
    </w:p>
    <w:p w:rsidR="00515D89" w:rsidRPr="001B68D6" w:rsidRDefault="00515D89" w:rsidP="00515D89">
      <w:del w:id="1425" w:author="Detraz, Laurence" w:date="2015-11-12T14:31:00Z">
        <w:r w:rsidRPr="001B68D6" w:rsidDel="007E0A5F">
          <w:delText xml:space="preserve">to consider modifying Decision 482 (modified 2008) to exempt submissions under </w:delText>
        </w:r>
        <w:r w:rsidRPr="001B68D6" w:rsidDel="007E0A5F">
          <w:rPr>
            <w:i/>
            <w:iCs/>
          </w:rPr>
          <w:delText>resolves</w:delText>
        </w:r>
        <w:r w:rsidRPr="001B68D6" w:rsidDel="007E0A5F">
          <w:delText> 3 and 4 above from cost</w:delText>
        </w:r>
        <w:r w:rsidRPr="001B68D6" w:rsidDel="007E0A5F">
          <w:noBreakHyphen/>
          <w:delText>recovery charges.</w:delText>
        </w:r>
      </w:del>
    </w:p>
    <w:p w:rsidR="00E440F6" w:rsidRDefault="00E440F6">
      <w:pPr>
        <w:pStyle w:val="Reasons"/>
      </w:pPr>
    </w:p>
    <w:p w:rsidR="00113742" w:rsidRDefault="00113742">
      <w:pPr>
        <w:pStyle w:val="Reasons"/>
      </w:pPr>
    </w:p>
    <w:p w:rsidR="00113742" w:rsidRDefault="00113742" w:rsidP="00653CDB">
      <w:pPr>
        <w:pStyle w:val="Reasons"/>
      </w:pPr>
    </w:p>
    <w:p w:rsidR="00113742" w:rsidRDefault="00113742">
      <w:pPr>
        <w:jc w:val="center"/>
      </w:pPr>
      <w:r>
        <w:t>______________</w:t>
      </w:r>
    </w:p>
    <w:p w:rsidR="00113742" w:rsidRDefault="00113742">
      <w:pPr>
        <w:pStyle w:val="Reasons"/>
      </w:pPr>
    </w:p>
    <w:sectPr w:rsidR="00113742">
      <w:headerReference w:type="default" r:id="rId67"/>
      <w:footerReference w:type="even" r:id="rId68"/>
      <w:footerReference w:type="default" r:id="rId69"/>
      <w:footerReference w:type="first" r:id="rId70"/>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CDB" w:rsidRDefault="00653CDB">
      <w:r>
        <w:separator/>
      </w:r>
    </w:p>
  </w:endnote>
  <w:endnote w:type="continuationSeparator" w:id="0">
    <w:p w:rsidR="00653CDB" w:rsidRDefault="0065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TimesNewRoman">
    <w:altName w:val="Times New Roman"/>
    <w:panose1 w:val="00000000000000000000"/>
    <w:charset w:val="00"/>
    <w:family w:val="roman"/>
    <w:notTrueType/>
    <w:pitch w:val="default"/>
  </w:font>
  <w:font w:name="TimesNewRoman,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Utiliser une police de caractè">
    <w:altName w:val="Times New Roman"/>
    <w:panose1 w:val="00000000000000000000"/>
    <w:charset w:val="00"/>
    <w:family w:val="roman"/>
    <w:notTrueType/>
    <w:pitch w:val="default"/>
  </w:font>
  <w:font w:name="Arial CYR">
    <w:altName w:val="Times New Roman"/>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pPr>
      <w:framePr w:wrap="around" w:vAnchor="text" w:hAnchor="margin" w:xAlign="right" w:y="1"/>
    </w:pPr>
    <w:r>
      <w:fldChar w:fldCharType="begin"/>
    </w:r>
    <w:r>
      <w:instrText xml:space="preserve">PAGE  </w:instrText>
    </w:r>
    <w:r>
      <w:fldChar w:fldCharType="end"/>
    </w:r>
  </w:p>
  <w:p w:rsidR="00653CDB" w:rsidRPr="0041348E" w:rsidRDefault="00653CDB">
    <w:pPr>
      <w:ind w:right="360"/>
      <w:rPr>
        <w:lang w:val="en-US"/>
      </w:rPr>
    </w:pPr>
    <w:r>
      <w:fldChar w:fldCharType="begin"/>
    </w:r>
    <w:r w:rsidRPr="0041348E">
      <w:rPr>
        <w:lang w:val="en-US"/>
      </w:rPr>
      <w:instrText xml:space="preserve"> FILENAME \p  \* MERGEFORMAT </w:instrText>
    </w:r>
    <w:r>
      <w:fldChar w:fldCharType="separate"/>
    </w:r>
    <w:r w:rsidR="007703F0">
      <w:rPr>
        <w:noProof/>
        <w:lang w:val="en-US"/>
      </w:rPr>
      <w:t>P:\ENG\ITU-R\CONF-R\CMR15\300\347E.docx</w:t>
    </w:r>
    <w:r>
      <w:fldChar w:fldCharType="end"/>
    </w:r>
    <w:r w:rsidRPr="0041348E">
      <w:rPr>
        <w:lang w:val="en-US"/>
      </w:rPr>
      <w:tab/>
    </w:r>
    <w:r>
      <w:fldChar w:fldCharType="begin"/>
    </w:r>
    <w:r>
      <w:instrText xml:space="preserve"> SAVEDATE \@ DD.MM.YY </w:instrText>
    </w:r>
    <w:r>
      <w:fldChar w:fldCharType="separate"/>
    </w:r>
    <w:r w:rsidR="007703F0">
      <w:rPr>
        <w:noProof/>
      </w:rPr>
      <w:t>19.11.15</w:t>
    </w:r>
    <w:r>
      <w:fldChar w:fldCharType="end"/>
    </w:r>
    <w:r w:rsidRPr="0041348E">
      <w:rPr>
        <w:lang w:val="en-US"/>
      </w:rPr>
      <w:tab/>
    </w:r>
    <w:r>
      <w:fldChar w:fldCharType="begin"/>
    </w:r>
    <w:r>
      <w:instrText xml:space="preserve"> PRINTDATE \@ DD.MM.YY </w:instrText>
    </w:r>
    <w:r>
      <w:fldChar w:fldCharType="separate"/>
    </w:r>
    <w:r w:rsidR="007703F0">
      <w:rPr>
        <w:noProof/>
      </w:rPr>
      <w:t>19.11.15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rsidP="00A30305">
    <w:pPr>
      <w:pStyle w:val="Foote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t xml:space="preserve"> (390462)</w:t>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Pr="0041348E" w:rsidRDefault="00653CDB" w:rsidP="00A30305">
    <w:pPr>
      <w:pStyle w:val="Footer"/>
      <w:rPr>
        <w:lang w:val="en-US"/>
      </w:rP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t xml:space="preserve"> (390462)</w:t>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pPr>
      <w:framePr w:wrap="around" w:vAnchor="text" w:hAnchor="margin" w:xAlign="right" w:y="1"/>
    </w:pPr>
    <w:r>
      <w:fldChar w:fldCharType="begin"/>
    </w:r>
    <w:r>
      <w:instrText xml:space="preserve">PAGE  </w:instrText>
    </w:r>
    <w:r>
      <w:fldChar w:fldCharType="end"/>
    </w:r>
  </w:p>
  <w:p w:rsidR="00653CDB" w:rsidRPr="0041348E" w:rsidRDefault="00653CDB">
    <w:pPr>
      <w:ind w:right="360"/>
      <w:rPr>
        <w:lang w:val="en-US"/>
      </w:rPr>
    </w:pPr>
    <w:r>
      <w:fldChar w:fldCharType="begin"/>
    </w:r>
    <w:r w:rsidRPr="0041348E">
      <w:rPr>
        <w:lang w:val="en-US"/>
      </w:rPr>
      <w:instrText xml:space="preserve"> FILENAME \p  \* MERGEFORMAT </w:instrText>
    </w:r>
    <w:r>
      <w:fldChar w:fldCharType="separate"/>
    </w:r>
    <w:r w:rsidR="007703F0">
      <w:rPr>
        <w:noProof/>
        <w:lang w:val="en-US"/>
      </w:rPr>
      <w:t>P:\ENG\ITU-R\CONF-R\CMR15\300\347E.docx</w:t>
    </w:r>
    <w:r>
      <w:fldChar w:fldCharType="end"/>
    </w:r>
    <w:r w:rsidRPr="0041348E">
      <w:rPr>
        <w:lang w:val="en-US"/>
      </w:rPr>
      <w:tab/>
    </w:r>
    <w:r>
      <w:fldChar w:fldCharType="begin"/>
    </w:r>
    <w:r>
      <w:instrText xml:space="preserve"> SAVEDATE \@ DD.MM.YY </w:instrText>
    </w:r>
    <w:r>
      <w:fldChar w:fldCharType="separate"/>
    </w:r>
    <w:r w:rsidR="007703F0">
      <w:rPr>
        <w:noProof/>
      </w:rPr>
      <w:t>19.11.15</w:t>
    </w:r>
    <w:r>
      <w:fldChar w:fldCharType="end"/>
    </w:r>
    <w:r w:rsidRPr="0041348E">
      <w:rPr>
        <w:lang w:val="en-US"/>
      </w:rPr>
      <w:tab/>
    </w:r>
    <w:r>
      <w:fldChar w:fldCharType="begin"/>
    </w:r>
    <w:r>
      <w:instrText xml:space="preserve"> PRINTDATE \@ DD.MM.YY </w:instrText>
    </w:r>
    <w:r>
      <w:fldChar w:fldCharType="separate"/>
    </w:r>
    <w:r w:rsidR="007703F0">
      <w:rPr>
        <w:noProof/>
      </w:rPr>
      <w:t>19.11.15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rsidP="00A30305">
    <w:pPr>
      <w:pStyle w:val="Foote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t xml:space="preserve"> (390462)</w:t>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Pr="0041348E" w:rsidRDefault="00653CDB" w:rsidP="00A30305">
    <w:pPr>
      <w:pStyle w:val="Footer"/>
      <w:rPr>
        <w:lang w:val="en-US"/>
      </w:rP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pPr>
      <w:framePr w:wrap="around" w:vAnchor="text" w:hAnchor="margin" w:xAlign="right" w:y="1"/>
    </w:pPr>
    <w:r>
      <w:fldChar w:fldCharType="begin"/>
    </w:r>
    <w:r>
      <w:instrText xml:space="preserve">PAGE  </w:instrText>
    </w:r>
    <w:r>
      <w:fldChar w:fldCharType="end"/>
    </w:r>
  </w:p>
  <w:p w:rsidR="00653CDB" w:rsidRPr="0041348E" w:rsidRDefault="00653CDB">
    <w:pPr>
      <w:ind w:right="360"/>
      <w:rPr>
        <w:lang w:val="en-US"/>
      </w:rPr>
    </w:pPr>
    <w:r>
      <w:fldChar w:fldCharType="begin"/>
    </w:r>
    <w:r w:rsidRPr="0041348E">
      <w:rPr>
        <w:lang w:val="en-US"/>
      </w:rPr>
      <w:instrText xml:space="preserve"> FILENAME \p  \* MERGEFORMAT </w:instrText>
    </w:r>
    <w:r>
      <w:fldChar w:fldCharType="separate"/>
    </w:r>
    <w:r w:rsidR="007703F0">
      <w:rPr>
        <w:noProof/>
        <w:lang w:val="en-US"/>
      </w:rPr>
      <w:t>P:\ENG\ITU-R\CONF-R\CMR15\300\347E.docx</w:t>
    </w:r>
    <w:r>
      <w:fldChar w:fldCharType="end"/>
    </w:r>
    <w:r w:rsidRPr="0041348E">
      <w:rPr>
        <w:lang w:val="en-US"/>
      </w:rPr>
      <w:tab/>
    </w:r>
    <w:r>
      <w:fldChar w:fldCharType="begin"/>
    </w:r>
    <w:r>
      <w:instrText xml:space="preserve"> SAVEDATE \@ DD.MM.YY </w:instrText>
    </w:r>
    <w:r>
      <w:fldChar w:fldCharType="separate"/>
    </w:r>
    <w:r w:rsidR="007703F0">
      <w:rPr>
        <w:noProof/>
      </w:rPr>
      <w:t>19.11.15</w:t>
    </w:r>
    <w:r>
      <w:fldChar w:fldCharType="end"/>
    </w:r>
    <w:r w:rsidRPr="0041348E">
      <w:rPr>
        <w:lang w:val="en-US"/>
      </w:rPr>
      <w:tab/>
    </w:r>
    <w:r>
      <w:fldChar w:fldCharType="begin"/>
    </w:r>
    <w:r>
      <w:instrText xml:space="preserve"> PRINTDATE \@ DD.MM.YY </w:instrText>
    </w:r>
    <w:r>
      <w:fldChar w:fldCharType="separate"/>
    </w:r>
    <w:r w:rsidR="007703F0">
      <w:rPr>
        <w:noProof/>
      </w:rPr>
      <w:t>19.11.15</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rsidP="00A30305">
    <w:pPr>
      <w:pStyle w:val="Foote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t xml:space="preserve"> (390462)</w:t>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Pr="0041348E" w:rsidRDefault="00653CDB" w:rsidP="00A30305">
    <w:pPr>
      <w:pStyle w:val="Footer"/>
      <w:rPr>
        <w:lang w:val="en-US"/>
      </w:rPr>
    </w:pPr>
    <w:r>
      <w:fldChar w:fldCharType="begin"/>
    </w:r>
    <w:r w:rsidRPr="0041348E">
      <w:rPr>
        <w:lang w:val="en-US"/>
      </w:rPr>
      <w:instrText xml:space="preserve"> FILENAME \p  \* MERGEFORMAT </w:instrText>
    </w:r>
    <w:r>
      <w:fldChar w:fldCharType="separate"/>
    </w:r>
    <w:r w:rsidR="007703F0">
      <w:rPr>
        <w:lang w:val="en-US"/>
      </w:rPr>
      <w:t>P:\ENG\ITU-R\CONF-R\CMR15\300\347E.docx</w:t>
    </w:r>
    <w:r>
      <w:fldChar w:fldCharType="end"/>
    </w:r>
    <w:r w:rsidRPr="0041348E">
      <w:rPr>
        <w:lang w:val="en-US"/>
      </w:rPr>
      <w:tab/>
    </w:r>
    <w:r>
      <w:fldChar w:fldCharType="begin"/>
    </w:r>
    <w:r>
      <w:instrText xml:space="preserve"> SAVEDATE \@ DD.MM.YY </w:instrText>
    </w:r>
    <w:r>
      <w:fldChar w:fldCharType="separate"/>
    </w:r>
    <w:r w:rsidR="007703F0">
      <w:t>19.11.15</w:t>
    </w:r>
    <w:r>
      <w:fldChar w:fldCharType="end"/>
    </w:r>
    <w:r w:rsidRPr="0041348E">
      <w:rPr>
        <w:lang w:val="en-US"/>
      </w:rPr>
      <w:tab/>
    </w:r>
    <w:r>
      <w:fldChar w:fldCharType="begin"/>
    </w:r>
    <w:r>
      <w:instrText xml:space="preserve"> PRINTDATE \@ DD.MM.YY </w:instrText>
    </w:r>
    <w:r>
      <w:fldChar w:fldCharType="separate"/>
    </w:r>
    <w:r w:rsidR="007703F0">
      <w:t>19.11.15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CDB" w:rsidRDefault="00653CDB">
      <w:r>
        <w:rPr>
          <w:b/>
        </w:rPr>
        <w:t>_______________</w:t>
      </w:r>
    </w:p>
  </w:footnote>
  <w:footnote w:type="continuationSeparator" w:id="0">
    <w:p w:rsidR="00653CDB" w:rsidRDefault="00653CDB">
      <w:r>
        <w:continuationSeparator/>
      </w:r>
    </w:p>
  </w:footnote>
  <w:footnote w:id="1">
    <w:p w:rsidR="00653CDB" w:rsidRPr="00BB54F0" w:rsidRDefault="00653CDB" w:rsidP="00515D89">
      <w:pPr>
        <w:pStyle w:val="FootnoteText"/>
        <w:rPr>
          <w:lang w:val="en-US"/>
        </w:rPr>
      </w:pPr>
      <w:r>
        <w:rPr>
          <w:rStyle w:val="FootnoteReference"/>
        </w:rPr>
        <w:t>1</w:t>
      </w:r>
      <w:r>
        <w:t xml:space="preserve"> </w:t>
      </w:r>
      <w:r w:rsidRPr="00BB54F0">
        <w:rPr>
          <w:lang w:val="en-US"/>
        </w:rPr>
        <w:tab/>
      </w:r>
      <w:r w:rsidRPr="00FF20EA">
        <w:t xml:space="preserve">The Radiocommunication Bureau shall develop and keep up-to-date forms of notice to meet fully the statutory provisions of this </w:t>
      </w:r>
      <w:r>
        <w:t>Appendix </w:t>
      </w:r>
      <w:r w:rsidRPr="00FF20EA">
        <w:t>and related decisions of future conferences. Additional information on the items listed in this Annex together with an explanation of the symbols is to be found in the Preface to the BR IFIC (Terrestrial Services).</w:t>
      </w:r>
    </w:p>
  </w:footnote>
  <w:footnote w:id="2">
    <w:p w:rsidR="00653CDB" w:rsidRPr="00F615DB" w:rsidRDefault="00653CDB" w:rsidP="00515D89">
      <w:pPr>
        <w:pStyle w:val="FootnoteText"/>
        <w:rPr>
          <w:lang w:val="en-US"/>
        </w:rPr>
      </w:pPr>
      <w:r w:rsidRPr="00EA68B5">
        <w:rPr>
          <w:rStyle w:val="FootnoteReference"/>
        </w:rPr>
        <w:t>*</w:t>
      </w:r>
      <w:r w:rsidRPr="00F615DB">
        <w:rPr>
          <w:lang w:val="en-US"/>
        </w:rPr>
        <w:tab/>
        <w:t>This revision contains an up-to-date version of Part</w:t>
      </w:r>
      <w:r>
        <w:rPr>
          <w:lang w:val="en-US"/>
        </w:rPr>
        <w:t> </w:t>
      </w:r>
      <w:r w:rsidRPr="00F615DB">
        <w:rPr>
          <w:lang w:val="en-US"/>
        </w:rPr>
        <w:t>III, reflecting all amendments to Part</w:t>
      </w:r>
      <w:r>
        <w:rPr>
          <w:lang w:val="en-US"/>
        </w:rPr>
        <w:t> </w:t>
      </w:r>
      <w:r w:rsidRPr="00F615DB">
        <w:rPr>
          <w:lang w:val="en-US"/>
        </w:rPr>
        <w:t xml:space="preserve">III </w:t>
      </w:r>
      <w:r w:rsidRPr="0087522A">
        <w:rPr>
          <w:lang w:val="en-US"/>
        </w:rPr>
        <w:t>resulting from the application of the procedures of Part V, up to and including</w:t>
      </w:r>
      <w:r>
        <w:rPr>
          <w:lang w:val="en-US"/>
        </w:rPr>
        <w:t xml:space="preserve"> </w:t>
      </w:r>
      <w:del w:id="994" w:author="Azelart, Yolanda" w:date="2015-11-10T13:53:00Z">
        <w:r w:rsidRPr="0087522A" w:rsidDel="00761945">
          <w:rPr>
            <w:lang w:val="en-US"/>
          </w:rPr>
          <w:delText>1 August 2012</w:delText>
        </w:r>
      </w:del>
      <w:ins w:id="995" w:author="Capdessus, Isabelle" w:date="2015-11-16T19:48:00Z">
        <w:r w:rsidRPr="0087522A">
          <w:rPr>
            <w:lang w:val="en-US"/>
          </w:rPr>
          <w:t>28</w:t>
        </w:r>
      </w:ins>
      <w:ins w:id="996" w:author="Turnbull, Karen" w:date="2015-11-10T21:45:00Z">
        <w:r w:rsidRPr="0087522A">
          <w:rPr>
            <w:lang w:val="en-US"/>
          </w:rPr>
          <w:t> </w:t>
        </w:r>
      </w:ins>
      <w:ins w:id="997" w:author="Azelart, Yolanda" w:date="2015-11-10T13:53:00Z">
        <w:r w:rsidRPr="0087522A">
          <w:rPr>
            <w:lang w:val="en-US"/>
          </w:rPr>
          <w:t>November</w:t>
        </w:r>
      </w:ins>
      <w:ins w:id="998" w:author="Turnbull, Karen" w:date="2015-11-10T21:45:00Z">
        <w:r w:rsidRPr="0087522A">
          <w:rPr>
            <w:lang w:val="en-US"/>
          </w:rPr>
          <w:t> </w:t>
        </w:r>
      </w:ins>
      <w:ins w:id="999" w:author="Azelart, Yolanda" w:date="2015-11-10T13:53:00Z">
        <w:r w:rsidRPr="0087522A">
          <w:rPr>
            <w:lang w:val="en-US"/>
          </w:rPr>
          <w:t>2015</w:t>
        </w:r>
      </w:ins>
      <w:r w:rsidRPr="00F615DB">
        <w:rPr>
          <w:lang w:val="en-US"/>
        </w:rPr>
        <w:t>, as well as those amendments, which resulted from geopolitical changes that occurred up to and including that date.</w:t>
      </w:r>
    </w:p>
  </w:footnote>
  <w:footnote w:id="3">
    <w:p w:rsidR="00653CDB" w:rsidRPr="00925934" w:rsidRDefault="00653CDB" w:rsidP="00515D89">
      <w:pPr>
        <w:pStyle w:val="FootnoteText"/>
      </w:pPr>
      <w:r w:rsidRPr="00925934">
        <w:rPr>
          <w:rStyle w:val="FootnoteReference"/>
        </w:rPr>
        <w:t>1</w:t>
      </w:r>
      <w:r w:rsidRPr="00925934">
        <w:tab/>
        <w:t xml:space="preserve">The number of submissions shall not exceed the number of orbital locations for national assignments in the </w:t>
      </w:r>
      <w:r>
        <w:t>Appendix </w:t>
      </w:r>
      <w:r w:rsidRPr="00925934">
        <w:rPr>
          <w:b/>
          <w:bCs/>
        </w:rPr>
        <w:t>30</w:t>
      </w:r>
      <w:r w:rsidRPr="00925934">
        <w:t xml:space="preserve"> Plan, reduced by the number of orbit locations of that administration for</w:t>
      </w:r>
      <w:r w:rsidRPr="00925934">
        <w:rPr>
          <w:rFonts w:ascii="TimesNewRoman" w:hAnsi="TimesNewRoman" w:cs="TimesNewRoman"/>
          <w:szCs w:val="24"/>
        </w:rPr>
        <w:t xml:space="preserve"> networks in the MIFR, submissions notified under </w:t>
      </w:r>
      <w:r>
        <w:rPr>
          <w:rFonts w:ascii="TimesNewRoman" w:hAnsi="TimesNewRoman" w:cs="TimesNewRoman"/>
          <w:szCs w:val="24"/>
        </w:rPr>
        <w:t>Article </w:t>
      </w:r>
      <w:r w:rsidRPr="00925934">
        <w:rPr>
          <w:rFonts w:ascii="TimesNewRoman" w:hAnsi="TimesNewRoman" w:cs="TimesNewRoman"/>
          <w:b/>
          <w:szCs w:val="24"/>
        </w:rPr>
        <w:t>11</w:t>
      </w:r>
      <w:r w:rsidRPr="00925934">
        <w:rPr>
          <w:rFonts w:ascii="TimesNewRoman" w:hAnsi="TimesNewRoman" w:cs="TimesNewRoman"/>
          <w:szCs w:val="24"/>
        </w:rPr>
        <w:t xml:space="preserve"> and submissions successfully examined under </w:t>
      </w:r>
      <w:r>
        <w:rPr>
          <w:rFonts w:ascii="TimesNewRoman" w:hAnsi="TimesNewRoman" w:cs="TimesNewRoman"/>
          <w:szCs w:val="24"/>
        </w:rPr>
        <w:t>No. </w:t>
      </w:r>
      <w:r w:rsidRPr="00925934">
        <w:rPr>
          <w:rFonts w:ascii="TimesNewRoman" w:hAnsi="TimesNewRoman" w:cs="TimesNewRoman"/>
          <w:b/>
          <w:szCs w:val="24"/>
        </w:rPr>
        <w:t>9.34</w:t>
      </w:r>
      <w:r w:rsidRPr="00925934">
        <w:rPr>
          <w:rFonts w:ascii="TimesNewRoman" w:hAnsi="TimesNewRoman" w:cs="TimesNewRoman"/>
          <w:szCs w:val="24"/>
        </w:rPr>
        <w:t xml:space="preserve"> and published under </w:t>
      </w:r>
      <w:r>
        <w:rPr>
          <w:rFonts w:ascii="TimesNewRoman" w:hAnsi="TimesNewRoman" w:cs="TimesNewRoman"/>
          <w:szCs w:val="24"/>
        </w:rPr>
        <w:t>No. </w:t>
      </w:r>
      <w:r w:rsidRPr="00925934">
        <w:rPr>
          <w:rFonts w:ascii="TimesNewRoman" w:hAnsi="TimesNewRoman" w:cs="TimesNewRoman"/>
          <w:b/>
          <w:szCs w:val="24"/>
        </w:rPr>
        <w:t>9.38</w:t>
      </w:r>
      <w:r w:rsidRPr="00925934">
        <w:t>.</w:t>
      </w:r>
    </w:p>
  </w:footnote>
  <w:footnote w:id="4">
    <w:p w:rsidR="00653CDB" w:rsidRPr="00925934" w:rsidRDefault="00653CDB" w:rsidP="00515D89">
      <w:pPr>
        <w:pStyle w:val="FootnoteText"/>
      </w:pPr>
      <w:r w:rsidRPr="00925934">
        <w:rPr>
          <w:rStyle w:val="FootnoteReference"/>
        </w:rPr>
        <w:t>2</w:t>
      </w:r>
      <w:r w:rsidRPr="00925934">
        <w:tab/>
        <w:t xml:space="preserve">The number of orbital locations shall not exceed the number of orbital locations for national assignments in the </w:t>
      </w:r>
      <w:r>
        <w:t>Appendix </w:t>
      </w:r>
      <w:r w:rsidRPr="00925934">
        <w:rPr>
          <w:b/>
          <w:bCs/>
        </w:rPr>
        <w:t>30</w:t>
      </w:r>
      <w:r w:rsidRPr="00925934">
        <w:t xml:space="preserve"> Plan.</w:t>
      </w:r>
    </w:p>
  </w:footnote>
  <w:footnote w:id="5">
    <w:p w:rsidR="00653CDB" w:rsidRPr="00925934" w:rsidRDefault="00653CDB" w:rsidP="00515D89">
      <w:pPr>
        <w:pStyle w:val="FootnoteText"/>
      </w:pPr>
      <w:r w:rsidRPr="00925934">
        <w:rPr>
          <w:rStyle w:val="FootnoteReference"/>
        </w:rPr>
        <w:t>3</w:t>
      </w:r>
      <w:r w:rsidRPr="00925934">
        <w:tab/>
        <w:t>In some cases, use of composite beams may be necessary to provide required coverage while reducing undesired coverage of adjacent geographical areas.</w:t>
      </w:r>
    </w:p>
  </w:footnote>
  <w:footnote w:id="6">
    <w:p w:rsidR="00653CDB" w:rsidRPr="00925934" w:rsidRDefault="00653CDB" w:rsidP="00515D89">
      <w:pPr>
        <w:pStyle w:val="FootnoteText"/>
      </w:pPr>
      <w:r w:rsidRPr="00925934">
        <w:rPr>
          <w:rStyle w:val="FootnoteReference"/>
        </w:rPr>
        <w:t>4</w:t>
      </w:r>
      <w:r w:rsidRPr="00925934">
        <w:tab/>
        <w:t>Countries requiring more than one orbital location to cover their national territory (see § 3 above) shall submit points for different orbital locations such that the polygons drawn between the points do not overlap with those from other orbital locations of the same administration.</w:t>
      </w:r>
    </w:p>
  </w:footnote>
  <w:footnote w:id="7">
    <w:p w:rsidR="00653CDB" w:rsidRPr="00925934" w:rsidRDefault="00653CDB" w:rsidP="00515D89">
      <w:pPr>
        <w:pStyle w:val="FootnoteText"/>
      </w:pPr>
      <w:r w:rsidRPr="00925934">
        <w:rPr>
          <w:rStyle w:val="FootnoteReference"/>
        </w:rPr>
        <w:t>5</w:t>
      </w:r>
      <w:r w:rsidRPr="00925934">
        <w:tab/>
        <w:t>For submissions under this special procedure, the coordination information is receivable at the same date as that of the advance publication information.</w:t>
      </w:r>
    </w:p>
  </w:footnote>
  <w:footnote w:id="8">
    <w:p w:rsidR="00653CDB" w:rsidRPr="00577A24" w:rsidRDefault="00653CDB">
      <w:pPr>
        <w:pStyle w:val="FootnoteText"/>
        <w:rPr>
          <w:lang w:val="en-US"/>
        </w:rPr>
      </w:pPr>
      <w:r>
        <w:rPr>
          <w:rStyle w:val="FootnoteReference"/>
        </w:rPr>
        <w:t>6</w:t>
      </w:r>
      <w:r>
        <w:t xml:space="preserve"> </w:t>
      </w:r>
      <w:r>
        <w:rPr>
          <w:lang w:val="en-US"/>
        </w:rPr>
        <w:tab/>
      </w:r>
      <w:r w:rsidRPr="00140D56">
        <w:rPr>
          <w:lang w:val="en-US"/>
        </w:rPr>
        <w:t>The Bureau shall also identify the specific satellite networks with which coordination needs to be effected.</w:t>
      </w:r>
    </w:p>
  </w:footnote>
  <w:footnote w:id="9">
    <w:p w:rsidR="00653CDB" w:rsidRPr="00577A24" w:rsidRDefault="00653CDB" w:rsidP="00515D89">
      <w:pPr>
        <w:pStyle w:val="FootnoteText"/>
        <w:rPr>
          <w:lang w:val="en-US"/>
        </w:rPr>
      </w:pPr>
      <w:r>
        <w:rPr>
          <w:rStyle w:val="FootnoteReference"/>
        </w:rPr>
        <w:t>7</w:t>
      </w:r>
      <w:r>
        <w:t xml:space="preserve"> </w:t>
      </w:r>
      <w:r>
        <w:rPr>
          <w:lang w:val="en-US"/>
        </w:rPr>
        <w:tab/>
      </w:r>
      <w:r w:rsidRPr="00140D56">
        <w:rPr>
          <w:lang w:val="en-US"/>
        </w:rPr>
        <w:t>If the payments are not received in accordance with the provisions of Council Decision</w:t>
      </w:r>
      <w:r>
        <w:rPr>
          <w:lang w:val="en-US"/>
        </w:rPr>
        <w:t> </w:t>
      </w:r>
      <w:r w:rsidRPr="00140D56">
        <w:rPr>
          <w:lang w:val="en-US"/>
        </w:rPr>
        <w:t>482, as amended, on the implementation of cost recovery for satellite network filings, the Bureau shall cancel the publication,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above-mentioned Council Decision</w:t>
      </w:r>
      <w:r>
        <w:rPr>
          <w:lang w:val="en-US"/>
        </w:rPr>
        <w:t> </w:t>
      </w:r>
      <w:r w:rsidRPr="00140D56">
        <w:rPr>
          <w:lang w:val="en-US"/>
        </w:rPr>
        <w:t>482 unless the payment has already been received.</w:t>
      </w:r>
      <w:r w:rsidRPr="007B4A21">
        <w:rPr>
          <w:sz w:val="16"/>
          <w:szCs w:val="12"/>
          <w:lang w:val="en-US"/>
        </w:rPr>
        <w:t>     </w:t>
      </w:r>
      <w:r w:rsidRPr="00577A24">
        <w:rPr>
          <w:sz w:val="16"/>
          <w:szCs w:val="16"/>
          <w:lang w:val="en-US"/>
        </w:rPr>
        <w:t>(WRC</w:t>
      </w:r>
      <w:r>
        <w:rPr>
          <w:sz w:val="16"/>
          <w:szCs w:val="16"/>
          <w:lang w:val="en-US"/>
        </w:rPr>
        <w:noBreakHyphen/>
      </w:r>
      <w:r w:rsidRPr="00577A24">
        <w:rPr>
          <w:sz w:val="16"/>
          <w:szCs w:val="16"/>
          <w:lang w:val="en-US"/>
        </w:rPr>
        <w:t>12)</w:t>
      </w:r>
    </w:p>
  </w:footnote>
  <w:footnote w:id="10">
    <w:p w:rsidR="00653CDB" w:rsidRPr="00577A24" w:rsidRDefault="00653CDB" w:rsidP="00515D89">
      <w:pPr>
        <w:pStyle w:val="FootnoteText"/>
        <w:rPr>
          <w:lang w:val="en-US"/>
        </w:rPr>
      </w:pPr>
      <w:r>
        <w:rPr>
          <w:rStyle w:val="FootnoteReference"/>
        </w:rPr>
        <w:t>8</w:t>
      </w:r>
      <w:r>
        <w:t xml:space="preserve"> </w:t>
      </w:r>
      <w:r>
        <w:rPr>
          <w:lang w:val="en-US"/>
        </w:rPr>
        <w:tab/>
      </w:r>
      <w:r w:rsidRPr="00140D56">
        <w:rPr>
          <w:lang w:val="en-US"/>
        </w:rPr>
        <w:t>The maximum pfd produced at high elevation angles at the Earth’s surface under free-space conditions shall not exceed −105</w:t>
      </w:r>
      <w:r>
        <w:rPr>
          <w:lang w:val="en-US"/>
        </w:rPr>
        <w:t> </w:t>
      </w:r>
      <w:r w:rsidRPr="00140D56">
        <w:rPr>
          <w:lang w:val="en-US"/>
        </w:rPr>
        <w:t>dB(W/(m</w:t>
      </w:r>
      <w:r w:rsidRPr="00577A24">
        <w:rPr>
          <w:vertAlign w:val="superscript"/>
          <w:lang w:val="en-US"/>
        </w:rPr>
        <w:t>2</w:t>
      </w:r>
      <w:r>
        <w:rPr>
          <w:lang w:val="en-US"/>
        </w:rPr>
        <w:t> </w:t>
      </w:r>
      <w:r w:rsidRPr="00140D56">
        <w:rPr>
          <w:lang w:val="en-US"/>
        </w:rPr>
        <w:t>∙</w:t>
      </w:r>
      <w:r>
        <w:rPr>
          <w:lang w:val="en-US"/>
        </w:rPr>
        <w:t> </w:t>
      </w:r>
      <w:r w:rsidRPr="00140D56">
        <w:rPr>
          <w:lang w:val="en-US"/>
        </w:rPr>
        <w:t>MHz)).</w:t>
      </w:r>
    </w:p>
  </w:footnote>
  <w:footnote w:id="11">
    <w:p w:rsidR="00653CDB" w:rsidRPr="00577A24" w:rsidRDefault="00653CDB">
      <w:pPr>
        <w:pStyle w:val="FootnoteText"/>
        <w:rPr>
          <w:lang w:val="en-US"/>
        </w:rPr>
      </w:pPr>
      <w:r>
        <w:rPr>
          <w:rStyle w:val="FootnoteReference"/>
        </w:rPr>
        <w:t>9</w:t>
      </w:r>
      <w:r>
        <w:t xml:space="preserve"> </w:t>
      </w:r>
      <w:r>
        <w:rPr>
          <w:lang w:val="en-US"/>
        </w:rPr>
        <w:tab/>
      </w:r>
      <w:r w:rsidRPr="00140D56">
        <w:rPr>
          <w:lang w:val="en-US"/>
        </w:rPr>
        <w:t>In some cases use of composite beams may be necessary to provide required coverage while reducing undesired coverage of adjacent geographical areas.</w:t>
      </w:r>
    </w:p>
  </w:footnote>
  <w:footnote w:id="12">
    <w:p w:rsidR="00653CDB" w:rsidRPr="00925934" w:rsidRDefault="00653CDB" w:rsidP="00515D89">
      <w:pPr>
        <w:pStyle w:val="FootnoteText"/>
      </w:pPr>
      <w:r w:rsidRPr="00925934">
        <w:rPr>
          <w:rStyle w:val="FootnoteReference"/>
        </w:rPr>
        <w:t>*</w:t>
      </w:r>
      <w:r w:rsidRPr="00925934">
        <w:tab/>
        <w:t xml:space="preserve">Figure 1 represents patterns for some </w:t>
      </w:r>
      <w:r w:rsidRPr="00925934">
        <w:rPr>
          <w:color w:val="000000"/>
          <w:szCs w:val="24"/>
        </w:rPr>
        <w:t xml:space="preserve">values </w:t>
      </w:r>
      <w:r w:rsidRPr="00925934">
        <w:t>of φ</w:t>
      </w:r>
      <w:r w:rsidRPr="00925934">
        <w:rPr>
          <w:vertAlign w:val="subscript"/>
        </w:rPr>
        <w:t>0</w:t>
      </w:r>
      <w:r w:rsidRPr="00925934">
        <w:t>.</w:t>
      </w:r>
      <w:r>
        <w:rPr>
          <w:sz w:val="16"/>
          <w:szCs w:val="16"/>
        </w:rPr>
        <w:t>  </w:t>
      </w:r>
      <w:r w:rsidRPr="00925934">
        <w:rPr>
          <w:sz w:val="16"/>
          <w:szCs w:val="16"/>
        </w:rPr>
        <w:t>  (</w:t>
      </w:r>
      <w:r>
        <w:rPr>
          <w:sz w:val="16"/>
          <w:szCs w:val="16"/>
        </w:rPr>
        <w:t>WRC</w:t>
      </w:r>
      <w:r>
        <w:rPr>
          <w:sz w:val="16"/>
          <w:szCs w:val="16"/>
        </w:rPr>
        <w:noBreakHyphen/>
      </w:r>
      <w:r w:rsidRPr="00925934">
        <w:rPr>
          <w:sz w:val="16"/>
          <w:szCs w:val="16"/>
        </w:rPr>
        <w:t>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rsidP="00187BD9">
    <w:pPr>
      <w:pStyle w:val="Header"/>
    </w:pPr>
    <w:r>
      <w:fldChar w:fldCharType="begin"/>
    </w:r>
    <w:r>
      <w:instrText xml:space="preserve"> PAGE  \* MERGEFORMAT </w:instrText>
    </w:r>
    <w:r>
      <w:fldChar w:fldCharType="separate"/>
    </w:r>
    <w:r w:rsidR="007703F0">
      <w:rPr>
        <w:noProof/>
      </w:rPr>
      <w:t>7</w:t>
    </w:r>
    <w:r>
      <w:fldChar w:fldCharType="end"/>
    </w:r>
  </w:p>
  <w:p w:rsidR="00653CDB" w:rsidRPr="00A066F1" w:rsidRDefault="00653CDB" w:rsidP="00241FA2">
    <w:pPr>
      <w:pStyle w:val="Header"/>
    </w:pPr>
    <w:r>
      <w:t>CMR15/347-</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CDB" w:rsidRDefault="00653CDB" w:rsidP="00187BD9">
    <w:pPr>
      <w:pStyle w:val="Header"/>
    </w:pPr>
    <w:r>
      <w:fldChar w:fldCharType="begin"/>
    </w:r>
    <w:r>
      <w:instrText xml:space="preserve"> PAGE  \* MERGEFORMAT </w:instrText>
    </w:r>
    <w:r>
      <w:fldChar w:fldCharType="separate"/>
    </w:r>
    <w:r w:rsidR="007703F0">
      <w:rPr>
        <w:noProof/>
      </w:rPr>
      <w:t>39</w:t>
    </w:r>
    <w:r>
      <w:fldChar w:fldCharType="end"/>
    </w:r>
  </w:p>
  <w:p w:rsidR="00653CDB" w:rsidRPr="00A066F1" w:rsidRDefault="00653CDB" w:rsidP="00241FA2">
    <w:pPr>
      <w:pStyle w:val="Header"/>
    </w:pPr>
    <w:r>
      <w:t>CMR15/</w:t>
    </w:r>
    <w:bookmarkStart w:id="1426" w:name="OLE_LINK1"/>
    <w:bookmarkStart w:id="1427" w:name="OLE_LINK2"/>
    <w:bookmarkStart w:id="1428" w:name="OLE_LINK3"/>
    <w:r>
      <w:t>347</w:t>
    </w:r>
    <w:bookmarkEnd w:id="1426"/>
    <w:bookmarkEnd w:id="1427"/>
    <w:bookmarkEnd w:id="1428"/>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phy, Margaret">
    <w15:presenceInfo w15:providerId="AD" w15:userId="S-1-5-21-8740799-900759487-1415713722-42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embedSystemFont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6F1"/>
    <w:rsid w:val="000041EA"/>
    <w:rsid w:val="00022A29"/>
    <w:rsid w:val="000355FD"/>
    <w:rsid w:val="00051E39"/>
    <w:rsid w:val="000705F2"/>
    <w:rsid w:val="00077239"/>
    <w:rsid w:val="00086491"/>
    <w:rsid w:val="00091346"/>
    <w:rsid w:val="0009706C"/>
    <w:rsid w:val="000D154B"/>
    <w:rsid w:val="000F73FF"/>
    <w:rsid w:val="00113742"/>
    <w:rsid w:val="00114CF7"/>
    <w:rsid w:val="00123B68"/>
    <w:rsid w:val="00126F2E"/>
    <w:rsid w:val="00146F6F"/>
    <w:rsid w:val="00187BD9"/>
    <w:rsid w:val="00190B55"/>
    <w:rsid w:val="001C3B5F"/>
    <w:rsid w:val="001D058F"/>
    <w:rsid w:val="002009EA"/>
    <w:rsid w:val="00202CA0"/>
    <w:rsid w:val="00216B6D"/>
    <w:rsid w:val="00241FA2"/>
    <w:rsid w:val="00271316"/>
    <w:rsid w:val="002B349C"/>
    <w:rsid w:val="002D58BE"/>
    <w:rsid w:val="00361B37"/>
    <w:rsid w:val="00377BD3"/>
    <w:rsid w:val="00384088"/>
    <w:rsid w:val="003852CE"/>
    <w:rsid w:val="0039169B"/>
    <w:rsid w:val="0039728F"/>
    <w:rsid w:val="003A7F8C"/>
    <w:rsid w:val="003B2284"/>
    <w:rsid w:val="003B532E"/>
    <w:rsid w:val="003D0F8B"/>
    <w:rsid w:val="003E0DB6"/>
    <w:rsid w:val="0041348E"/>
    <w:rsid w:val="00420873"/>
    <w:rsid w:val="00492075"/>
    <w:rsid w:val="004969AD"/>
    <w:rsid w:val="004A26C4"/>
    <w:rsid w:val="004B13CB"/>
    <w:rsid w:val="004D26EA"/>
    <w:rsid w:val="004D2BFB"/>
    <w:rsid w:val="004D5D5C"/>
    <w:rsid w:val="0050139F"/>
    <w:rsid w:val="00515D89"/>
    <w:rsid w:val="00527A8E"/>
    <w:rsid w:val="0055140B"/>
    <w:rsid w:val="005964AB"/>
    <w:rsid w:val="005C099A"/>
    <w:rsid w:val="005C31A5"/>
    <w:rsid w:val="005E10C9"/>
    <w:rsid w:val="005E290B"/>
    <w:rsid w:val="005E61DD"/>
    <w:rsid w:val="006023DF"/>
    <w:rsid w:val="00616219"/>
    <w:rsid w:val="00653CDB"/>
    <w:rsid w:val="00657DE0"/>
    <w:rsid w:val="00685313"/>
    <w:rsid w:val="00692833"/>
    <w:rsid w:val="006A6E9B"/>
    <w:rsid w:val="006B7C2A"/>
    <w:rsid w:val="006C23DA"/>
    <w:rsid w:val="006E3D45"/>
    <w:rsid w:val="007149F9"/>
    <w:rsid w:val="00730732"/>
    <w:rsid w:val="00733A30"/>
    <w:rsid w:val="00745AEE"/>
    <w:rsid w:val="00750F10"/>
    <w:rsid w:val="0076570E"/>
    <w:rsid w:val="007703F0"/>
    <w:rsid w:val="007742CA"/>
    <w:rsid w:val="00790D70"/>
    <w:rsid w:val="007A03FC"/>
    <w:rsid w:val="007A6F1F"/>
    <w:rsid w:val="007D5320"/>
    <w:rsid w:val="00800972"/>
    <w:rsid w:val="00804475"/>
    <w:rsid w:val="00811633"/>
    <w:rsid w:val="00841216"/>
    <w:rsid w:val="00872FC8"/>
    <w:rsid w:val="008845D0"/>
    <w:rsid w:val="00884D60"/>
    <w:rsid w:val="00892FE6"/>
    <w:rsid w:val="008B43F2"/>
    <w:rsid w:val="008B6CFF"/>
    <w:rsid w:val="009274B4"/>
    <w:rsid w:val="00934EA2"/>
    <w:rsid w:val="00944A5C"/>
    <w:rsid w:val="00952A66"/>
    <w:rsid w:val="009B7C9A"/>
    <w:rsid w:val="009C56E5"/>
    <w:rsid w:val="009E5FC8"/>
    <w:rsid w:val="009E687A"/>
    <w:rsid w:val="00A066F1"/>
    <w:rsid w:val="00A141AF"/>
    <w:rsid w:val="00A16D29"/>
    <w:rsid w:val="00A30305"/>
    <w:rsid w:val="00A31D2D"/>
    <w:rsid w:val="00A4600A"/>
    <w:rsid w:val="00A538A6"/>
    <w:rsid w:val="00A54C25"/>
    <w:rsid w:val="00A631C6"/>
    <w:rsid w:val="00A710E7"/>
    <w:rsid w:val="00A7372E"/>
    <w:rsid w:val="00A93B85"/>
    <w:rsid w:val="00AA0B18"/>
    <w:rsid w:val="00AA3C65"/>
    <w:rsid w:val="00AA666F"/>
    <w:rsid w:val="00AC5081"/>
    <w:rsid w:val="00B639E9"/>
    <w:rsid w:val="00B75F8C"/>
    <w:rsid w:val="00B817CD"/>
    <w:rsid w:val="00B81A7D"/>
    <w:rsid w:val="00B94AD0"/>
    <w:rsid w:val="00BB3A95"/>
    <w:rsid w:val="00BD6CCE"/>
    <w:rsid w:val="00C0018F"/>
    <w:rsid w:val="00C16A5A"/>
    <w:rsid w:val="00C20466"/>
    <w:rsid w:val="00C214ED"/>
    <w:rsid w:val="00C234E6"/>
    <w:rsid w:val="00C324A8"/>
    <w:rsid w:val="00C54517"/>
    <w:rsid w:val="00C64CD8"/>
    <w:rsid w:val="00C97C68"/>
    <w:rsid w:val="00CA1A47"/>
    <w:rsid w:val="00CB44E5"/>
    <w:rsid w:val="00CC247A"/>
    <w:rsid w:val="00CE388F"/>
    <w:rsid w:val="00CE5E47"/>
    <w:rsid w:val="00CF020F"/>
    <w:rsid w:val="00CF2B5B"/>
    <w:rsid w:val="00D14CE0"/>
    <w:rsid w:val="00D268B3"/>
    <w:rsid w:val="00D54009"/>
    <w:rsid w:val="00D5651D"/>
    <w:rsid w:val="00D57A34"/>
    <w:rsid w:val="00D74898"/>
    <w:rsid w:val="00D801ED"/>
    <w:rsid w:val="00D936BC"/>
    <w:rsid w:val="00D96530"/>
    <w:rsid w:val="00DA7206"/>
    <w:rsid w:val="00DD44AF"/>
    <w:rsid w:val="00DE2AC3"/>
    <w:rsid w:val="00DE5692"/>
    <w:rsid w:val="00DF4BC6"/>
    <w:rsid w:val="00E03C94"/>
    <w:rsid w:val="00E205BC"/>
    <w:rsid w:val="00E26226"/>
    <w:rsid w:val="00E440F6"/>
    <w:rsid w:val="00E45D05"/>
    <w:rsid w:val="00E55816"/>
    <w:rsid w:val="00E55AEF"/>
    <w:rsid w:val="00E57B2C"/>
    <w:rsid w:val="00E976C1"/>
    <w:rsid w:val="00EA12E5"/>
    <w:rsid w:val="00EB55C6"/>
    <w:rsid w:val="00EF1932"/>
    <w:rsid w:val="00F02766"/>
    <w:rsid w:val="00F05BD4"/>
    <w:rsid w:val="00F6155B"/>
    <w:rsid w:val="00F65C19"/>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8943697-A440-449D-AFA7-51A9A9D48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u.int/net4/proposals/WRC15//Detail/Index?idProposal=32550" TargetMode="External"/><Relationship Id="rId18" Type="http://schemas.openxmlformats.org/officeDocument/2006/relationships/hyperlink" Target="http://www.itu.int/net4/proposals/WRC15//Detail/Index?idProposal=32553" TargetMode="External"/><Relationship Id="rId26" Type="http://schemas.openxmlformats.org/officeDocument/2006/relationships/hyperlink" Target="http://www.itu.int/net4/proposals/WRC15//Detail/Index?idProposal=32579" TargetMode="External"/><Relationship Id="rId39" Type="http://schemas.openxmlformats.org/officeDocument/2006/relationships/hyperlink" Target="http://www.itu.int/net4/proposals/WRC15//Detail/Index?idProposal=32608" TargetMode="External"/><Relationship Id="rId21" Type="http://schemas.openxmlformats.org/officeDocument/2006/relationships/hyperlink" Target="http://www.itu.int/net4/proposals/WRC15//Detail/Index?idProposal=32556" TargetMode="External"/><Relationship Id="rId34" Type="http://schemas.openxmlformats.org/officeDocument/2006/relationships/hyperlink" Target="http://www.itu.int/net4/proposals/WRC15//Detail/Index?idProposal=32574" TargetMode="External"/><Relationship Id="rId42" Type="http://schemas.openxmlformats.org/officeDocument/2006/relationships/hyperlink" Target="http://www.itu.int/net4/proposals/WRC15//Detail/Index?idProposal=32597" TargetMode="External"/><Relationship Id="rId47" Type="http://schemas.openxmlformats.org/officeDocument/2006/relationships/header" Target="header1.xml"/><Relationship Id="rId50" Type="http://schemas.openxmlformats.org/officeDocument/2006/relationships/footer" Target="footer6.xml"/><Relationship Id="rId55" Type="http://schemas.openxmlformats.org/officeDocument/2006/relationships/image" Target="media/image4.wmf"/><Relationship Id="rId63" Type="http://schemas.openxmlformats.org/officeDocument/2006/relationships/image" Target="media/image8.wmf"/><Relationship Id="rId68" Type="http://schemas.openxmlformats.org/officeDocument/2006/relationships/footer" Target="footer7.xm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tu.int/net4/proposals/WRC15//Detail/Index?idProposal=32551" TargetMode="External"/><Relationship Id="rId29" Type="http://schemas.openxmlformats.org/officeDocument/2006/relationships/hyperlink" Target="http://www.itu.int/net4/proposals/WRC15//Detail/Index?idProposal=32561" TargetMode="External"/><Relationship Id="rId11" Type="http://schemas.openxmlformats.org/officeDocument/2006/relationships/endnotes" Target="endnotes.xml"/><Relationship Id="rId24" Type="http://schemas.openxmlformats.org/officeDocument/2006/relationships/hyperlink" Target="http://www.itu.int/net4/proposals/WRC15//Detail/Index?idProposal=32580" TargetMode="External"/><Relationship Id="rId32" Type="http://schemas.openxmlformats.org/officeDocument/2006/relationships/hyperlink" Target="http://www.itu.int/net4/proposals/WRC15//Detail/Index?idProposal=32547" TargetMode="External"/><Relationship Id="rId37" Type="http://schemas.openxmlformats.org/officeDocument/2006/relationships/hyperlink" Target="http://www.itu.int/net4/proposals/WRC15//Detail/Index?idProposal=32592" TargetMode="External"/><Relationship Id="rId40" Type="http://schemas.openxmlformats.org/officeDocument/2006/relationships/hyperlink" Target="http://www.itu.int/net4/proposals/WRC15//Detail/Index?idProposal=32594" TargetMode="External"/><Relationship Id="rId45" Type="http://schemas.openxmlformats.org/officeDocument/2006/relationships/footer" Target="footer2.xml"/><Relationship Id="rId53" Type="http://schemas.openxmlformats.org/officeDocument/2006/relationships/image" Target="media/image3.wmf"/><Relationship Id="rId58" Type="http://schemas.openxmlformats.org/officeDocument/2006/relationships/image" Target="media/image6.png"/><Relationship Id="rId66" Type="http://schemas.openxmlformats.org/officeDocument/2006/relationships/oleObject" Target="embeddings/oleObject7.bin"/><Relationship Id="rId5" Type="http://schemas.openxmlformats.org/officeDocument/2006/relationships/customXml" Target="../customXml/item5.xml"/><Relationship Id="rId15" Type="http://schemas.openxmlformats.org/officeDocument/2006/relationships/hyperlink" Target="http://www.itu.int/net4/proposals/WRC15//Detail/Index?idProposal=32573" TargetMode="External"/><Relationship Id="rId23" Type="http://schemas.openxmlformats.org/officeDocument/2006/relationships/hyperlink" Target="http://www.itu.int/net4/proposals/WRC15//Detail/Index?idProposal=32558" TargetMode="External"/><Relationship Id="rId28" Type="http://schemas.openxmlformats.org/officeDocument/2006/relationships/hyperlink" Target="http://www.itu.int/net4/proposals/WRC15//Detail/Index?idProposal=32562" TargetMode="External"/><Relationship Id="rId36" Type="http://schemas.openxmlformats.org/officeDocument/2006/relationships/hyperlink" Target="http://www.itu.int/net4/proposals/WRC15//Detail/Index?idProposal=32566" TargetMode="External"/><Relationship Id="rId49" Type="http://schemas.openxmlformats.org/officeDocument/2006/relationships/footer" Target="footer5.xml"/><Relationship Id="rId57" Type="http://schemas.openxmlformats.org/officeDocument/2006/relationships/image" Target="media/image5.png"/><Relationship Id="rId61" Type="http://schemas.openxmlformats.org/officeDocument/2006/relationships/image" Target="media/image7.wmf"/><Relationship Id="rId10" Type="http://schemas.openxmlformats.org/officeDocument/2006/relationships/footnotes" Target="footnotes.xml"/><Relationship Id="rId19" Type="http://schemas.openxmlformats.org/officeDocument/2006/relationships/hyperlink" Target="http://www.itu.int/net4/proposals/WRC15//Detail/Index?idProposal=32554" TargetMode="External"/><Relationship Id="rId31" Type="http://schemas.openxmlformats.org/officeDocument/2006/relationships/hyperlink" Target="http://www.itu.int/net4/proposals/WRC15//Detail/Index?idProposal=32545" TargetMode="External"/><Relationship Id="rId44" Type="http://schemas.openxmlformats.org/officeDocument/2006/relationships/footer" Target="footer1.xml"/><Relationship Id="rId52" Type="http://schemas.openxmlformats.org/officeDocument/2006/relationships/oleObject" Target="embeddings/oleObject1.bin"/><Relationship Id="rId60" Type="http://schemas.openxmlformats.org/officeDocument/2006/relationships/oleObject" Target="embeddings/oleObject4.bin"/><Relationship Id="rId65" Type="http://schemas.openxmlformats.org/officeDocument/2006/relationships/image" Target="media/image9.wmf"/><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tu.int/net4/proposals/WRC15//Detail/Index?idProposal=32572" TargetMode="External"/><Relationship Id="rId22" Type="http://schemas.openxmlformats.org/officeDocument/2006/relationships/hyperlink" Target="http://www.itu.int/net4/proposals/WRC15//Detail/Index?idProposal=32557" TargetMode="External"/><Relationship Id="rId27" Type="http://schemas.openxmlformats.org/officeDocument/2006/relationships/hyperlink" Target="http://www.itu.int/net4/proposals/WRC15//Detail/Index?idProposal=32560" TargetMode="External"/><Relationship Id="rId30" Type="http://schemas.openxmlformats.org/officeDocument/2006/relationships/hyperlink" Target="http://www.itu.int/net4/proposals/WRC15//Detail/Index?idProposal=32563" TargetMode="External"/><Relationship Id="rId35" Type="http://schemas.openxmlformats.org/officeDocument/2006/relationships/hyperlink" Target="http://www.itu.int/net4/proposals/WRC15//Detail/Index?idProposal=32565" TargetMode="External"/><Relationship Id="rId43" Type="http://schemas.openxmlformats.org/officeDocument/2006/relationships/hyperlink" Target="mailto:wrc15com7@itu.int" TargetMode="External"/><Relationship Id="rId48" Type="http://schemas.openxmlformats.org/officeDocument/2006/relationships/footer" Target="footer4.xml"/><Relationship Id="rId56" Type="http://schemas.openxmlformats.org/officeDocument/2006/relationships/oleObject" Target="embeddings/oleObject3.bin"/><Relationship Id="rId64" Type="http://schemas.openxmlformats.org/officeDocument/2006/relationships/oleObject" Target="embeddings/oleObject6.bin"/><Relationship Id="rId69" Type="http://schemas.openxmlformats.org/officeDocument/2006/relationships/footer" Target="footer8.xml"/><Relationship Id="rId8" Type="http://schemas.openxmlformats.org/officeDocument/2006/relationships/settings" Target="settings.xml"/><Relationship Id="rId51" Type="http://schemas.openxmlformats.org/officeDocument/2006/relationships/image" Target="media/image2.wmf"/><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itu.int/net4/proposals/WRC15//Detail/Index?idProposal=32552" TargetMode="External"/><Relationship Id="rId25" Type="http://schemas.openxmlformats.org/officeDocument/2006/relationships/hyperlink" Target="http://www.itu.int/net4/proposals/WRC15//Detail/Index?idProposal=32559" TargetMode="External"/><Relationship Id="rId33" Type="http://schemas.openxmlformats.org/officeDocument/2006/relationships/hyperlink" Target="http://www.itu.int/net4/proposals/WRC15//Detail/Index?idProposal=32581" TargetMode="External"/><Relationship Id="rId38" Type="http://schemas.openxmlformats.org/officeDocument/2006/relationships/hyperlink" Target="http://www.itu.int/net4/proposals/WRC15//Detail/Index?idProposal=32593" TargetMode="External"/><Relationship Id="rId46" Type="http://schemas.openxmlformats.org/officeDocument/2006/relationships/footer" Target="footer3.xml"/><Relationship Id="rId59" Type="http://schemas.openxmlformats.org/officeDocument/2006/relationships/image" Target="media/image6.wmf"/><Relationship Id="rId67" Type="http://schemas.openxmlformats.org/officeDocument/2006/relationships/header" Target="header2.xml"/><Relationship Id="rId20" Type="http://schemas.openxmlformats.org/officeDocument/2006/relationships/hyperlink" Target="http://www.itu.int/net4/proposals/WRC15//Detail/Index?idProposal=32555" TargetMode="External"/><Relationship Id="rId41" Type="http://schemas.openxmlformats.org/officeDocument/2006/relationships/hyperlink" Target="http://www.itu.int/net4/proposals/WRC15//Detail/Index?idProposal=32596" TargetMode="External"/><Relationship Id="rId54" Type="http://schemas.openxmlformats.org/officeDocument/2006/relationships/oleObject" Target="embeddings/oleObject2.bin"/><Relationship Id="rId62" Type="http://schemas.openxmlformats.org/officeDocument/2006/relationships/oleObject" Target="embeddings/oleObject5.bin"/><Relationship Id="rId7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R15-WRC15-C-0347!!MSW-E</DPM_x0020_File_x0020_name>
    <DPM_x0020_Author xmlns="32a1a8c5-2265-4ebc-b7a0-2071e2c5c9bb" xsi:nil="false">Documents Proposals Manager (DPM)</DPM_x0020_Author>
    <DPM_x0020_Version xmlns="32a1a8c5-2265-4ebc-b7a0-2071e2c5c9bb" xsi:nil="false">DPM_v5.2015.11.190_prod</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BC5265E8-8A42-4EEA-832D-F6DAC30E6DFE}">
  <ds:schemaRefs>
    <ds:schemaRef ds:uri="http://schemas.openxmlformats.org/package/2006/metadata/core-properties"/>
    <ds:schemaRef ds:uri="http://schemas.microsoft.com/office/infopath/2007/PartnerControls"/>
    <ds:schemaRef ds:uri="996b2e75-67fd-4955-a3b0-5ab9934cb50b"/>
    <ds:schemaRef ds:uri="http://schemas.microsoft.com/office/2006/documentManagement/types"/>
    <ds:schemaRef ds:uri="http://purl.org/dc/elements/1.1/"/>
    <ds:schemaRef ds:uri="http://purl.org/dc/dcmitype/"/>
    <ds:schemaRef ds:uri="32a1a8c5-2265-4ebc-b7a0-2071e2c5c9bb"/>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3398DE32-5DED-4CF1-9662-14783EBFF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95</TotalTime>
  <Pages>44</Pages>
  <Words>11319</Words>
  <Characters>59359</Characters>
  <Application>Microsoft Office Word</Application>
  <DocSecurity>0</DocSecurity>
  <Lines>2616</Lines>
  <Paragraphs>1287</Paragraphs>
  <ScaleCrop>false</ScaleCrop>
  <HeadingPairs>
    <vt:vector size="2" baseType="variant">
      <vt:variant>
        <vt:lpstr>Title</vt:lpstr>
      </vt:variant>
      <vt:variant>
        <vt:i4>1</vt:i4>
      </vt:variant>
    </vt:vector>
  </HeadingPairs>
  <TitlesOfParts>
    <vt:vector size="1" baseType="lpstr">
      <vt:lpstr>R15-WRC15-C-0347!!MSW-E</vt:lpstr>
    </vt:vector>
  </TitlesOfParts>
  <Manager>General Secretariat - Pool</Manager>
  <Company>International Telecommunication Union (ITU)</Company>
  <LinksUpToDate>false</LinksUpToDate>
  <CharactersWithSpaces>70150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R15-WRC15-C-0347!!MSW-E</dc:title>
  <dc:subject>World Radiocommunication Conference - 2015</dc:subject>
  <dc:creator>Documents Proposals Manager (DPM)</dc:creator>
  <cp:keywords>DPM_v5.2015.11.190_prod</cp:keywords>
  <dc:description>Uploaded on 2015.07.06</dc:description>
  <cp:lastModifiedBy>Murphy, Margaret</cp:lastModifiedBy>
  <cp:revision>11</cp:revision>
  <cp:lastPrinted>2015-11-19T18:56:00Z</cp:lastPrinted>
  <dcterms:created xsi:type="dcterms:W3CDTF">2015-11-19T11:44:00Z</dcterms:created>
  <dcterms:modified xsi:type="dcterms:W3CDTF">2015-11-19T18:56:00Z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